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4765648"/>
        <w:placeholder>
          <w:docPart w:val="DefaultPlaceholder_-1854013438"/>
        </w:placeholder>
        <w:date w:fullDate="2025-09-25T00:00:00Z">
          <w:dateFormat w:val="dd.MM.yyyy"/>
          <w:lid w:val="et-EE"/>
          <w:storeMappedDataAs w:val="dateTime"/>
          <w:calendar w:val="gregorian"/>
        </w:date>
      </w:sdtPr>
      <w:sdtEndPr/>
      <w:sdtContent>
        <w:p w:rsidR="009127B4" w:rsidP="009127B4" w:rsidRDefault="00784485" w14:paraId="282D8299" w14:textId="6363A544">
          <w:pPr>
            <w:pStyle w:val="Vahedeta"/>
            <w:jc w:val="right"/>
          </w:pPr>
          <w:r>
            <w:t>2</w:t>
          </w:r>
          <w:r w:rsidR="00FE3456">
            <w:t>5</w:t>
          </w:r>
          <w:r w:rsidR="00C45E7E">
            <w:t>.09.2025</w:t>
          </w:r>
        </w:p>
      </w:sdtContent>
    </w:sdt>
    <w:p w:rsidR="00351183" w:rsidP="009127B4" w:rsidRDefault="00351183" w14:paraId="11885BCB" w14:textId="0D3CA37B">
      <w:pPr>
        <w:pStyle w:val="Vahedeta"/>
        <w:jc w:val="right"/>
      </w:pPr>
    </w:p>
    <w:p w:rsidRPr="009127B4" w:rsidR="00351183" w:rsidP="009127B4" w:rsidRDefault="00351183" w14:paraId="6A584B25" w14:textId="77777777">
      <w:pPr>
        <w:pStyle w:val="Vahedeta"/>
        <w:jc w:val="right"/>
      </w:pPr>
    </w:p>
    <w:p w:rsidRPr="009C2310" w:rsidR="001017FF" w:rsidP="2E602065" w:rsidRDefault="004F6C7A" w14:paraId="36EA70B3" w14:noSpellErr="1" w14:textId="377F0000">
      <w:pPr>
        <w:pStyle w:val="Vahedeta"/>
        <w:jc w:val="center"/>
        <w:rPr>
          <w:b w:val="1"/>
          <w:bCs w:val="1"/>
          <w:sz w:val="32"/>
          <w:szCs w:val="32"/>
        </w:rPr>
      </w:pPr>
      <w:r w:rsidRPr="2E602065" w:rsidR="004F6C7A">
        <w:rPr>
          <w:b w:val="1"/>
          <w:bCs w:val="1"/>
          <w:sz w:val="32"/>
          <w:szCs w:val="32"/>
        </w:rPr>
        <w:t>Kaitseväe korralduse seaduse</w:t>
      </w:r>
      <w:r w:rsidRPr="2E602065" w:rsidR="001017FF">
        <w:rPr>
          <w:b w:val="1"/>
          <w:bCs w:val="1"/>
          <w:sz w:val="32"/>
          <w:szCs w:val="32"/>
        </w:rPr>
        <w:t xml:space="preserve"> ja teiste seaduste muutmise seadus</w:t>
      </w:r>
      <w:r w:rsidRPr="2E602065" w:rsidR="001277F0">
        <w:rPr>
          <w:b w:val="1"/>
          <w:bCs w:val="1"/>
          <w:sz w:val="32"/>
          <w:szCs w:val="32"/>
        </w:rPr>
        <w:t>e</w:t>
      </w:r>
      <w:r w:rsidRPr="2E602065" w:rsidR="004F6C7A">
        <w:rPr>
          <w:b w:val="1"/>
          <w:bCs w:val="1"/>
          <w:sz w:val="32"/>
          <w:szCs w:val="32"/>
        </w:rPr>
        <w:t xml:space="preserve"> </w:t>
      </w:r>
      <w:r w:rsidRPr="2E602065" w:rsidR="001277F0">
        <w:rPr>
          <w:b w:val="1"/>
          <w:bCs w:val="1"/>
          <w:sz w:val="32"/>
          <w:szCs w:val="32"/>
        </w:rPr>
        <w:t>eelnõu</w:t>
      </w:r>
      <w:ins w:author="Autor" w:id="2053542831">
        <w:r w:rsidRPr="2E602065" w:rsidR="480CF417">
          <w:rPr>
            <w:b w:val="1"/>
            <w:bCs w:val="1"/>
            <w:sz w:val="32"/>
            <w:szCs w:val="32"/>
          </w:rPr>
          <w:t xml:space="preserve"> seletuskiri</w:t>
        </w:r>
      </w:ins>
    </w:p>
    <w:p w:rsidRPr="009C2310" w:rsidR="001017FF" w:rsidP="2E602065" w:rsidRDefault="001017FF" w14:paraId="5AF265C8" w14:textId="77777777" w14:noSpellErr="1">
      <w:pPr>
        <w:pStyle w:val="Vahedeta"/>
        <w:jc w:val="center"/>
        <w:rPr>
          <w:del w:author="Autor" w:id="137052811"/>
          <w:b w:val="1"/>
          <w:bCs w:val="1"/>
          <w:sz w:val="32"/>
          <w:szCs w:val="32"/>
        </w:rPr>
      </w:pPr>
      <w:del w:author="Autor" w:id="2060525175">
        <w:r w:rsidRPr="2E602065" w:rsidDel="001017FF">
          <w:rPr>
            <w:b w:val="1"/>
            <w:bCs w:val="1"/>
            <w:sz w:val="32"/>
            <w:szCs w:val="32"/>
          </w:rPr>
          <w:delText>SELETUSKIRI</w:delText>
        </w:r>
      </w:del>
    </w:p>
    <w:p w:rsidRPr="009C2310" w:rsidR="001017FF" w:rsidP="001017FF" w:rsidRDefault="001017FF" w14:paraId="203792EF" w14:textId="77777777">
      <w:pPr>
        <w:pStyle w:val="Vahedeta"/>
      </w:pPr>
    </w:p>
    <w:p w:rsidRPr="009C2310" w:rsidR="001017FF" w:rsidP="001017FF" w:rsidRDefault="001017FF" w14:paraId="0F0C962C" w14:textId="77777777">
      <w:pPr>
        <w:pStyle w:val="Vahedeta"/>
      </w:pPr>
    </w:p>
    <w:p w:rsidRPr="009C2310" w:rsidR="001017FF" w:rsidP="00C24A27" w:rsidRDefault="001017FF" w14:paraId="70E9C410" w14:textId="5B90CF9F">
      <w:pPr>
        <w:pStyle w:val="Pealkiri1"/>
      </w:pPr>
      <w:r w:rsidRPr="009C2310">
        <w:t>Sissejuhatus</w:t>
      </w:r>
    </w:p>
    <w:p w:rsidRPr="009C2310" w:rsidR="001017FF" w:rsidP="001017FF" w:rsidRDefault="001017FF" w14:paraId="26C39AE9" w14:textId="77777777">
      <w:pPr>
        <w:pStyle w:val="Vahedeta"/>
      </w:pPr>
    </w:p>
    <w:p w:rsidRPr="009C2310" w:rsidR="001017FF" w:rsidP="00FB4163" w:rsidRDefault="001017FF" w14:paraId="391AB164" w14:textId="6BD20C58" w14:noSpellErr="1">
      <w:pPr>
        <w:pStyle w:val="Pealkiri2"/>
        <w:ind w:left="0"/>
        <w:rPr/>
      </w:pPr>
      <w:commentRangeStart w:id="1620529028"/>
      <w:r w:rsidR="05E92842">
        <w:rPr/>
        <w:t>Sisukokkuvõte</w:t>
      </w:r>
      <w:commentRangeEnd w:id="1620529028"/>
      <w:r>
        <w:rPr>
          <w:rStyle w:val="CommentReference"/>
        </w:rPr>
        <w:commentReference w:id="1620529028"/>
      </w:r>
    </w:p>
    <w:p w:rsidRPr="009C2310" w:rsidR="001017FF" w:rsidP="001017FF" w:rsidRDefault="001017FF" w14:paraId="50140D83" w14:textId="77777777">
      <w:pPr>
        <w:pStyle w:val="Vahedeta"/>
      </w:pPr>
    </w:p>
    <w:p w:rsidR="00B47730" w:rsidP="00E45D2F" w:rsidRDefault="00E45D2F" w14:paraId="5F19F159" w14:textId="6EBC7E5B">
      <w:pPr>
        <w:pStyle w:val="Vahedeta"/>
      </w:pPr>
      <w:r w:rsidRPr="00E45D2F">
        <w:t>Eelnõuga muudetakse elektroonilise side seadus</w:t>
      </w:r>
      <w:r>
        <w:t xml:space="preserve">t, </w:t>
      </w:r>
      <w:r w:rsidRPr="00E45D2F">
        <w:t xml:space="preserve"> </w:t>
      </w:r>
      <w:r w:rsidR="00881281">
        <w:t>Kaitseliidu seadust,</w:t>
      </w:r>
      <w:r w:rsidRPr="00E45D2F" w:rsidR="00881281">
        <w:t xml:space="preserve"> </w:t>
      </w:r>
      <w:r w:rsidRPr="00E45D2F">
        <w:t>Kaitseväe korralduse seadus</w:t>
      </w:r>
      <w:r w:rsidR="00F96048">
        <w:t>t</w:t>
      </w:r>
      <w:r>
        <w:t>, majandusvööndi seadus</w:t>
      </w:r>
      <w:r w:rsidR="00F96048">
        <w:t>t</w:t>
      </w:r>
      <w:r>
        <w:t xml:space="preserve">, </w:t>
      </w:r>
      <w:r w:rsidRPr="00E45D2F">
        <w:t>meresõiduohutuse seadus</w:t>
      </w:r>
      <w:r>
        <w:t xml:space="preserve">t, </w:t>
      </w:r>
      <w:r w:rsidRPr="00E45D2F" w:rsidR="00881281">
        <w:t>riigikaitseseadus</w:t>
      </w:r>
      <w:r w:rsidR="00881281">
        <w:t xml:space="preserve">t, </w:t>
      </w:r>
      <w:r w:rsidRPr="00E45D2F">
        <w:t>riigipiiri seadus</w:t>
      </w:r>
      <w:r w:rsidR="00F96048">
        <w:t>t</w:t>
      </w:r>
      <w:r>
        <w:t xml:space="preserve">, </w:t>
      </w:r>
      <w:r w:rsidRPr="00E45D2F">
        <w:t>tervishoiuteenuste korraldamise seadus</w:t>
      </w:r>
      <w:r w:rsidR="00F96048">
        <w:t>t</w:t>
      </w:r>
      <w:r w:rsidR="00C45E7E">
        <w:t xml:space="preserve"> ja</w:t>
      </w:r>
      <w:r>
        <w:t xml:space="preserve"> </w:t>
      </w:r>
      <w:r w:rsidRPr="00E45D2F">
        <w:t>vangistusseadus</w:t>
      </w:r>
      <w:r w:rsidR="00F96048">
        <w:t>t</w:t>
      </w:r>
      <w:r w:rsidR="00B47730">
        <w:t xml:space="preserve">. </w:t>
      </w:r>
    </w:p>
    <w:p w:rsidR="005302D2" w:rsidP="00B47730" w:rsidRDefault="005302D2" w14:paraId="2E5FC585" w14:textId="77777777">
      <w:pPr>
        <w:pStyle w:val="Vahedeta"/>
      </w:pPr>
    </w:p>
    <w:p w:rsidRPr="0030654E" w:rsidR="0030654E" w:rsidP="0030654E" w:rsidRDefault="00B47730" w14:paraId="73AD9F5A" w14:textId="679A8859">
      <w:pPr>
        <w:pStyle w:val="Vahedeta"/>
      </w:pPr>
      <w:r w:rsidRPr="00B47730">
        <w:t xml:space="preserve">Eelnõu eesmärk on </w:t>
      </w:r>
      <w:r w:rsidRPr="0030654E" w:rsidR="0030654E">
        <w:t>parandada mereolukorrateadlikkust Eesti merealal, tõhustada Kaitseväe julgeolekala kaitset</w:t>
      </w:r>
      <w:r w:rsidR="00E54949">
        <w:t>,</w:t>
      </w:r>
      <w:r w:rsidRPr="0030654E" w:rsidR="0030654E">
        <w:t xml:space="preserve"> luua Kaitseliidule julgeolekuala regulatsioon</w:t>
      </w:r>
      <w:r w:rsidR="00E54949">
        <w:t xml:space="preserve"> ja reguleerida sõjavangide pikaajalise kinnipidamisega seotud küsimusi</w:t>
      </w:r>
      <w:r w:rsidR="0030654E">
        <w:t>, s</w:t>
      </w:r>
      <w:r w:rsidRPr="0030654E" w:rsidR="0030654E">
        <w:t>elleks:</w:t>
      </w:r>
    </w:p>
    <w:p w:rsidRPr="0030654E" w:rsidR="0030654E" w:rsidP="0030654E" w:rsidRDefault="0030654E" w14:paraId="04A62F69" w14:textId="77777777">
      <w:pPr>
        <w:pStyle w:val="Vahedeta"/>
      </w:pPr>
      <w:r w:rsidRPr="0030654E">
        <w:t>1) antakse Kaitseväele õigus kõrgendatud kaitsevalmiduse, erakorralise seisukorra ja sõjaseisukorra ajal korraldada laevaliiklust ning kehtestada piiranguid või kohustada seda tegema Transpordiametit, et tagada meresõiduohutus;</w:t>
      </w:r>
    </w:p>
    <w:p w:rsidRPr="0030654E" w:rsidR="0030654E" w:rsidP="0030654E" w:rsidRDefault="0030654E" w14:paraId="767578F4" w14:textId="6F12C622">
      <w:pPr>
        <w:pStyle w:val="Vahedeta"/>
      </w:pPr>
      <w:r w:rsidRPr="0030654E">
        <w:t xml:space="preserve">2) luuakse Kaitseväe juurde mereliste ohtude </w:t>
      </w:r>
      <w:r w:rsidR="00962205">
        <w:t>komisjon</w:t>
      </w:r>
      <w:r w:rsidRPr="0030654E">
        <w:t xml:space="preserve">, mille eesmärk on aidata mereväel täita mereolukorrateadlikkuse loomise ja tagamise ülesannet, tagada piirirežiimi, ennetada merelisi ohte ja neile reageerida ning parandada </w:t>
      </w:r>
      <w:proofErr w:type="spellStart"/>
      <w:r w:rsidRPr="0030654E">
        <w:t>asutustevahelist</w:t>
      </w:r>
      <w:proofErr w:type="spellEnd"/>
      <w:r w:rsidRPr="0030654E">
        <w:t xml:space="preserve"> teabevahetust;</w:t>
      </w:r>
    </w:p>
    <w:p w:rsidR="0030654E" w:rsidP="0030654E" w:rsidRDefault="0030654E" w14:paraId="3E13C16E" w14:textId="77777777">
      <w:pPr>
        <w:pStyle w:val="Vahedeta"/>
      </w:pPr>
      <w:r w:rsidRPr="0030654E">
        <w:t xml:space="preserve">3) defineeritakse Kaitseväe julgeolekuala kaitse eesmärgil Kaitseväe julgeoleku vahetu läheduse ja Kaitseväe laeva ohutusala mõiste ning sätestatakse nendel aladel piirangute kehtestamise, isikuandmete töötlemise ja erimeetmete kohaldamise täpne loetelu ning täpsustatakse juba olemasolevaid meetmeid; </w:t>
      </w:r>
    </w:p>
    <w:p w:rsidRPr="0030654E" w:rsidR="0030654E" w:rsidP="0030654E" w:rsidRDefault="0030654E" w14:paraId="13AE101F" w14:textId="598871F9">
      <w:pPr>
        <w:pStyle w:val="Vahedeta"/>
      </w:pPr>
      <w:r>
        <w:t xml:space="preserve">4) </w:t>
      </w:r>
      <w:r w:rsidRPr="0030654E">
        <w:t xml:space="preserve">luuakse </w:t>
      </w:r>
      <w:r w:rsidR="008A16D8">
        <w:t xml:space="preserve">Kaitseväe julgeolekualaga </w:t>
      </w:r>
      <w:r w:rsidRPr="0030654E">
        <w:t xml:space="preserve">sarnane regulatsioon Kaitseliidu isikute ja vara kaitseks, </w:t>
      </w:r>
      <w:r w:rsidR="008A16D8">
        <w:t>ühtlustades</w:t>
      </w:r>
      <w:r w:rsidRPr="0030654E">
        <w:t xml:space="preserve"> </w:t>
      </w:r>
      <w:r w:rsidRPr="0030654E" w:rsidR="008A16D8">
        <w:t>riigikaitseobjektidega seotud</w:t>
      </w:r>
      <w:r w:rsidR="008A16D8">
        <w:t xml:space="preserve"> piirangute</w:t>
      </w:r>
      <w:r w:rsidRPr="0030654E" w:rsidR="008A16D8">
        <w:t xml:space="preserve"> </w:t>
      </w:r>
      <w:r w:rsidRPr="0030654E">
        <w:t>käsitlus</w:t>
      </w:r>
      <w:r w:rsidR="008A16D8">
        <w:t>t;</w:t>
      </w:r>
      <w:r w:rsidRPr="0030654E">
        <w:t xml:space="preserve"> </w:t>
      </w:r>
    </w:p>
    <w:p w:rsidRPr="0030654E" w:rsidR="0030654E" w:rsidP="0030654E" w:rsidRDefault="0030654E" w14:paraId="17AD22E5" w14:textId="32D5EBF5">
      <w:pPr>
        <w:pStyle w:val="Vahedeta"/>
      </w:pPr>
      <w:r>
        <w:t>5</w:t>
      </w:r>
      <w:r w:rsidRPr="0030654E">
        <w:t>) lihtsustatakse laevalubade andmist Euroopa Liidu ja Euroopa Majandusühenduse liikmesriigi piirivalvelaevadele ja jäämurdetöid tegevatele laevadele</w:t>
      </w:r>
      <w:r>
        <w:t>;</w:t>
      </w:r>
    </w:p>
    <w:p w:rsidRPr="0030654E" w:rsidR="0030654E" w:rsidP="0030654E" w:rsidRDefault="0030654E" w14:paraId="6820766B" w14:textId="5FE1C335">
      <w:pPr>
        <w:pStyle w:val="Vahedeta"/>
      </w:pPr>
      <w:r>
        <w:t>6</w:t>
      </w:r>
      <w:r w:rsidRPr="0030654E">
        <w:t>) seatakse merealuse taristu omanikele ja valdajatele kohustus taotleda luba ning teavitada Kaitseväge merealuse taristu hooldamisega seonduvatest tegevustest Eesti merealal;</w:t>
      </w:r>
    </w:p>
    <w:p w:rsidR="0030654E" w:rsidP="0030654E" w:rsidRDefault="0030654E" w14:paraId="406BCECC" w14:textId="3F62D3C6">
      <w:pPr>
        <w:pStyle w:val="Vahedeta"/>
      </w:pPr>
      <w:r>
        <w:t>7</w:t>
      </w:r>
      <w:r w:rsidRPr="0030654E">
        <w:t>) kohustatakse reidil olevate laevade teenindamisega tegelevaid laevu, kellel ei ole praegu kohustust omada AIS-seadet, paigaldama AIS-seadme</w:t>
      </w:r>
      <w:r w:rsidR="00442E21">
        <w:t>;</w:t>
      </w:r>
    </w:p>
    <w:p w:rsidR="00E54949" w:rsidP="0030654E" w:rsidRDefault="0030654E" w14:paraId="12FD969A" w14:textId="77777777">
      <w:pPr>
        <w:pStyle w:val="Vahedeta"/>
      </w:pPr>
      <w:r>
        <w:t>8)</w:t>
      </w:r>
      <w:r w:rsidRPr="0030654E">
        <w:rPr>
          <w:rFonts w:eastAsia="Times New Roman" w:cs="Times New Roman"/>
        </w:rPr>
        <w:t xml:space="preserve"> </w:t>
      </w:r>
      <w:r w:rsidRPr="0030654E">
        <w:t xml:space="preserve">reguleeritakse Kaitseväe ja Kaitseliidu veesõidukite registrisse kantud veesõidukite üle järelevalve </w:t>
      </w:r>
      <w:r>
        <w:t>tegemist</w:t>
      </w:r>
      <w:r w:rsidR="00E54949">
        <w:t>;</w:t>
      </w:r>
    </w:p>
    <w:p w:rsidRPr="0030654E" w:rsidR="0030654E" w:rsidP="0030654E" w:rsidRDefault="00E54949" w14:paraId="1F104FD4" w14:textId="6C4F4892">
      <w:pPr>
        <w:pStyle w:val="Vahedeta"/>
      </w:pPr>
      <w:r>
        <w:t xml:space="preserve">9) </w:t>
      </w:r>
      <w:r w:rsidR="00152AD8">
        <w:t>defineeritakse sõjavangi mõiste ja määratakse asutuste pädevused sõjavangide pikaajalisel kinnipidamisel.</w:t>
      </w:r>
    </w:p>
    <w:p w:rsidR="002B3EFA" w:rsidP="0030654E" w:rsidRDefault="00B47730" w14:paraId="6F398E62" w14:textId="4E6CD061">
      <w:pPr>
        <w:pStyle w:val="Vahedeta"/>
      </w:pPr>
      <w:r w:rsidRPr="00B47730">
        <w:t xml:space="preserve"> </w:t>
      </w:r>
      <w:r w:rsidR="00881281">
        <w:t xml:space="preserve"> </w:t>
      </w:r>
    </w:p>
    <w:p w:rsidR="00B47730" w:rsidP="00E45D2F" w:rsidRDefault="00CE6561" w14:paraId="2E56D92B" w14:textId="61DEFF79">
      <w:pPr>
        <w:pStyle w:val="Vahedeta"/>
      </w:pPr>
      <w:r>
        <w:t xml:space="preserve">Rahvusvahelise õigusega kooskõla tagamiseks </w:t>
      </w:r>
      <w:r w:rsidR="0030654E">
        <w:t xml:space="preserve">sätestatakse seaduse </w:t>
      </w:r>
      <w:r w:rsidR="00881281">
        <w:t xml:space="preserve">tasandil </w:t>
      </w:r>
      <w:r w:rsidR="00B42351">
        <w:t>k</w:t>
      </w:r>
      <w:r w:rsidRPr="00881281" w:rsidR="00B42351">
        <w:t>aitselennunduse</w:t>
      </w:r>
      <w:r w:rsidRPr="00881281" w:rsidR="00881281">
        <w:t xml:space="preserve"> järelevalveteenistus </w:t>
      </w:r>
      <w:r w:rsidR="00881281">
        <w:t xml:space="preserve">kui </w:t>
      </w:r>
      <w:r w:rsidRPr="00881281" w:rsidR="00881281">
        <w:t>institutsioon</w:t>
      </w:r>
      <w:r w:rsidR="00881281">
        <w:t>, mis vastutab kaitselennunduse järelevalve tegemise üle</w:t>
      </w:r>
      <w:r>
        <w:t xml:space="preserve"> ning samuti </w:t>
      </w:r>
      <w:r w:rsidR="002B3EFA">
        <w:t>sätestatakse riigisiseses õiguses</w:t>
      </w:r>
      <w:r w:rsidRPr="002B3EFA" w:rsidR="002B3EFA">
        <w:t xml:space="preserve"> sõjavangi</w:t>
      </w:r>
      <w:r w:rsidR="002B3EFA">
        <w:t>de</w:t>
      </w:r>
      <w:r w:rsidRPr="002B3EFA" w:rsidR="002B3EFA">
        <w:t xml:space="preserve"> kinnipidamise eest vastutavad asutused ja nende koostöö alused</w:t>
      </w:r>
      <w:r w:rsidR="002B3EFA">
        <w:t>.</w:t>
      </w:r>
      <w:r w:rsidRPr="002B3EFA" w:rsidR="002B3EFA">
        <w:t xml:space="preserve"> </w:t>
      </w:r>
    </w:p>
    <w:p w:rsidR="00E45D2F" w:rsidP="00E45D2F" w:rsidRDefault="00C45E7E" w14:paraId="7A50DF57" w14:textId="2A4DFCA7">
      <w:pPr>
        <w:pStyle w:val="Vahedeta"/>
      </w:pPr>
      <w:r>
        <w:t xml:space="preserve"> </w:t>
      </w:r>
    </w:p>
    <w:p w:rsidRPr="009C2310" w:rsidR="004C3071" w:rsidP="002036AC" w:rsidRDefault="00E54949" w14:paraId="56A5C9D8" w14:textId="1B83A723">
      <w:pPr>
        <w:pStyle w:val="Vahedeta"/>
      </w:pPr>
      <w:r>
        <w:t xml:space="preserve">Täpsemalt </w:t>
      </w:r>
      <w:r w:rsidRPr="009C2310" w:rsidR="00F52E4A">
        <w:t>muudetakse</w:t>
      </w:r>
      <w:r>
        <w:t xml:space="preserve"> eelnõuga</w:t>
      </w:r>
      <w:r w:rsidRPr="009C2310" w:rsidR="00F52E4A">
        <w:t xml:space="preserve"> Kaitseväe korralduse seadust (edaspidi </w:t>
      </w:r>
      <w:r w:rsidRPr="009C2310" w:rsidR="00F52E4A">
        <w:rPr>
          <w:i/>
        </w:rPr>
        <w:t>KKS</w:t>
      </w:r>
      <w:r w:rsidRPr="009C2310" w:rsidR="004C3071">
        <w:rPr>
          <w:i/>
        </w:rPr>
        <w:t>)</w:t>
      </w:r>
      <w:r w:rsidRPr="009C2310" w:rsidR="001544E9">
        <w:t xml:space="preserve"> </w:t>
      </w:r>
      <w:r w:rsidRPr="009C2310" w:rsidR="00AA5153">
        <w:t xml:space="preserve">eesmärgiga </w:t>
      </w:r>
      <w:r w:rsidRPr="009C2310" w:rsidR="001544E9">
        <w:t xml:space="preserve">parandada mereolukorrateadlikkust (teabevahetus ja selle liikumise kiirus) ning </w:t>
      </w:r>
      <w:proofErr w:type="spellStart"/>
      <w:r w:rsidRPr="009C2310" w:rsidR="001544E9">
        <w:t>asutustevahelist</w:t>
      </w:r>
      <w:proofErr w:type="spellEnd"/>
      <w:r w:rsidRPr="009C2310" w:rsidR="001544E9">
        <w:t xml:space="preserve"> koostööd. Selleks luuakse Kaitseväe juurde mereliste ohtude </w:t>
      </w:r>
      <w:r w:rsidR="00962205">
        <w:t>komisjon</w:t>
      </w:r>
      <w:r w:rsidRPr="009C2310" w:rsidR="001544E9">
        <w:t xml:space="preserve">. </w:t>
      </w:r>
      <w:r w:rsidR="00962205">
        <w:t>Komisjoni</w:t>
      </w:r>
      <w:r w:rsidRPr="009C2310" w:rsidR="00962205">
        <w:t xml:space="preserve"> </w:t>
      </w:r>
      <w:r w:rsidRPr="009C2310" w:rsidR="001544E9">
        <w:t xml:space="preserve">eesmärk on parandada </w:t>
      </w:r>
      <w:proofErr w:type="spellStart"/>
      <w:r w:rsidRPr="009C2310" w:rsidR="001544E9">
        <w:lastRenderedPageBreak/>
        <w:t>asutustevahelist</w:t>
      </w:r>
      <w:proofErr w:type="spellEnd"/>
      <w:r w:rsidRPr="009C2310" w:rsidR="001544E9">
        <w:t xml:space="preserve"> teabevahetust ning töötada välja eri ohtudele reageerimise toimingud (plaanid), mida aeg-ajalt õppuste või muu sellise käigus läbi harjutatakse, et kontrollida nende toimivust. Juhtumid, mille korral peab riik merel tegutsema, on näiteks piiririkkumised, terrorism, organiseeritud kuritegevus, ebaseaduslik ränne, salakaubavedu, ebaseaduslik relvavedu, ebaseaduslik kalapüük, merealuse taristu kahjustamine, kaitse alla võetud vrakkidega seotud nõuete rikkumine, laeva, sadama või muu rajatise või seadmestiku ohtu seadmine, samuti majandusvööndis Eesti Vabariigi suveräänsete õiguste rikkumine või sanktsioonide rikkumine. </w:t>
      </w:r>
      <w:r w:rsidR="00962205">
        <w:t>Komisjoni</w:t>
      </w:r>
      <w:r w:rsidRPr="009C2310" w:rsidR="00962205">
        <w:t xml:space="preserve"> </w:t>
      </w:r>
      <w:r w:rsidRPr="009C2310" w:rsidR="001544E9">
        <w:t>kuuluvad kõik Kaitseväe asjakohased üksused ja kõik julgeolekuasutused ning vähemalt need riigiasutused, kelle ülesanne on tagada merel avalik kord, julgeolek ja navigatsiooniohutus</w:t>
      </w:r>
      <w:r w:rsidRPr="009C2310" w:rsidR="004C3071">
        <w:t xml:space="preserve"> </w:t>
      </w:r>
      <w:r w:rsidRPr="009C2310" w:rsidR="008E47B9">
        <w:t>või</w:t>
      </w:r>
      <w:r w:rsidRPr="009C2310" w:rsidR="004C3071">
        <w:t xml:space="preserve"> </w:t>
      </w:r>
      <w:r w:rsidR="00426339">
        <w:t xml:space="preserve">kes </w:t>
      </w:r>
      <w:r w:rsidRPr="009C2310" w:rsidR="004C3071">
        <w:t>omavad järelevalveülesandeid</w:t>
      </w:r>
      <w:r w:rsidRPr="009C2310" w:rsidR="008E47B9">
        <w:t xml:space="preserve"> merel</w:t>
      </w:r>
      <w:r w:rsidRPr="009C2310" w:rsidR="001544E9">
        <w:t>.</w:t>
      </w:r>
    </w:p>
    <w:p w:rsidRPr="009C2310" w:rsidR="004C3071" w:rsidP="002036AC" w:rsidRDefault="004C3071" w14:paraId="776F5B49" w14:textId="77777777">
      <w:pPr>
        <w:pStyle w:val="Vahedeta"/>
      </w:pPr>
    </w:p>
    <w:p w:rsidRPr="009C2310" w:rsidR="001544E9" w:rsidP="002036AC" w:rsidRDefault="004C3071" w14:paraId="2CF7BA05" w14:textId="0AA6CC70">
      <w:pPr>
        <w:pStyle w:val="Vahedeta"/>
      </w:pPr>
      <w:r w:rsidRPr="009C2310">
        <w:t>Lisaks antakse Kaitseväele õigus reageerida edasilükkamatu pädevuse raames sündmusele juhul, kui ülesanne on tegelikult seaduse järgi Kaitsepolitseiameti (</w:t>
      </w:r>
      <w:r w:rsidRPr="009C2310" w:rsidR="00615FD0">
        <w:t xml:space="preserve">edaspidi </w:t>
      </w:r>
      <w:r w:rsidRPr="009C2310">
        <w:rPr>
          <w:i/>
        </w:rPr>
        <w:t>KAPO</w:t>
      </w:r>
      <w:r w:rsidRPr="009C2310">
        <w:t xml:space="preserve">) täita. See tähendab, et kui ohu peaks tõrjuma </w:t>
      </w:r>
      <w:r w:rsidR="00426339">
        <w:t>KAPO</w:t>
      </w:r>
      <w:r w:rsidRPr="009C2310">
        <w:t xml:space="preserve">, täidab Kaitsevägi ülesannet seni, kuni </w:t>
      </w:r>
      <w:r w:rsidR="00426339">
        <w:t xml:space="preserve">KAPO </w:t>
      </w:r>
      <w:r w:rsidRPr="009C2310">
        <w:t>suudab ülesande täitmise üle võtta.</w:t>
      </w:r>
      <w:r w:rsidRPr="009C2310" w:rsidR="00AA5153">
        <w:t xml:space="preserve"> </w:t>
      </w:r>
      <w:r w:rsidRPr="009C2310">
        <w:t>Peale selle</w:t>
      </w:r>
      <w:r w:rsidRPr="009C2310" w:rsidR="00AA5153">
        <w:t xml:space="preserve"> täpsustatakse eelnõuga Kaitseväe julgeolekuala kaitse eesmärgil ohu ennetamiseks, väljaselgitamiseks ja tõrjumiseks Kaitseväe </w:t>
      </w:r>
      <w:r w:rsidRPr="009C2310" w:rsidR="00287024">
        <w:t xml:space="preserve">kohaldatavaid </w:t>
      </w:r>
      <w:r w:rsidRPr="009C2310" w:rsidR="00AA5153">
        <w:t>erimeetmeid, laiendades meetmete kohaldamise ulatust Kaitseväe julgeolekuala vahetusse lähedusse ja Kaitseväe laeva ohutusalasse.</w:t>
      </w:r>
      <w:r w:rsidR="004500EB">
        <w:t xml:space="preserve"> </w:t>
      </w:r>
    </w:p>
    <w:p w:rsidRPr="009C2310" w:rsidR="00986CF1" w:rsidP="001544E9" w:rsidRDefault="00986CF1" w14:paraId="2238302A" w14:textId="77777777">
      <w:pPr>
        <w:pStyle w:val="Vahedeta"/>
      </w:pPr>
    </w:p>
    <w:p w:rsidRPr="009C2310" w:rsidR="00986CF1" w:rsidP="001017FF" w:rsidRDefault="00287024" w14:paraId="609C8FDA" w14:textId="335996D4">
      <w:pPr>
        <w:pStyle w:val="Vahedeta"/>
      </w:pPr>
      <w:r w:rsidRPr="009C2310">
        <w:t>Täiendavalt</w:t>
      </w:r>
      <w:r w:rsidRPr="009C2310" w:rsidR="00986CF1">
        <w:t xml:space="preserve"> antakse meresõiduohutuse seadusega (edaspidi </w:t>
      </w:r>
      <w:r w:rsidRPr="009C2310" w:rsidR="00986CF1">
        <w:rPr>
          <w:i/>
        </w:rPr>
        <w:t>MSOS</w:t>
      </w:r>
      <w:r w:rsidRPr="009C2310" w:rsidR="00986CF1">
        <w:t xml:space="preserve">) </w:t>
      </w:r>
      <w:r w:rsidRPr="009C2310" w:rsidR="001446EF">
        <w:t xml:space="preserve">Kaitseväele </w:t>
      </w:r>
      <w:r w:rsidRPr="009C2310" w:rsidR="00986CF1">
        <w:t xml:space="preserve">õigus kõrgendatud kaitsevalmiduse, erakorralise seisukorra ja sõjaseisukorra ajal korraldada laevaliiklust </w:t>
      </w:r>
      <w:r w:rsidRPr="009C2310" w:rsidR="001446EF">
        <w:t>ning</w:t>
      </w:r>
      <w:r w:rsidRPr="009C2310" w:rsidR="00986CF1">
        <w:t xml:space="preserve"> kehtestada ajutisi piiranguid või anda Transpordiametile </w:t>
      </w:r>
      <w:r w:rsidRPr="009C2310" w:rsidR="001446EF">
        <w:t>nende kehtestamise korraldus, et tagada üldkasutataval veeteel laevaliikluse ohutus.</w:t>
      </w:r>
      <w:r w:rsidRPr="009C2310" w:rsidR="007F02B3">
        <w:t xml:space="preserve"> Eelistatud on, et Kaitsevägi ja Transpordiamet teevad koostööd </w:t>
      </w:r>
      <w:r w:rsidRPr="009C2310" w:rsidR="001446EF">
        <w:t>ning</w:t>
      </w:r>
      <w:r w:rsidRPr="009C2310" w:rsidR="007F02B3">
        <w:t xml:space="preserve"> laevaliiklust </w:t>
      </w:r>
      <w:r w:rsidRPr="009C2310" w:rsidR="001446EF">
        <w:t xml:space="preserve">juhib </w:t>
      </w:r>
      <w:r w:rsidRPr="009C2310" w:rsidR="007F02B3">
        <w:t>kriisi</w:t>
      </w:r>
      <w:r w:rsidRPr="009C2310" w:rsidR="001446EF">
        <w:t>olukorras</w:t>
      </w:r>
      <w:r w:rsidRPr="009C2310" w:rsidR="007F02B3">
        <w:t xml:space="preserve"> </w:t>
      </w:r>
      <w:r w:rsidRPr="009C2310" w:rsidR="001446EF">
        <w:t>endiselt</w:t>
      </w:r>
      <w:r w:rsidRPr="009C2310" w:rsidR="007F02B3">
        <w:t xml:space="preserve"> Transpordiamet</w:t>
      </w:r>
      <w:r w:rsidRPr="009C2310" w:rsidR="006A680A">
        <w:t>.</w:t>
      </w:r>
      <w:r w:rsidRPr="009C2310" w:rsidR="007F02B3">
        <w:t xml:space="preserve"> </w:t>
      </w:r>
      <w:r w:rsidRPr="009C2310" w:rsidR="006A680A">
        <w:t>Ku</w:t>
      </w:r>
      <w:r w:rsidRPr="009C2310" w:rsidR="007F02B3">
        <w:t xml:space="preserve">i </w:t>
      </w:r>
      <w:r w:rsidRPr="009C2310" w:rsidR="006A680A">
        <w:t xml:space="preserve">aga </w:t>
      </w:r>
      <w:r w:rsidRPr="009C2310" w:rsidR="007F02B3">
        <w:t>tek</w:t>
      </w:r>
      <w:r w:rsidRPr="009C2310" w:rsidR="006A680A">
        <w:t>ib</w:t>
      </w:r>
      <w:r w:rsidRPr="009C2310" w:rsidR="007F02B3">
        <w:t xml:space="preserve"> olukord, kus Transpordiamet ei saa seda enam teha</w:t>
      </w:r>
      <w:r w:rsidRPr="009C2310" w:rsidR="006A680A">
        <w:t xml:space="preserve">, </w:t>
      </w:r>
      <w:r w:rsidRPr="009C2310" w:rsidR="007F02B3">
        <w:t xml:space="preserve">on vähemalt Kaitseväel õigus seda ise teha, et </w:t>
      </w:r>
      <w:r w:rsidRPr="009C2310" w:rsidR="006A680A">
        <w:t xml:space="preserve">hoida </w:t>
      </w:r>
      <w:r w:rsidRPr="009C2310" w:rsidR="007F02B3">
        <w:t>tsiviillaevad oh</w:t>
      </w:r>
      <w:r w:rsidRPr="009C2310" w:rsidR="006A680A">
        <w:t>u</w:t>
      </w:r>
      <w:r w:rsidRPr="009C2310" w:rsidR="007F02B3">
        <w:t>piirkonnast eemal ja võimaluse</w:t>
      </w:r>
      <w:r w:rsidRPr="009C2310" w:rsidR="006A680A">
        <w:t xml:space="preserve"> korral</w:t>
      </w:r>
      <w:r w:rsidRPr="009C2310" w:rsidR="007F02B3">
        <w:t xml:space="preserve"> suunata laevaliiklus muud veeteed kasutama.</w:t>
      </w:r>
    </w:p>
    <w:p w:rsidRPr="009C2310" w:rsidR="001017FF" w:rsidP="001017FF" w:rsidRDefault="001017FF" w14:paraId="71477ACE" w14:textId="77777777">
      <w:pPr>
        <w:pStyle w:val="Vahedeta"/>
      </w:pPr>
    </w:p>
    <w:p w:rsidRPr="009C2310" w:rsidR="00FD746F" w:rsidP="001017FF" w:rsidRDefault="00997E7B" w14:paraId="5E3F1E28" w14:textId="6577777B">
      <w:pPr>
        <w:pStyle w:val="Vahedeta"/>
      </w:pPr>
      <w:r w:rsidRPr="009C2310">
        <w:t>E</w:t>
      </w:r>
      <w:r w:rsidRPr="009C2310" w:rsidR="00FD746F">
        <w:t>elnõu</w:t>
      </w:r>
      <w:r w:rsidRPr="009C2310">
        <w:t xml:space="preserve"> teise osa</w:t>
      </w:r>
      <w:r w:rsidRPr="009C2310" w:rsidR="00FD746F">
        <w:t xml:space="preserve"> moodustavad riigipiiri seaduse (edaspidi </w:t>
      </w:r>
      <w:proofErr w:type="spellStart"/>
      <w:r w:rsidRPr="009C2310" w:rsidR="00FD746F">
        <w:rPr>
          <w:i/>
        </w:rPr>
        <w:t>RiPS</w:t>
      </w:r>
      <w:proofErr w:type="spellEnd"/>
      <w:r w:rsidRPr="009C2310" w:rsidR="00FD746F">
        <w:t xml:space="preserve">) ja majandusvööndi seaduse (edaspidi </w:t>
      </w:r>
      <w:r w:rsidRPr="009C2310" w:rsidR="00FD746F">
        <w:rPr>
          <w:i/>
        </w:rPr>
        <w:t>MVS</w:t>
      </w:r>
      <w:r w:rsidRPr="009C2310" w:rsidR="00FD746F">
        <w:t xml:space="preserve">) </w:t>
      </w:r>
      <w:r w:rsidRPr="009C2310" w:rsidR="006A680A">
        <w:t xml:space="preserve">sätted, </w:t>
      </w:r>
      <w:r w:rsidRPr="009C2310" w:rsidR="00FD746F">
        <w:t>mis on seotud merealuse taristu hoold</w:t>
      </w:r>
      <w:r w:rsidRPr="009C2310" w:rsidR="00D77862">
        <w:t>us</w:t>
      </w:r>
      <w:r w:rsidRPr="009C2310" w:rsidR="009A67CB">
        <w:t>tegevustest</w:t>
      </w:r>
      <w:r w:rsidRPr="009C2310" w:rsidR="00FD746F">
        <w:t xml:space="preserve"> (vaatlus, parandamine jne)</w:t>
      </w:r>
      <w:r w:rsidRPr="009C2310" w:rsidR="004A7B25">
        <w:t xml:space="preserve"> ja muude</w:t>
      </w:r>
      <w:r w:rsidR="001F725D">
        <w:t>st</w:t>
      </w:r>
      <w:r w:rsidRPr="009C2310" w:rsidR="004A7B25">
        <w:t xml:space="preserve"> seotud tegevustest</w:t>
      </w:r>
      <w:r w:rsidRPr="009C2310" w:rsidR="00FD746F">
        <w:t xml:space="preserve"> teavitamisega. Seda on vaja selleks, et merel patrulli</w:t>
      </w:r>
      <w:r w:rsidRPr="009C2310" w:rsidR="009A67CB">
        <w:t xml:space="preserve">vad </w:t>
      </w:r>
      <w:r w:rsidRPr="009C2310" w:rsidR="00FD746F">
        <w:t xml:space="preserve">Kaitseväe laevad või </w:t>
      </w:r>
      <w:r w:rsidRPr="009C2310" w:rsidR="009A67CB">
        <w:t>merd muul viisil seiravad</w:t>
      </w:r>
      <w:r w:rsidRPr="009C2310" w:rsidR="00FD746F">
        <w:t xml:space="preserve"> asutused teaks, et tegemist on seadusliku tegevusega. </w:t>
      </w:r>
      <w:r w:rsidRPr="009C2310" w:rsidR="00C9152C">
        <w:t>Kui tegevusest ei ole teavitatud</w:t>
      </w:r>
      <w:r w:rsidR="001F725D">
        <w:t>,</w:t>
      </w:r>
      <w:r w:rsidRPr="009C2310" w:rsidR="009A67CB">
        <w:t xml:space="preserve"> </w:t>
      </w:r>
      <w:r w:rsidRPr="009C2310" w:rsidR="004A7B25">
        <w:t>võib Kaitsevägi rakendada</w:t>
      </w:r>
      <w:r w:rsidRPr="009C2310" w:rsidR="00FD746F">
        <w:t xml:space="preserve"> </w:t>
      </w:r>
      <w:r w:rsidRPr="009C2310" w:rsidR="00287024">
        <w:t xml:space="preserve">riikliku järelevalve erimeetmeid, </w:t>
      </w:r>
      <w:r w:rsidRPr="009C2310" w:rsidR="004A7B25">
        <w:t xml:space="preserve">vahetut sundi või kasutada </w:t>
      </w:r>
      <w:r w:rsidRPr="009C2310" w:rsidR="00FD746F">
        <w:t>jõudu</w:t>
      </w:r>
      <w:r w:rsidRPr="009C2310" w:rsidR="009A67CB">
        <w:t>, et</w:t>
      </w:r>
      <w:r w:rsidRPr="009C2310" w:rsidR="00FD746F">
        <w:t xml:space="preserve"> ebaseaduslik tegevus tõkesta</w:t>
      </w:r>
      <w:r w:rsidRPr="009C2310" w:rsidR="009A67CB">
        <w:t>da</w:t>
      </w:r>
      <w:r w:rsidRPr="009C2310" w:rsidR="00FD746F">
        <w:t>.</w:t>
      </w:r>
      <w:r w:rsidRPr="009C2310" w:rsidR="00A515A6">
        <w:t xml:space="preserve"> </w:t>
      </w:r>
      <w:r w:rsidRPr="009C2310" w:rsidR="00D77862">
        <w:t xml:space="preserve">Lisaks </w:t>
      </w:r>
      <w:r w:rsidRPr="009C2310" w:rsidR="00A515A6">
        <w:t>täidab hooldu</w:t>
      </w:r>
      <w:r w:rsidRPr="009C2310" w:rsidR="00D77862">
        <w:t>s</w:t>
      </w:r>
      <w:r w:rsidRPr="009C2310" w:rsidR="00A515A6">
        <w:t xml:space="preserve">tegevustest </w:t>
      </w:r>
      <w:r w:rsidRPr="009C2310" w:rsidR="004A7B25">
        <w:t>ja muude</w:t>
      </w:r>
      <w:r w:rsidR="001F725D">
        <w:t>st</w:t>
      </w:r>
      <w:r w:rsidRPr="009C2310" w:rsidR="004A7B25">
        <w:t xml:space="preserve"> seotud tegevustest </w:t>
      </w:r>
      <w:r w:rsidRPr="009C2310" w:rsidR="00A515A6">
        <w:t>teavitamine riigi julgeoleku tagamise eesmärki, sest muu hulgas kontrollitakse tö</w:t>
      </w:r>
      <w:r w:rsidRPr="009C2310" w:rsidR="00D77862">
        <w:t xml:space="preserve">ötegijate </w:t>
      </w:r>
      <w:r w:rsidRPr="009C2310" w:rsidR="00A515A6">
        <w:t>tausta, kui töid ei tee taristu omanik või valdaja ise.</w:t>
      </w:r>
    </w:p>
    <w:p w:rsidRPr="009C2310" w:rsidR="00DE10D6" w:rsidP="001017FF" w:rsidRDefault="00DE10D6" w14:paraId="3674BEF8" w14:textId="77777777">
      <w:pPr>
        <w:pStyle w:val="Vahedeta"/>
      </w:pPr>
    </w:p>
    <w:p w:rsidRPr="009C2310" w:rsidR="00DE10D6" w:rsidP="001017FF" w:rsidRDefault="00D77862" w14:paraId="37CF1326" w14:textId="139EBDD7">
      <w:pPr>
        <w:pStyle w:val="Vahedeta"/>
      </w:pPr>
      <w:r w:rsidRPr="009C2310">
        <w:t>E</w:t>
      </w:r>
      <w:r w:rsidRPr="009C2310" w:rsidR="00EB6732">
        <w:t xml:space="preserve">elnõu </w:t>
      </w:r>
      <w:r w:rsidRPr="009C2310">
        <w:t>kolmas osa on seotud</w:t>
      </w:r>
      <w:r w:rsidRPr="009C2310" w:rsidR="00EB6732">
        <w:t xml:space="preserve"> Kaitseväe ja Kaitseliidu veesõidukite registris olevate veesõidukite üle järelevalve tegemisega, taga</w:t>
      </w:r>
      <w:r w:rsidRPr="009C2310">
        <w:t>maks,</w:t>
      </w:r>
      <w:r w:rsidRPr="009C2310" w:rsidR="00EB6732">
        <w:t xml:space="preserve"> et registris olevad veesõidukid on merekõlblikud või sõidukõlblikud. Järelevalve tegemise õigus antakse Kaitseväele. Selleks lisatakse asjakohane säte nii </w:t>
      </w:r>
      <w:proofErr w:type="spellStart"/>
      <w:r w:rsidRPr="009C2310" w:rsidR="00EB6732">
        <w:t>MSOS</w:t>
      </w:r>
      <w:r w:rsidRPr="009C2310" w:rsidR="00986CF1">
        <w:t>-i</w:t>
      </w:r>
      <w:proofErr w:type="spellEnd"/>
      <w:r w:rsidRPr="009C2310" w:rsidR="00EB6732">
        <w:t xml:space="preserve"> kui ka Kaitseliidu seadusesse (edaspidi </w:t>
      </w:r>
      <w:proofErr w:type="spellStart"/>
      <w:r w:rsidRPr="009C2310" w:rsidR="00EB6732">
        <w:rPr>
          <w:i/>
        </w:rPr>
        <w:t>KaLS</w:t>
      </w:r>
      <w:proofErr w:type="spellEnd"/>
      <w:r w:rsidRPr="009C2310" w:rsidR="00EB6732">
        <w:t>).</w:t>
      </w:r>
      <w:r w:rsidRPr="009C2310" w:rsidR="00DE707A">
        <w:t xml:space="preserve"> Samuti antakse </w:t>
      </w:r>
      <w:r w:rsidRPr="009C2310" w:rsidR="00675F25">
        <w:t xml:space="preserve">MSOS-iga </w:t>
      </w:r>
      <w:r w:rsidRPr="009C2310" w:rsidR="00DE707A">
        <w:t>Kaitseväele õigus kehtestada</w:t>
      </w:r>
      <w:r w:rsidRPr="009C2310" w:rsidR="00227E46">
        <w:t>:</w:t>
      </w:r>
      <w:r w:rsidRPr="009C2310" w:rsidR="002619AF">
        <w:t xml:space="preserve"> 1) </w:t>
      </w:r>
      <w:r w:rsidRPr="009C2310" w:rsidR="00675F25">
        <w:t xml:space="preserve">Kaitseväe ja Kaitseliidu veesõidukite registris oleva </w:t>
      </w:r>
      <w:r w:rsidRPr="009C2310" w:rsidR="002619AF">
        <w:t>laeva ja väikelaeva tehnilise ülevaatuse kord, 2) </w:t>
      </w:r>
      <w:r w:rsidRPr="009C2310" w:rsidR="00675F25">
        <w:t xml:space="preserve">nende </w:t>
      </w:r>
      <w:r w:rsidRPr="009C2310" w:rsidR="002619AF">
        <w:t xml:space="preserve">laevade ja väikelaevade </w:t>
      </w:r>
      <w:r w:rsidRPr="009C2310" w:rsidR="004A6C81">
        <w:t xml:space="preserve">tehnilised nõuded </w:t>
      </w:r>
      <w:r w:rsidRPr="009C2310" w:rsidR="002619AF">
        <w:t>ning 3) laeva ja väikelaeva merekõlblikuks või sõidukõlblikuks tunnistamise kord.</w:t>
      </w:r>
    </w:p>
    <w:p w:rsidRPr="009C2310" w:rsidR="001017FF" w:rsidP="001017FF" w:rsidRDefault="001017FF" w14:paraId="1E1E7797" w14:textId="77777777">
      <w:pPr>
        <w:pStyle w:val="Vahedeta"/>
      </w:pPr>
    </w:p>
    <w:p w:rsidRPr="009C2310" w:rsidR="00DF247A" w:rsidP="001017FF" w:rsidRDefault="004A6C81" w14:paraId="4A020E35" w14:textId="421733F6">
      <w:pPr>
        <w:pStyle w:val="Vahedeta"/>
      </w:pPr>
      <w:r w:rsidRPr="009C2310">
        <w:t>Eelnõu n</w:t>
      </w:r>
      <w:r w:rsidRPr="009C2310" w:rsidR="00CC76CA">
        <w:t xml:space="preserve">eljanda osa moodustavad väiksemad parandused </w:t>
      </w:r>
      <w:proofErr w:type="spellStart"/>
      <w:r w:rsidRPr="009C2310" w:rsidR="00CC76CA">
        <w:t>RiPS-is</w:t>
      </w:r>
      <w:proofErr w:type="spellEnd"/>
      <w:r w:rsidRPr="009C2310" w:rsidR="00CC76CA">
        <w:t xml:space="preserve"> ja </w:t>
      </w:r>
      <w:proofErr w:type="spellStart"/>
      <w:r w:rsidRPr="009C2310" w:rsidR="00CC76CA">
        <w:t>MSOS-is</w:t>
      </w:r>
      <w:proofErr w:type="spellEnd"/>
      <w:r w:rsidRPr="009C2310" w:rsidR="00CC76CA">
        <w:t xml:space="preserve">. </w:t>
      </w:r>
      <w:r w:rsidR="002B3EFA">
        <w:t xml:space="preserve"> </w:t>
      </w:r>
      <w:proofErr w:type="spellStart"/>
      <w:r w:rsidR="002B3EFA">
        <w:t>RiPS-is</w:t>
      </w:r>
      <w:proofErr w:type="spellEnd"/>
      <w:r w:rsidR="002B3EFA">
        <w:t xml:space="preserve"> täpsustatakse, et laeva</w:t>
      </w:r>
      <w:r w:rsidR="008A339B">
        <w:t xml:space="preserve"> sisenemiseks </w:t>
      </w:r>
      <w:proofErr w:type="spellStart"/>
      <w:r w:rsidR="008A339B">
        <w:t>sisemerre</w:t>
      </w:r>
      <w:proofErr w:type="spellEnd"/>
      <w:r w:rsidR="008A339B">
        <w:t>, on vaja Kaitseväe nõusolekut ning lihtsustatakse mitmekordse laevaloa taotlemist, mis ühtlasi aitab vähendada nii halduskoormust kui ka riigiasutuse töökoormust.</w:t>
      </w:r>
      <w:r w:rsidR="00D13594">
        <w:t xml:space="preserve"> </w:t>
      </w:r>
      <w:proofErr w:type="spellStart"/>
      <w:r w:rsidRPr="009C2310" w:rsidR="00E93E84">
        <w:t>MSOS-is</w:t>
      </w:r>
      <w:proofErr w:type="spellEnd"/>
      <w:r w:rsidRPr="009C2310" w:rsidR="00CC76CA">
        <w:t xml:space="preserve"> tehakse parandusi</w:t>
      </w:r>
      <w:r w:rsidRPr="009C2310" w:rsidR="00D75AAF">
        <w:t xml:space="preserve"> selle kohta</w:t>
      </w:r>
      <w:r w:rsidRPr="009C2310" w:rsidR="00CC76CA">
        <w:t xml:space="preserve">, kellele </w:t>
      </w:r>
      <w:r w:rsidRPr="009C2310" w:rsidR="006B648E">
        <w:t>peab laeva kapten, väikelaeva või muu veesõiduki juht teatama</w:t>
      </w:r>
      <w:r w:rsidRPr="009C2310" w:rsidR="00554194">
        <w:t>, kui ta avastab</w:t>
      </w:r>
      <w:r w:rsidRPr="009C2310" w:rsidR="006B648E">
        <w:t xml:space="preserve"> õhuliini, kaabli, torujuhtme või muu </w:t>
      </w:r>
      <w:proofErr w:type="spellStart"/>
      <w:r w:rsidRPr="009C2310" w:rsidR="006B648E">
        <w:t>hüdrotehnilise</w:t>
      </w:r>
      <w:proofErr w:type="spellEnd"/>
      <w:r w:rsidRPr="009C2310" w:rsidR="006B648E">
        <w:t xml:space="preserve"> rajatise kahjust</w:t>
      </w:r>
      <w:r w:rsidRPr="009C2310" w:rsidR="00D75AAF">
        <w:t>u</w:t>
      </w:r>
      <w:r w:rsidRPr="009C2310" w:rsidR="00554194">
        <w:t>se</w:t>
      </w:r>
      <w:r w:rsidRPr="009C2310" w:rsidR="006B648E">
        <w:t xml:space="preserve"> või </w:t>
      </w:r>
      <w:r w:rsidRPr="009C2310" w:rsidR="005A3A2A">
        <w:t>kui toimub</w:t>
      </w:r>
      <w:r w:rsidRPr="009C2310" w:rsidR="00554194">
        <w:t xml:space="preserve"> </w:t>
      </w:r>
      <w:r w:rsidRPr="009C2310" w:rsidR="006B648E">
        <w:t>laevaõnnetus</w:t>
      </w:r>
      <w:r w:rsidRPr="009C2310" w:rsidR="00554194">
        <w:t>.</w:t>
      </w:r>
    </w:p>
    <w:p w:rsidRPr="009C2310" w:rsidR="00DF247A" w:rsidP="001017FF" w:rsidRDefault="00DF247A" w14:paraId="4BE7D0C2" w14:textId="77777777">
      <w:pPr>
        <w:pStyle w:val="Vahedeta"/>
      </w:pPr>
    </w:p>
    <w:p w:rsidRPr="009C2310" w:rsidR="00B10EC5" w:rsidP="001017FF" w:rsidRDefault="00994B07" w14:paraId="17408396" w14:textId="20661D47">
      <w:pPr>
        <w:pStyle w:val="Vahedeta"/>
      </w:pPr>
      <w:r w:rsidRPr="009C2310">
        <w:lastRenderedPageBreak/>
        <w:t xml:space="preserve">Lisaks pannakse </w:t>
      </w:r>
      <w:r w:rsidRPr="009C2310" w:rsidR="00DF247A">
        <w:t xml:space="preserve">MSOS-iga </w:t>
      </w:r>
      <w:r w:rsidRPr="009C2310">
        <w:t xml:space="preserve">kohustus </w:t>
      </w:r>
      <w:r w:rsidRPr="009C2310" w:rsidR="00554194">
        <w:t xml:space="preserve">paigaldada A-klassi </w:t>
      </w:r>
      <w:r w:rsidRPr="009C2310" w:rsidR="00E901CC">
        <w:t xml:space="preserve">või B-klassi </w:t>
      </w:r>
      <w:r w:rsidRPr="009C2310" w:rsidR="004D7CFF">
        <w:t>automaatne identifitseerimissüsteemi</w:t>
      </w:r>
      <w:r w:rsidRPr="009C2310" w:rsidR="004D7CFF">
        <w:rPr>
          <w:rStyle w:val="Allmrkuseviide"/>
        </w:rPr>
        <w:footnoteReference w:id="2"/>
      </w:r>
      <w:r w:rsidRPr="009C2310" w:rsidR="004D7CFF">
        <w:t xml:space="preserve"> seade (edaspidi </w:t>
      </w:r>
      <w:r w:rsidRPr="60DB3EA2" w:rsidR="004D7CFF">
        <w:rPr>
          <w:i/>
          <w:iCs/>
        </w:rPr>
        <w:t>AIS-seade</w:t>
      </w:r>
      <w:r w:rsidRPr="009C2310" w:rsidR="004D7CFF">
        <w:t xml:space="preserve">) </w:t>
      </w:r>
      <w:r w:rsidRPr="009C2310" w:rsidR="00E901CC">
        <w:t xml:space="preserve">ankrualal või sadama </w:t>
      </w:r>
      <w:r w:rsidRPr="009C2310">
        <w:t xml:space="preserve">reidil olevate laevade teenindamisega tegelevatele laevadele, </w:t>
      </w:r>
      <w:r w:rsidRPr="009C2310" w:rsidR="004D7CFF">
        <w:t>kuhu praeguse regulatsiooni järgi ei pea</w:t>
      </w:r>
      <w:r w:rsidRPr="009C2310">
        <w:t xml:space="preserve"> </w:t>
      </w:r>
      <w:r w:rsidRPr="009C2310" w:rsidR="004D7CFF">
        <w:t>sellist</w:t>
      </w:r>
      <w:r w:rsidRPr="009C2310" w:rsidR="0083597A">
        <w:t xml:space="preserve"> seadet </w:t>
      </w:r>
      <w:r w:rsidRPr="009C2310">
        <w:t>paigalda</w:t>
      </w:r>
      <w:r w:rsidRPr="009C2310" w:rsidR="004D7CFF">
        <w:t>m</w:t>
      </w:r>
      <w:r w:rsidRPr="009C2310">
        <w:t>a.</w:t>
      </w:r>
      <w:r w:rsidRPr="009C2310" w:rsidR="0083597A">
        <w:t xml:space="preserve"> </w:t>
      </w:r>
      <w:r w:rsidRPr="009C2310" w:rsidR="00EE2692">
        <w:t xml:space="preserve">A-klassi </w:t>
      </w:r>
      <w:r w:rsidRPr="009C2310" w:rsidR="0083597A">
        <w:t xml:space="preserve">AIS-seadme </w:t>
      </w:r>
      <w:r w:rsidRPr="009C2310" w:rsidR="00EE2692">
        <w:t>omamise</w:t>
      </w:r>
      <w:r w:rsidRPr="009C2310" w:rsidR="0083597A">
        <w:t xml:space="preserve"> kohustus on </w:t>
      </w:r>
      <w:r w:rsidRPr="009C2310" w:rsidR="00EE2692">
        <w:t xml:space="preserve">Eesti sadamat külastaval reisilaeval ning 300-se ja suurema kogumahutavusega laeval, mis ei ole reisilaev. </w:t>
      </w:r>
      <w:r w:rsidRPr="009C2310" w:rsidR="00E901CC">
        <w:t>Ankrualal ja sadama r</w:t>
      </w:r>
      <w:r w:rsidRPr="009C2310" w:rsidR="00EE2692">
        <w:t>eidil olevaid laevu teenindavad aga ka väiksema mahutavusega laevad</w:t>
      </w:r>
      <w:r w:rsidRPr="009C2310" w:rsidR="00DF247A">
        <w:t xml:space="preserve">, kellel on vaja selleks tegevuseks luba. </w:t>
      </w:r>
      <w:r w:rsidRPr="009C2310" w:rsidR="004D7CFF">
        <w:t>Et l</w:t>
      </w:r>
      <w:r w:rsidRPr="009C2310" w:rsidR="00DF247A">
        <w:t>aevade liikumis</w:t>
      </w:r>
      <w:r w:rsidRPr="009C2310" w:rsidR="004D7CFF">
        <w:t>t</w:t>
      </w:r>
      <w:r w:rsidRPr="009C2310" w:rsidR="00DF247A">
        <w:t xml:space="preserve"> ja tegevus</w:t>
      </w:r>
      <w:r w:rsidRPr="009C2310" w:rsidR="004D7CFF">
        <w:t xml:space="preserve">loaga </w:t>
      </w:r>
      <w:r w:rsidRPr="009C2310" w:rsidR="00DF247A">
        <w:t>laev</w:t>
      </w:r>
      <w:r w:rsidRPr="009C2310" w:rsidR="004D7CFF">
        <w:t xml:space="preserve">u, sealhulgas piirirežiimi ja sanktsiooninõuetest kinnipidamist, </w:t>
      </w:r>
      <w:r w:rsidRPr="009C2310" w:rsidR="00DF247A">
        <w:t>tõhusama</w:t>
      </w:r>
      <w:r w:rsidRPr="009C2310" w:rsidR="004D7CFF">
        <w:t>lt</w:t>
      </w:r>
      <w:r w:rsidRPr="009C2310" w:rsidR="00DF247A">
        <w:t xml:space="preserve"> kontrolli</w:t>
      </w:r>
      <w:r w:rsidRPr="009C2310" w:rsidR="004D7CFF">
        <w:t>da</w:t>
      </w:r>
      <w:r w:rsidRPr="009C2310" w:rsidR="00DF247A">
        <w:t>, on vaja teada, kuidas ja kus need laevad liiguvad. Ilma AIS-seadmeta on seda väga keeruline teha.</w:t>
      </w:r>
      <w:r w:rsidRPr="009C2310" w:rsidR="00E42F9E">
        <w:t xml:space="preserve"> </w:t>
      </w:r>
      <w:r w:rsidRPr="009C2310" w:rsidR="00E901CC">
        <w:t xml:space="preserve">Juhul, kui see ankruala või sadama reid asub kuni </w:t>
      </w:r>
      <w:r w:rsidRPr="009C2310" w:rsidR="00235F86">
        <w:t xml:space="preserve">üheksa </w:t>
      </w:r>
      <w:r w:rsidRPr="009C2310" w:rsidR="00E901CC">
        <w:t xml:space="preserve">meremiili kaugusel rannikust, võib </w:t>
      </w:r>
      <w:r w:rsidRPr="009C2310" w:rsidR="0016562C">
        <w:t xml:space="preserve">ankrualal või sadama reidil laevu teenindavale </w:t>
      </w:r>
      <w:r w:rsidRPr="009C2310" w:rsidR="00E901CC">
        <w:t xml:space="preserve">laevale või väikelaevale paigaldada ka B-klassi AIS-seadme, kui aga ankruala või sadama reid asub kaugemal kui </w:t>
      </w:r>
      <w:r w:rsidRPr="009C2310" w:rsidR="00235F86">
        <w:t xml:space="preserve">üheksa </w:t>
      </w:r>
      <w:r w:rsidRPr="009C2310" w:rsidR="00E901CC">
        <w:t>meremiili, tuleb laevale või väikelaevale</w:t>
      </w:r>
      <w:r w:rsidRPr="009C2310" w:rsidR="0016562C">
        <w:t xml:space="preserve"> paigaldada A-klassi AIS-seade. </w:t>
      </w:r>
      <w:r w:rsidRPr="009C2310" w:rsidR="00E42F9E">
        <w:t xml:space="preserve">A-klassi </w:t>
      </w:r>
      <w:r w:rsidRPr="009C2310" w:rsidR="00E901CC">
        <w:t xml:space="preserve">või B-klassi </w:t>
      </w:r>
      <w:r w:rsidRPr="009C2310" w:rsidR="00E42F9E">
        <w:t xml:space="preserve">AIS-seade tuleb </w:t>
      </w:r>
      <w:r w:rsidRPr="009C2310" w:rsidR="00E901CC">
        <w:t xml:space="preserve">ankrualal või sadama reidil </w:t>
      </w:r>
      <w:r w:rsidRPr="009C2310" w:rsidR="00E42F9E">
        <w:t>olevaid laevu teenindavatel laevadel paigaldada kuue kuu jooksul käesoleva eelnõu kohase seaduse jõustumisest.</w:t>
      </w:r>
    </w:p>
    <w:p w:rsidRPr="009C2310" w:rsidR="0064767C" w:rsidP="001017FF" w:rsidRDefault="0064767C" w14:paraId="6A46136C" w14:textId="6F11AEE2">
      <w:pPr>
        <w:pStyle w:val="Vahedeta"/>
      </w:pPr>
    </w:p>
    <w:p w:rsidRPr="009C2310" w:rsidR="0064767C" w:rsidP="001017FF" w:rsidRDefault="0064767C" w14:paraId="146F08D8" w14:textId="78D3F610">
      <w:pPr>
        <w:pStyle w:val="Vahedeta"/>
      </w:pPr>
      <w:r w:rsidRPr="009C2310">
        <w:t>KKS-i lisata</w:t>
      </w:r>
      <w:r w:rsidRPr="009C2310" w:rsidR="00AB124D">
        <w:t xml:space="preserve">kse paragrahv </w:t>
      </w:r>
      <w:r w:rsidRPr="009C2310">
        <w:t>kaitselennunduse järelevalveteenistuse kohta</w:t>
      </w:r>
      <w:r w:rsidRPr="009C2310" w:rsidR="00AB124D">
        <w:t xml:space="preserve">. Kaitselennunduse järelevalveteenistus (ingl </w:t>
      </w:r>
      <w:proofErr w:type="spellStart"/>
      <w:r w:rsidRPr="009C2310" w:rsidR="00AB124D">
        <w:rPr>
          <w:i/>
        </w:rPr>
        <w:t>Military</w:t>
      </w:r>
      <w:proofErr w:type="spellEnd"/>
      <w:r w:rsidRPr="009C2310" w:rsidR="00AB124D">
        <w:rPr>
          <w:i/>
        </w:rPr>
        <w:t xml:space="preserve"> Aviation </w:t>
      </w:r>
      <w:proofErr w:type="spellStart"/>
      <w:r w:rsidRPr="009C2310" w:rsidR="00AB124D">
        <w:rPr>
          <w:i/>
        </w:rPr>
        <w:t>Authority</w:t>
      </w:r>
      <w:proofErr w:type="spellEnd"/>
      <w:r w:rsidRPr="009C2310" w:rsidR="00A435A6">
        <w:rPr>
          <w:i/>
        </w:rPr>
        <w:t>, MAA</w:t>
      </w:r>
      <w:r w:rsidRPr="009C2310" w:rsidR="00AB124D">
        <w:t xml:space="preserve">) on </w:t>
      </w:r>
      <w:r w:rsidRPr="009C2310" w:rsidR="00192974">
        <w:t>olemuselt</w:t>
      </w:r>
      <w:r w:rsidR="007E76CB">
        <w:t xml:space="preserve"> sõjaväepolitseiga</w:t>
      </w:r>
      <w:r w:rsidRPr="009C2310" w:rsidR="00192974">
        <w:t xml:space="preserve"> </w:t>
      </w:r>
      <w:r w:rsidRPr="009C2310" w:rsidR="00AB124D">
        <w:t>sarnane institutsioon</w:t>
      </w:r>
      <w:r w:rsidRPr="009C2310">
        <w:t xml:space="preserve">. </w:t>
      </w:r>
      <w:r w:rsidRPr="009C2310" w:rsidR="00CE58CF">
        <w:t xml:space="preserve">Selle ülesandeid võib täita Kaitseväe juhataja määratud üksus, mille nimetuses ei pruugi </w:t>
      </w:r>
      <w:r w:rsidRPr="009C2310" w:rsidR="00905BFF">
        <w:t>olla nimetus</w:t>
      </w:r>
      <w:r w:rsidRPr="009C2310" w:rsidR="00192974">
        <w:t>t</w:t>
      </w:r>
      <w:r w:rsidRPr="009C2310" w:rsidR="00905BFF">
        <w:t xml:space="preserve"> kaitselennunduse järelevalveteenistus, kuid selle üksuse põhiülesanne on </w:t>
      </w:r>
      <w:r w:rsidRPr="009C2310" w:rsidR="00A435A6">
        <w:t xml:space="preserve">siiski </w:t>
      </w:r>
      <w:r w:rsidRPr="009C2310" w:rsidR="00905BFF">
        <w:t>teha järelevalvet kaitselennunduse üle.</w:t>
      </w:r>
      <w:r w:rsidRPr="009C2310" w:rsidR="00FF14FD">
        <w:t xml:space="preserve"> </w:t>
      </w:r>
      <w:r w:rsidRPr="009C2310" w:rsidR="00AA289B">
        <w:t>Kuna selle üksuse tegevusest on mõjutatud kogu kaitselennundus, sealhulgas evib mõju Põhja-Atlandi Lepingu Organisatsiooni (NATO) liikmesriikide õhusõidukite ja isikute üle, siis on oluline, et see üksus on sarnaselt sõjaväepolitseiga institutsioon</w:t>
      </w:r>
      <w:r w:rsidR="007E76CB">
        <w:t>ina</w:t>
      </w:r>
      <w:r w:rsidRPr="009C2310" w:rsidR="00AA289B">
        <w:t xml:space="preserve"> Kaitseväe struktuuris olemas</w:t>
      </w:r>
      <w:r w:rsidRPr="009C2310" w:rsidR="005320FA">
        <w:t xml:space="preserve">, mida </w:t>
      </w:r>
      <w:r w:rsidRPr="009C2310" w:rsidR="00B72D8E">
        <w:t>NATO liikmesriigid</w:t>
      </w:r>
      <w:r w:rsidRPr="009C2310" w:rsidR="005320FA">
        <w:t xml:space="preserve"> ja NATO tunnustavad</w:t>
      </w:r>
      <w:r w:rsidRPr="009C2310" w:rsidR="00AA289B">
        <w:t>.</w:t>
      </w:r>
    </w:p>
    <w:p w:rsidRPr="009C2310" w:rsidR="00B10EC5" w:rsidP="001017FF" w:rsidRDefault="00B10EC5" w14:paraId="2104D48E" w14:textId="0A1795BD">
      <w:pPr>
        <w:pStyle w:val="Vahedeta"/>
      </w:pPr>
    </w:p>
    <w:p w:rsidR="00B9146A" w:rsidP="001017FF" w:rsidRDefault="00B9146A" w14:paraId="45D81B86" w14:textId="545E2757">
      <w:pPr>
        <w:pStyle w:val="Vahedeta"/>
        <w:rPr>
          <w:rFonts w:cs="Times New Roman"/>
        </w:rPr>
      </w:pPr>
      <w:r w:rsidRPr="009C2310">
        <w:t xml:space="preserve">KKS-i täiendatakse </w:t>
      </w:r>
      <w:r w:rsidRPr="009C2310">
        <w:rPr>
          <w:rFonts w:cs="Times New Roman"/>
        </w:rPr>
        <w:t>§-dega 54</w:t>
      </w:r>
      <w:r w:rsidRPr="009C2310">
        <w:rPr>
          <w:rFonts w:cs="Times New Roman"/>
          <w:vertAlign w:val="superscript"/>
        </w:rPr>
        <w:t>2</w:t>
      </w:r>
      <w:r w:rsidRPr="009C2310">
        <w:rPr>
          <w:rFonts w:cs="Times New Roman"/>
        </w:rPr>
        <w:t>–54</w:t>
      </w:r>
      <w:r w:rsidRPr="009C2310">
        <w:rPr>
          <w:rFonts w:cs="Times New Roman"/>
          <w:vertAlign w:val="superscript"/>
        </w:rPr>
        <w:t>11</w:t>
      </w:r>
      <w:r w:rsidRPr="009C2310">
        <w:rPr>
          <w:rFonts w:cs="Times New Roman"/>
        </w:rPr>
        <w:t>, mis on suunatud Kaitseväe julgeolekuala kaitse eesmärgi tagamise</w:t>
      </w:r>
      <w:r w:rsidR="007E76CB">
        <w:rPr>
          <w:rFonts w:cs="Times New Roman"/>
        </w:rPr>
        <w:t>le</w:t>
      </w:r>
      <w:r w:rsidRPr="009C2310">
        <w:rPr>
          <w:rFonts w:cs="Times New Roman"/>
        </w:rPr>
        <w:t xml:space="preserve"> ja selle tõhustamise</w:t>
      </w:r>
      <w:r w:rsidR="007E76CB">
        <w:rPr>
          <w:rFonts w:cs="Times New Roman"/>
        </w:rPr>
        <w:t>le</w:t>
      </w:r>
      <w:r w:rsidRPr="009C2310">
        <w:rPr>
          <w:rFonts w:cs="Times New Roman"/>
        </w:rPr>
        <w:t>. Nähakse ette meetmed julgeolekuala kaitseks julgeolekuala vahetus läheduses ja täpsustatakse juba KKS-</w:t>
      </w:r>
      <w:proofErr w:type="spellStart"/>
      <w:r w:rsidRPr="009C2310">
        <w:rPr>
          <w:rFonts w:cs="Times New Roman"/>
        </w:rPr>
        <w:t>is</w:t>
      </w:r>
      <w:proofErr w:type="spellEnd"/>
      <w:r w:rsidRPr="009C2310">
        <w:rPr>
          <w:rFonts w:cs="Times New Roman"/>
        </w:rPr>
        <w:t xml:space="preserve"> </w:t>
      </w:r>
      <w:r w:rsidRPr="00881281" w:rsidR="00881281">
        <w:rPr>
          <w:rFonts w:cs="Times New Roman"/>
        </w:rPr>
        <w:t>sisalduvaid sätteid, mis puudutavad kohaldatavaid meetmeid</w:t>
      </w:r>
      <w:r w:rsidRPr="009C2310">
        <w:rPr>
          <w:rFonts w:cs="Times New Roman"/>
        </w:rPr>
        <w:t xml:space="preserve">. </w:t>
      </w:r>
    </w:p>
    <w:p w:rsidR="00712C3E" w:rsidP="001017FF" w:rsidRDefault="00712C3E" w14:paraId="3BA870AE" w14:textId="117FCD25">
      <w:pPr>
        <w:pStyle w:val="Vahedeta"/>
        <w:rPr>
          <w:rFonts w:cs="Times New Roman"/>
        </w:rPr>
      </w:pPr>
    </w:p>
    <w:p w:rsidR="006255C9" w:rsidP="001017FF" w:rsidRDefault="00712C3E" w14:paraId="3E0EA25B" w14:textId="6D4DAE24">
      <w:pPr>
        <w:pStyle w:val="Vahedeta"/>
        <w:rPr>
          <w:rFonts w:cs="Times New Roman"/>
        </w:rPr>
      </w:pPr>
      <w:r>
        <w:rPr>
          <w:rFonts w:cs="Times New Roman"/>
        </w:rPr>
        <w:t xml:space="preserve">Eelnõu neljanda osa moodustavad </w:t>
      </w:r>
      <w:r w:rsidR="006255C9">
        <w:rPr>
          <w:rFonts w:cs="Times New Roman"/>
        </w:rPr>
        <w:t>Kaitseliidu julgeolekuala loomisega seotud sätted. Kaitseliidu julgeolekuala sätestamise kaudu ühtlustatakse Kaitseväe ja Kaitseliidu objektide, vara ja isikute kaitse põhimõtted ning luuakse ka kolmandatele isikutele selgem ja ühetaoline arusaam riigikaitseobjektidega seotud piirangutest.</w:t>
      </w:r>
    </w:p>
    <w:p w:rsidR="006255C9" w:rsidP="001017FF" w:rsidRDefault="006255C9" w14:paraId="2783399A" w14:textId="77777777">
      <w:pPr>
        <w:pStyle w:val="Vahedeta"/>
        <w:rPr>
          <w:rFonts w:cs="Times New Roman"/>
        </w:rPr>
      </w:pPr>
    </w:p>
    <w:p w:rsidRPr="009C2310" w:rsidR="00712C3E" w:rsidP="001017FF" w:rsidRDefault="006255C9" w14:paraId="6EEDB78A" w14:textId="002B745B">
      <w:pPr>
        <w:pStyle w:val="Vahedeta"/>
      </w:pPr>
      <w:r>
        <w:rPr>
          <w:rFonts w:cs="Times New Roman"/>
        </w:rPr>
        <w:t xml:space="preserve">Viienda </w:t>
      </w:r>
      <w:r w:rsidR="00712C3E">
        <w:rPr>
          <w:rFonts w:cs="Times New Roman"/>
        </w:rPr>
        <w:t>osa moodustavad riigikaitseseaduse (</w:t>
      </w:r>
      <w:proofErr w:type="spellStart"/>
      <w:r w:rsidR="00712C3E">
        <w:rPr>
          <w:rFonts w:cs="Times New Roman"/>
        </w:rPr>
        <w:t>RiKS</w:t>
      </w:r>
      <w:proofErr w:type="spellEnd"/>
      <w:r w:rsidR="00712C3E">
        <w:rPr>
          <w:rFonts w:cs="Times New Roman"/>
        </w:rPr>
        <w:t>) ja vangistusseaduse (</w:t>
      </w:r>
      <w:proofErr w:type="spellStart"/>
      <w:r w:rsidR="00712C3E">
        <w:rPr>
          <w:rFonts w:cs="Times New Roman"/>
        </w:rPr>
        <w:t>VangS</w:t>
      </w:r>
      <w:proofErr w:type="spellEnd"/>
      <w:r w:rsidR="00712C3E">
        <w:rPr>
          <w:rFonts w:cs="Times New Roman"/>
        </w:rPr>
        <w:t xml:space="preserve">) sätted, mis on seotud sõjavangide </w:t>
      </w:r>
      <w:r w:rsidR="005C2E31">
        <w:rPr>
          <w:rFonts w:cs="Times New Roman"/>
        </w:rPr>
        <w:t xml:space="preserve">kinnipidamise pädevuste </w:t>
      </w:r>
      <w:r w:rsidR="00712C3E">
        <w:rPr>
          <w:rFonts w:cs="Times New Roman"/>
        </w:rPr>
        <w:t>reguleer</w:t>
      </w:r>
      <w:r w:rsidR="00382CBE">
        <w:rPr>
          <w:rFonts w:cs="Times New Roman"/>
        </w:rPr>
        <w:t>i</w:t>
      </w:r>
      <w:r w:rsidR="00712C3E">
        <w:rPr>
          <w:rFonts w:cs="Times New Roman"/>
        </w:rPr>
        <w:t xml:space="preserve">mise vajadusega </w:t>
      </w:r>
      <w:r w:rsidR="00382CBE">
        <w:rPr>
          <w:rFonts w:cs="Times New Roman"/>
        </w:rPr>
        <w:t>riigisiseses</w:t>
      </w:r>
      <w:r w:rsidR="00712C3E">
        <w:rPr>
          <w:rFonts w:cs="Times New Roman"/>
        </w:rPr>
        <w:t xml:space="preserve"> õiguses. </w:t>
      </w:r>
      <w:proofErr w:type="spellStart"/>
      <w:r w:rsidR="00712C3E">
        <w:rPr>
          <w:rFonts w:cs="Times New Roman"/>
        </w:rPr>
        <w:t>RiKS-is</w:t>
      </w:r>
      <w:proofErr w:type="spellEnd"/>
      <w:r w:rsidR="00712C3E">
        <w:rPr>
          <w:rFonts w:cs="Times New Roman"/>
        </w:rPr>
        <w:t xml:space="preserve"> defineeritakse sõjavangi mõiste</w:t>
      </w:r>
      <w:r w:rsidR="005C2E31">
        <w:rPr>
          <w:rFonts w:cs="Times New Roman"/>
        </w:rPr>
        <w:t>,</w:t>
      </w:r>
      <w:r w:rsidR="00712C3E">
        <w:rPr>
          <w:rFonts w:cs="Times New Roman"/>
        </w:rPr>
        <w:t xml:space="preserve"> sätestatakse sõjavangi kinnipidamise </w:t>
      </w:r>
      <w:r w:rsidR="005C2E31">
        <w:rPr>
          <w:rFonts w:cs="Times New Roman"/>
        </w:rPr>
        <w:t>eest vastutavad asutused ja nende koostöö alused</w:t>
      </w:r>
      <w:r w:rsidR="00712C3E">
        <w:rPr>
          <w:rFonts w:cs="Times New Roman"/>
        </w:rPr>
        <w:t xml:space="preserve"> ning </w:t>
      </w:r>
      <w:proofErr w:type="spellStart"/>
      <w:r w:rsidR="00712C3E">
        <w:rPr>
          <w:rFonts w:cs="Times New Roman"/>
        </w:rPr>
        <w:t>VangS-is</w:t>
      </w:r>
      <w:proofErr w:type="spellEnd"/>
      <w:r w:rsidR="00712C3E">
        <w:rPr>
          <w:rFonts w:cs="Times New Roman"/>
        </w:rPr>
        <w:t xml:space="preserve"> täpsustatakse sõjavangide üle arvestuse pidamise ning teabe esitamise korda.</w:t>
      </w:r>
    </w:p>
    <w:p w:rsidRPr="009C2310" w:rsidR="00B9146A" w:rsidP="001017FF" w:rsidRDefault="00B9146A" w14:paraId="4E348C7D" w14:textId="77777777">
      <w:pPr>
        <w:pStyle w:val="Vahedeta"/>
      </w:pPr>
    </w:p>
    <w:p w:rsidRPr="009C2310" w:rsidR="001017FF" w:rsidP="00FB4163" w:rsidRDefault="001017FF" w14:paraId="5B8FFE9E" w14:textId="5EDA8F27">
      <w:pPr>
        <w:pStyle w:val="Pealkiri2"/>
        <w:ind w:left="0"/>
      </w:pPr>
      <w:r w:rsidRPr="009C2310">
        <w:t>Eelnõu ettevalmistaja</w:t>
      </w:r>
    </w:p>
    <w:p w:rsidRPr="009C2310" w:rsidR="001017FF" w:rsidP="001017FF" w:rsidRDefault="001017FF" w14:paraId="3E27E1EB" w14:textId="77777777">
      <w:pPr>
        <w:pStyle w:val="Vahedeta"/>
      </w:pPr>
    </w:p>
    <w:p w:rsidRPr="00F7082B" w:rsidR="001017FF" w:rsidRDefault="001017FF" w14:paraId="40343C14" w14:textId="4CA785DC">
      <w:pPr>
        <w:pStyle w:val="Vahedeta"/>
        <w:rPr>
          <w:rFonts w:cs="Times New Roman"/>
          <w:color w:val="242424"/>
        </w:rPr>
      </w:pPr>
      <w:r w:rsidRPr="009C2310">
        <w:t xml:space="preserve">Eelnõu ja seletuskirja on koostanud </w:t>
      </w:r>
      <w:r w:rsidRPr="009C2310" w:rsidR="00AA5153">
        <w:t>Kaitseministeeriumi</w:t>
      </w:r>
      <w:r w:rsidRPr="009C2310" w:rsidR="006A2288">
        <w:t xml:space="preserve"> ametnikud </w:t>
      </w:r>
      <w:r w:rsidRPr="009C2310" w:rsidR="00AA5153">
        <w:t xml:space="preserve">ja Kaitseväe </w:t>
      </w:r>
      <w:r w:rsidRPr="009C2310" w:rsidR="006A2288">
        <w:t xml:space="preserve">esindajad </w:t>
      </w:r>
      <w:r w:rsidRPr="009C2310" w:rsidR="007746ED">
        <w:t>ning</w:t>
      </w:r>
      <w:r w:rsidRPr="009C2310">
        <w:t xml:space="preserve"> õigusliku analüüsi </w:t>
      </w:r>
      <w:r w:rsidRPr="009C2310" w:rsidR="00EA7F55">
        <w:t xml:space="preserve">on teinud </w:t>
      </w:r>
      <w:r w:rsidRPr="009C2310" w:rsidR="001C32AC">
        <w:t>Marion Saarna-Kukk</w:t>
      </w:r>
      <w:r w:rsidRPr="16C36390" w:rsidR="00D87519">
        <w:t xml:space="preserve"> </w:t>
      </w:r>
      <w:r w:rsidRPr="16C36390">
        <w:t>(</w:t>
      </w:r>
      <w:hyperlink w:history="1" r:id="rId11">
        <w:r w:rsidRPr="009C2310" w:rsidR="00D87519">
          <w:rPr>
            <w:rStyle w:val="Hperlink"/>
          </w:rPr>
          <w:t>marion.saarna-kukk@kaitseministeerium.ee</w:t>
        </w:r>
      </w:hyperlink>
      <w:r w:rsidRPr="009C2310">
        <w:t>). Eelnõu väljatöötamis</w:t>
      </w:r>
      <w:r w:rsidRPr="009C2310" w:rsidR="006A2288">
        <w:t>el</w:t>
      </w:r>
      <w:r w:rsidRPr="16C36390">
        <w:t xml:space="preserve"> </w:t>
      </w:r>
      <w:r w:rsidRPr="009C2310" w:rsidR="001C32AC">
        <w:t xml:space="preserve">konsulteeriti </w:t>
      </w:r>
      <w:r w:rsidRPr="009C2310" w:rsidR="00A83EDC">
        <w:t>Justiits</w:t>
      </w:r>
      <w:r w:rsidRPr="009C2310" w:rsidR="00E33D4E">
        <w:t>- ja Digi</w:t>
      </w:r>
      <w:r w:rsidRPr="009C2310" w:rsidR="00A83EDC">
        <w:t xml:space="preserve">ministeeriumi, </w:t>
      </w:r>
      <w:r w:rsidRPr="009C2310" w:rsidR="005C2E31">
        <w:t xml:space="preserve">Kliimaministeeriumi </w:t>
      </w:r>
      <w:r w:rsidRPr="009C2310">
        <w:t xml:space="preserve">Siseministeeriumi, </w:t>
      </w:r>
      <w:r w:rsidR="005C2E31">
        <w:t xml:space="preserve">Sotsiaalministeeriumi, </w:t>
      </w:r>
      <w:r w:rsidRPr="009C2310" w:rsidR="00884B80">
        <w:t xml:space="preserve">Kaitsepolitseiameti, </w:t>
      </w:r>
      <w:r w:rsidRPr="009C2310">
        <w:t>Politsei- ja Piir</w:t>
      </w:r>
      <w:r w:rsidRPr="009C2310" w:rsidR="001C32AC">
        <w:t>ivalveameti</w:t>
      </w:r>
      <w:r w:rsidRPr="16C36390">
        <w:t>,</w:t>
      </w:r>
      <w:r w:rsidR="005C2E31">
        <w:t xml:space="preserve"> vanglateenistuse, Tervisekassa,</w:t>
      </w:r>
      <w:r w:rsidRPr="16C36390">
        <w:t xml:space="preserve"> </w:t>
      </w:r>
      <w:r w:rsidRPr="009C2310">
        <w:t xml:space="preserve"> Transpordiameti</w:t>
      </w:r>
      <w:r w:rsidR="005C2E31">
        <w:t>,</w:t>
      </w:r>
      <w:r w:rsidRPr="009C2310" w:rsidR="009E226C">
        <w:t xml:space="preserve"> AS</w:t>
      </w:r>
      <w:r w:rsidRPr="009C2310" w:rsidR="00EA7F55">
        <w:noBreakHyphen/>
        <w:t>i</w:t>
      </w:r>
      <w:r w:rsidRPr="009C2310" w:rsidR="009E226C">
        <w:t xml:space="preserve"> Tallinna Sadam</w:t>
      </w:r>
      <w:r w:rsidR="005C2E31">
        <w:t>, Rahvusvahelise Punase Risti Komitee ning Eesti Punase Risti</w:t>
      </w:r>
      <w:r w:rsidRPr="009C2310" w:rsidR="009E226C">
        <w:t xml:space="preserve"> </w:t>
      </w:r>
      <w:r w:rsidRPr="009C2310">
        <w:t>esindaja</w:t>
      </w:r>
      <w:r w:rsidRPr="009C2310" w:rsidR="001C32AC">
        <w:t>tega</w:t>
      </w:r>
      <w:r w:rsidRPr="16C36390">
        <w:t xml:space="preserve">. </w:t>
      </w:r>
      <w:r w:rsidRPr="16C36390" w:rsidR="16C36390">
        <w:t>Eelnõu ja seletuskir</w:t>
      </w:r>
      <w:r w:rsidR="005A45A6">
        <w:t xml:space="preserve">ja </w:t>
      </w:r>
      <w:r w:rsidRPr="16C36390" w:rsidR="16C36390">
        <w:t xml:space="preserve"> </w:t>
      </w:r>
      <w:r w:rsidR="005A45A6">
        <w:t>keeleline toimetus tehakse pärast esimest kooskõlastusringi</w:t>
      </w:r>
      <w:r w:rsidRPr="16C36390" w:rsidR="16C36390">
        <w:t>.</w:t>
      </w:r>
    </w:p>
    <w:p w:rsidR="16C36390" w:rsidP="00F7082B" w:rsidRDefault="16C36390" w14:paraId="6A6E9797" w14:textId="77777777">
      <w:pPr>
        <w:pStyle w:val="Vahedeta"/>
      </w:pPr>
    </w:p>
    <w:p w:rsidRPr="009C2310" w:rsidR="001017FF" w:rsidP="00FB4163" w:rsidRDefault="001017FF" w14:paraId="38D95DC1" w14:textId="718F67A0">
      <w:pPr>
        <w:pStyle w:val="Pealkiri2"/>
        <w:ind w:left="0"/>
      </w:pPr>
      <w:r w:rsidRPr="009C2310">
        <w:lastRenderedPageBreak/>
        <w:t>Märkused</w:t>
      </w:r>
    </w:p>
    <w:p w:rsidRPr="009C2310" w:rsidR="00DA7096" w:rsidP="00DA7096" w:rsidRDefault="00DA7096" w14:paraId="05EE9A58" w14:textId="77777777">
      <w:pPr>
        <w:pStyle w:val="Vahedeta"/>
      </w:pPr>
    </w:p>
    <w:p w:rsidRPr="009C2310" w:rsidR="00DA7096" w:rsidP="00DA7096" w:rsidRDefault="00DA7096" w14:paraId="2DA3E4A8" w14:textId="42149FB4">
      <w:pPr>
        <w:pStyle w:val="Vahedeta"/>
      </w:pPr>
      <w:r w:rsidRPr="009C2310">
        <w:t xml:space="preserve">Eelnõu on kooskõlas </w:t>
      </w:r>
      <w:r w:rsidRPr="009C2310" w:rsidR="007746ED">
        <w:t>r</w:t>
      </w:r>
      <w:r w:rsidRPr="009C2310">
        <w:t>iigikaitse arengukavaga 2017−2026.</w:t>
      </w:r>
    </w:p>
    <w:p w:rsidRPr="009C2310" w:rsidR="001017FF" w:rsidP="001017FF" w:rsidRDefault="001017FF" w14:paraId="0387CDD6" w14:textId="77777777">
      <w:pPr>
        <w:pStyle w:val="Vahedeta"/>
      </w:pPr>
    </w:p>
    <w:p w:rsidRPr="009C2310" w:rsidR="00187E16" w:rsidP="001017FF" w:rsidRDefault="001017FF" w14:paraId="3BD04CF5" w14:textId="77777777">
      <w:pPr>
        <w:pStyle w:val="Vahedeta"/>
      </w:pPr>
      <w:r w:rsidRPr="009C2310">
        <w:t xml:space="preserve">Eelnõu </w:t>
      </w:r>
      <w:r w:rsidRPr="009C2310" w:rsidR="008E0B92">
        <w:t>ei ole</w:t>
      </w:r>
      <w:r w:rsidRPr="009C2310">
        <w:t xml:space="preserve"> seotud Vabariigi Valitsuse 202</w:t>
      </w:r>
      <w:r w:rsidRPr="009C2310" w:rsidR="00DA7096">
        <w:t>3</w:t>
      </w:r>
      <w:r w:rsidRPr="009C2310" w:rsidR="007746ED">
        <w:t>.</w:t>
      </w:r>
      <w:r w:rsidRPr="009C2310">
        <w:t>‒202</w:t>
      </w:r>
      <w:r w:rsidRPr="009C2310" w:rsidR="00DA7096">
        <w:t>7</w:t>
      </w:r>
      <w:r w:rsidRPr="009C2310" w:rsidR="007746ED">
        <w:t>. a</w:t>
      </w:r>
      <w:r w:rsidRPr="009C2310">
        <w:t xml:space="preserve"> tegevusprogrammi</w:t>
      </w:r>
      <w:r w:rsidRPr="009C2310" w:rsidR="00DA7096">
        <w:t>ga.</w:t>
      </w:r>
    </w:p>
    <w:p w:rsidRPr="009C2310" w:rsidR="00187E16" w:rsidP="001017FF" w:rsidRDefault="00187E16" w14:paraId="7F833BC7" w14:textId="77777777">
      <w:pPr>
        <w:pStyle w:val="Vahedeta"/>
      </w:pPr>
    </w:p>
    <w:p w:rsidRPr="009C2310" w:rsidR="001017FF" w:rsidP="001017FF" w:rsidRDefault="00187E16" w14:paraId="0BF04531" w14:textId="19557C03">
      <w:pPr>
        <w:pStyle w:val="Vahedeta"/>
      </w:pPr>
      <w:r w:rsidRPr="009C2310">
        <w:t>Eelnõu ei ole seotud ühegi menetluses oleva seaduse eelnõuga ega Euroopa Liidu õiguse rakendamisega.</w:t>
      </w:r>
    </w:p>
    <w:p w:rsidRPr="009C2310" w:rsidR="001017FF" w:rsidP="001017FF" w:rsidRDefault="001017FF" w14:paraId="1B9B0FFE" w14:textId="77777777">
      <w:pPr>
        <w:pStyle w:val="Vahedeta"/>
      </w:pPr>
    </w:p>
    <w:p w:rsidRPr="009C2310" w:rsidR="001017FF" w:rsidP="001017FF" w:rsidRDefault="001017FF" w14:paraId="26C136AD" w14:textId="77777777">
      <w:pPr>
        <w:pStyle w:val="Vahedeta"/>
      </w:pPr>
      <w:r w:rsidRPr="009C2310">
        <w:t>Eelnõu koostades võeti seaduste muutmisel aluseks järgmised redaktsioonid:</w:t>
      </w:r>
    </w:p>
    <w:p w:rsidRPr="009C2310" w:rsidR="00D13594" w:rsidP="00D13594" w:rsidRDefault="00D13594" w14:paraId="4017F50C" w14:textId="77777777">
      <w:pPr>
        <w:pStyle w:val="Vahedeta"/>
        <w:numPr>
          <w:ilvl w:val="0"/>
          <w:numId w:val="1"/>
        </w:numPr>
      </w:pPr>
      <w:r>
        <w:t xml:space="preserve">elektroonilise side seadus – </w:t>
      </w:r>
      <w:r w:rsidRPr="00AF1A95">
        <w:t>RT I, 02.01.2025, 23</w:t>
      </w:r>
      <w:r>
        <w:t>;</w:t>
      </w:r>
    </w:p>
    <w:p w:rsidRPr="009C2310" w:rsidR="0097381E" w:rsidP="00A34E38" w:rsidRDefault="0097381E" w14:paraId="5D5B558D" w14:textId="409C4A65">
      <w:pPr>
        <w:pStyle w:val="Vahedeta"/>
        <w:numPr>
          <w:ilvl w:val="0"/>
          <w:numId w:val="1"/>
        </w:numPr>
      </w:pPr>
      <w:r w:rsidRPr="009C2310">
        <w:t xml:space="preserve">Kaitseliidu seadus – </w:t>
      </w:r>
      <w:r w:rsidRPr="009C2310" w:rsidR="00A34E38">
        <w:t>RT I, 30.04.2024, 3</w:t>
      </w:r>
      <w:r w:rsidRPr="009C2310">
        <w:t>;</w:t>
      </w:r>
    </w:p>
    <w:p w:rsidRPr="009C2310" w:rsidR="001017FF" w:rsidP="006A2288" w:rsidRDefault="0097381E" w14:paraId="13EDDFBC" w14:textId="67A37D45">
      <w:pPr>
        <w:pStyle w:val="Vahedeta"/>
        <w:numPr>
          <w:ilvl w:val="0"/>
          <w:numId w:val="1"/>
        </w:numPr>
      </w:pPr>
      <w:r w:rsidRPr="009C2310">
        <w:t>Kaitseväe korralduse seadus</w:t>
      </w:r>
      <w:r w:rsidRPr="009C2310" w:rsidR="001017FF">
        <w:t xml:space="preserve"> ‒</w:t>
      </w:r>
      <w:r w:rsidRPr="009C2310" w:rsidR="006A2288">
        <w:t xml:space="preserve"> RT I, 18.04.2025, 2</w:t>
      </w:r>
      <w:r w:rsidRPr="009C2310" w:rsidR="001017FF">
        <w:t>;</w:t>
      </w:r>
    </w:p>
    <w:p w:rsidRPr="009C2310" w:rsidR="0097381E" w:rsidP="006A2288" w:rsidRDefault="0097381E" w14:paraId="27ACFD26" w14:textId="4C9FAD25">
      <w:pPr>
        <w:pStyle w:val="Vahedeta"/>
        <w:numPr>
          <w:ilvl w:val="0"/>
          <w:numId w:val="1"/>
        </w:numPr>
      </w:pPr>
      <w:r w:rsidRPr="009C2310">
        <w:t>majandusvööndi seadus –</w:t>
      </w:r>
      <w:r w:rsidRPr="009C2310" w:rsidR="006A2288">
        <w:t xml:space="preserve"> RT I, 18.04.2025, 3</w:t>
      </w:r>
      <w:r w:rsidRPr="009C2310">
        <w:t>;</w:t>
      </w:r>
    </w:p>
    <w:p w:rsidRPr="009C2310" w:rsidR="0097381E" w:rsidP="006A2288" w:rsidRDefault="0097381E" w14:paraId="32786A14" w14:textId="39D2ED67">
      <w:pPr>
        <w:pStyle w:val="Vahedeta"/>
        <w:numPr>
          <w:ilvl w:val="0"/>
          <w:numId w:val="1"/>
        </w:numPr>
      </w:pPr>
      <w:r w:rsidRPr="009C2310">
        <w:t>meresõiduohutuse seadus –</w:t>
      </w:r>
      <w:r w:rsidRPr="009C2310" w:rsidR="006A2288">
        <w:t xml:space="preserve"> RT I, 17.04.2025, 29</w:t>
      </w:r>
      <w:r w:rsidRPr="009C2310">
        <w:t>;</w:t>
      </w:r>
    </w:p>
    <w:p w:rsidR="0078223A" w:rsidP="00F43EB8" w:rsidRDefault="0097381E" w14:paraId="33C2EB90" w14:textId="77777777">
      <w:pPr>
        <w:pStyle w:val="Vahedeta"/>
        <w:numPr>
          <w:ilvl w:val="0"/>
          <w:numId w:val="1"/>
        </w:numPr>
      </w:pPr>
      <w:r w:rsidRPr="009C2310">
        <w:t xml:space="preserve">riigipiiri seadus – </w:t>
      </w:r>
      <w:r w:rsidRPr="009C2310" w:rsidR="00F43EB8">
        <w:t>RT I, 07.06.2024, 13</w:t>
      </w:r>
      <w:r w:rsidR="0078223A">
        <w:t>;</w:t>
      </w:r>
    </w:p>
    <w:p w:rsidR="00F365F9" w:rsidP="0078223A" w:rsidRDefault="0078223A" w14:paraId="0FCD7DEB" w14:textId="339C97DB">
      <w:pPr>
        <w:pStyle w:val="Vahedeta"/>
        <w:numPr>
          <w:ilvl w:val="0"/>
          <w:numId w:val="1"/>
        </w:numPr>
      </w:pPr>
      <w:r>
        <w:t xml:space="preserve">riigikaitseseadus – </w:t>
      </w:r>
      <w:r w:rsidRPr="0078223A">
        <w:t>RT I, 14.03.2023, 31</w:t>
      </w:r>
      <w:r w:rsidR="00F365F9">
        <w:t>;</w:t>
      </w:r>
    </w:p>
    <w:p w:rsidR="00E94E2B" w:rsidP="00E94E2B" w:rsidRDefault="00E94E2B" w14:paraId="197A7D55" w14:textId="1D153AC2">
      <w:pPr>
        <w:pStyle w:val="Vahedeta"/>
        <w:numPr>
          <w:ilvl w:val="0"/>
          <w:numId w:val="1"/>
        </w:numPr>
      </w:pPr>
      <w:r>
        <w:t>t</w:t>
      </w:r>
      <w:r w:rsidRPr="00E94E2B">
        <w:t>ervishoiuteenuste korraldamise seadus</w:t>
      </w:r>
      <w:r>
        <w:rPr>
          <w:vertAlign w:val="superscript"/>
        </w:rPr>
        <w:t xml:space="preserve"> </w:t>
      </w:r>
      <w:r>
        <w:t xml:space="preserve">- </w:t>
      </w:r>
      <w:r w:rsidRPr="00E94E2B">
        <w:t>RT I, 02.01.2025, 78</w:t>
      </w:r>
      <w:r>
        <w:t>;</w:t>
      </w:r>
    </w:p>
    <w:p w:rsidRPr="009C2310" w:rsidR="0097381E" w:rsidP="0078223A" w:rsidRDefault="00F365F9" w14:paraId="508A61D9" w14:textId="0A17257B">
      <w:pPr>
        <w:pStyle w:val="Vahedeta"/>
        <w:numPr>
          <w:ilvl w:val="0"/>
          <w:numId w:val="1"/>
        </w:numPr>
      </w:pPr>
      <w:r w:rsidRPr="00A92434">
        <w:t>vangistusseadus – RT I, 26.06.2025, 20</w:t>
      </w:r>
      <w:r>
        <w:t>.</w:t>
      </w:r>
    </w:p>
    <w:p w:rsidRPr="009C2310" w:rsidR="001017FF" w:rsidP="001017FF" w:rsidRDefault="001017FF" w14:paraId="67D8A0D7" w14:textId="77777777">
      <w:pPr>
        <w:pStyle w:val="Vahedeta"/>
      </w:pPr>
    </w:p>
    <w:p w:rsidRPr="009C2310" w:rsidR="001017FF" w:rsidP="001017FF" w:rsidRDefault="008E0B92" w14:paraId="7C9F3E3B" w14:textId="0A3DFFDF">
      <w:pPr>
        <w:pStyle w:val="Vahedeta"/>
      </w:pPr>
      <w:r w:rsidRPr="009C2310">
        <w:t>Eelnõu vastuvõtmiseks on vaja</w:t>
      </w:r>
      <w:r w:rsidR="004F61E1">
        <w:t>lik</w:t>
      </w:r>
      <w:r w:rsidRPr="009C2310">
        <w:t xml:space="preserve"> Riigikogu </w:t>
      </w:r>
      <w:r w:rsidRPr="00AB79C3" w:rsidR="00AB79C3">
        <w:t xml:space="preserve">koosseisu häälteenamus, sest muudetakse ka Eesti Vabariigi põhiseaduse (edaspidi </w:t>
      </w:r>
      <w:r w:rsidRPr="00E94E2B" w:rsidR="00AB79C3">
        <w:rPr>
          <w:i/>
        </w:rPr>
        <w:t>PS</w:t>
      </w:r>
      <w:r w:rsidRPr="00AB79C3" w:rsidR="00AB79C3">
        <w:t>) § 104 lõike 2 punktis 17 nimetatud riigikaitseseadust.</w:t>
      </w:r>
    </w:p>
    <w:p w:rsidRPr="009C2310" w:rsidR="0072309F" w:rsidP="001017FF" w:rsidRDefault="0072309F" w14:paraId="5BB86DEA" w14:textId="30EC1AF3">
      <w:pPr>
        <w:pStyle w:val="Vahedeta"/>
      </w:pPr>
    </w:p>
    <w:p w:rsidRPr="009C2310" w:rsidR="001017FF" w:rsidP="0072309F" w:rsidRDefault="001017FF" w14:paraId="595C4419" w14:textId="4D7772D6">
      <w:pPr>
        <w:pStyle w:val="Pealkiri1"/>
      </w:pPr>
      <w:r w:rsidRPr="009C2310">
        <w:t>Seaduse eesmärk</w:t>
      </w:r>
    </w:p>
    <w:p w:rsidRPr="009C2310" w:rsidR="001017FF" w:rsidP="001017FF" w:rsidRDefault="001017FF" w14:paraId="43AD6652" w14:textId="0F61B0C9">
      <w:pPr>
        <w:pStyle w:val="Vahedeta"/>
      </w:pPr>
    </w:p>
    <w:p w:rsidRPr="009C2310" w:rsidR="00C65C4D" w:rsidP="00C65C4D" w:rsidRDefault="00C65C4D" w14:paraId="6770A082" w14:textId="2067CCB4">
      <w:pPr>
        <w:pStyle w:val="Vahedeta"/>
      </w:pPr>
      <w:r w:rsidRPr="009C2310">
        <w:t xml:space="preserve">Vabariigi Valitsus tegi 25. novembril 2021. a otsuse anda neli </w:t>
      </w:r>
      <w:r w:rsidR="003B2EC2">
        <w:t xml:space="preserve">Politsei- ja Piirivalveameti (edaspidi </w:t>
      </w:r>
      <w:r w:rsidRPr="00E94E2B">
        <w:rPr>
          <w:i/>
        </w:rPr>
        <w:t>PP</w:t>
      </w:r>
      <w:r w:rsidRPr="00E94E2B" w:rsidR="003260C1">
        <w:rPr>
          <w:i/>
        </w:rPr>
        <w:t>A</w:t>
      </w:r>
      <w:r w:rsidR="003B2EC2">
        <w:t>)</w:t>
      </w:r>
      <w:r w:rsidRPr="009C2310">
        <w:t xml:space="preserve"> laeva üle Kaitseministeeriumi valitsemisalasse ning üleandmisega samal ajal korrastada mereoperatsioonide juhtimist ja mereolukorrateadlikkuse loomist viisil, et Kaitsevägi asub vastutama mereolukorrateadlikkuse loomise ja merepiiri valvamise eest ning PPA jääb vastutama merepääste eest. Muudatused rakendusid 1. jaanuaril 2023.</w:t>
      </w:r>
    </w:p>
    <w:p w:rsidRPr="009C2310" w:rsidR="00C65C4D" w:rsidP="00C65C4D" w:rsidRDefault="00C65C4D" w14:paraId="66CA9595" w14:textId="77777777">
      <w:pPr>
        <w:pStyle w:val="Vahedeta"/>
      </w:pPr>
    </w:p>
    <w:p w:rsidRPr="009C2310" w:rsidR="00C65C4D" w:rsidP="00C65C4D" w:rsidRDefault="00C65C4D" w14:paraId="04D966B9" w14:textId="77777777">
      <w:pPr>
        <w:pStyle w:val="Vahedeta"/>
      </w:pPr>
      <w:r w:rsidRPr="009C2310">
        <w:t xml:space="preserve">Eespool nimetatud otsuse punkti 5 kohaselt kohustati pärast reformi rakendumist parandama senisega võrreldes mereliste ülesannete mahtu ja kvaliteeti teenustes, mida konsolideeriti, ning muude ülesannete puhul säilitama vähemalt sama teenuse kvaliteet ja maht. Et parandada ülesannete täitmise kvaliteeti ja mahtu, on vaja üle vaadata ülesannete täitmiseks vajalik õigusruum. Seda tehtigi ning seejuures jõuti järeldusele, et Kaitseväel ei ole merel tegutsemiseks piisavalt õigusi selleks, et reageerida vahetule merelt tulenevale mis tahes ohule, eriti arvestades riigi julgeoleku olukorda, mis on viimastel aastatel oluliselt muutunud. Merelised ülesanded avaliku korra ja riigi julgeoleku tagamiseks või järelevalve tegemiseks jäid endiselt enamikule asutustele alles, nagu need olid juba enne eespool nimetatud Vabariigi Valitsuse otsuse tegemist. Neist kõige aegkriitilisem on reageerimine avaliku korra või julgeoleku tagamisega seotud juhtumi korral, kus ohus võivad olla inimelud või Eesti põhiseaduslik kord (nt laeva kaaperdamine ja selle kasutamine sadama taristu kahjustamiseks, reisilaeval mõne reisija elu ohtu seadmine, merealuse taristu kahjustamine). Selleks on vaja tagada muu hulgas parem </w:t>
      </w:r>
      <w:proofErr w:type="spellStart"/>
      <w:r w:rsidRPr="009C2310">
        <w:t>asutustevaheline</w:t>
      </w:r>
      <w:proofErr w:type="spellEnd"/>
      <w:r w:rsidRPr="009C2310">
        <w:t xml:space="preserve"> koostöö ja teabevahetus.</w:t>
      </w:r>
    </w:p>
    <w:p w:rsidRPr="009C2310" w:rsidR="00C65C4D" w:rsidP="00C65C4D" w:rsidRDefault="00C65C4D" w14:paraId="234688C5" w14:textId="77777777">
      <w:pPr>
        <w:pStyle w:val="Vahedeta"/>
      </w:pPr>
    </w:p>
    <w:p w:rsidRPr="009C2310" w:rsidR="00C65C4D" w:rsidP="00C65C4D" w:rsidRDefault="00C65C4D" w14:paraId="63F9C4EE" w14:textId="4C1916C6">
      <w:pPr>
        <w:pStyle w:val="Vahedeta"/>
      </w:pPr>
      <w:r w:rsidRPr="009C2310">
        <w:t xml:space="preserve">Reformi eesmärk oli parandada Eesti merealal olukorrateadlikkust ja reageerimisvõimet, sealhulgas lihtsustada käsuahelat, et tagada Eesti iseseisev kaitsevõime ning eeldused liitlaste reageerimiseks regioonis toimuvale konfliktile. Kui valmistati ette reformi rakendamiseks õigusaktide muutmise </w:t>
      </w:r>
      <w:r w:rsidRPr="009C2310">
        <w:lastRenderedPageBreak/>
        <w:t>eelnõu</w:t>
      </w:r>
      <w:r w:rsidRPr="009C2310">
        <w:rPr>
          <w:rStyle w:val="Allmrkuseviide"/>
        </w:rPr>
        <w:footnoteReference w:id="3"/>
      </w:r>
      <w:r w:rsidRPr="009C2310">
        <w:t xml:space="preserve">, jäi kokkulepe (võttes arvesse eelnõu koostamise lühikest perioodi), et eelnõus kajastatakse üksnes laevade ning ülesannete ja funktsioonide üleandmisega seotud muudatusi; kõrvale jäetakse kõik need muudatused, mida ei ole otseselt vaja ülesande või funktsiooni </w:t>
      </w:r>
      <w:proofErr w:type="spellStart"/>
      <w:r w:rsidRPr="009C2310">
        <w:t>ületulemisega</w:t>
      </w:r>
      <w:proofErr w:type="spellEnd"/>
      <w:r w:rsidRPr="009C2310">
        <w:t xml:space="preserve">, kuigi võib olla vaja teha sisuline muudatus, et ülesannet paremini täita või muul põhjusel. Kokkuleppe kohaselt jäid sisulised küsimused vastuse ootele ning pärast reformi rakendumist praktika käigus ilmnevad probleemid </w:t>
      </w:r>
      <w:r w:rsidR="00152AD8">
        <w:t xml:space="preserve">tuli </w:t>
      </w:r>
      <w:r w:rsidRPr="009C2310">
        <w:t>lahenda</w:t>
      </w:r>
      <w:r w:rsidR="00152AD8">
        <w:t>da</w:t>
      </w:r>
      <w:r w:rsidRPr="009C2310">
        <w:t xml:space="preserve"> hiljem uue eelnõu koostamisega, kui normide ülevaatamise tulemusena selgub, et on vaja teha ka sisulisi muudatusi. Käesoleva eelnõuga seda osa nüüd täidetakse ning lahendatakse hulk probleeme, mis ilma regulatsioonita takistaks kiiret reageerimist merelt tulenevate mis tahes ohtude vastu.</w:t>
      </w:r>
    </w:p>
    <w:p w:rsidRPr="009C2310" w:rsidR="00C13CAE" w:rsidP="00C13CAE" w:rsidRDefault="00C13CAE" w14:paraId="2ACEB477" w14:textId="77777777">
      <w:pPr>
        <w:pStyle w:val="Vahedeta"/>
      </w:pPr>
    </w:p>
    <w:p w:rsidR="00C13CAE" w:rsidP="00C13CAE" w:rsidRDefault="00C13CAE" w14:paraId="0053ABFB" w14:textId="5A54EB26">
      <w:pPr>
        <w:pStyle w:val="Vahedeta"/>
      </w:pPr>
      <w:r w:rsidRPr="009C2310">
        <w:t>Eelnõule ei eelnenud väljatöötamiskavatsuse koostamist</w:t>
      </w:r>
      <w:r w:rsidRPr="009C2310" w:rsidR="000B6398">
        <w:t>, sest eelnõu on seotud eelmises lõigus nimetatud eelnõuga. Vabariigi Valitsuse 25. novembril tehti otsus käsitleda valdkonna kohta koostatud analüüse väljatöötamiskavatsusena (vt punkt 7).</w:t>
      </w:r>
      <w:r w:rsidRPr="009C2310" w:rsidR="00F40524">
        <w:t xml:space="preserve"> Otsusega on sisuline muudatus juba tehtud, seega seaduseelnõu seadusena rakendamisega ei kaasne olulist õiguslikku muudatust või muud olulist mõju.</w:t>
      </w:r>
    </w:p>
    <w:p w:rsidRPr="009C2310" w:rsidR="00AB79C3" w:rsidP="00C13CAE" w:rsidRDefault="00AB79C3" w14:paraId="06CDEED8" w14:textId="77777777">
      <w:pPr>
        <w:pStyle w:val="Vahedeta"/>
      </w:pPr>
    </w:p>
    <w:p w:rsidR="00AB79C3" w:rsidP="001017FF" w:rsidRDefault="00DF5A06" w14:paraId="2D86C358" w14:textId="3976C2DC">
      <w:pPr>
        <w:pStyle w:val="Vahedeta"/>
      </w:pPr>
      <w:r w:rsidRPr="009C2310">
        <w:t xml:space="preserve">Esialgu eelnõude infosüsteemi esitatud Kaitseväe korralduse seaduse, riigipiiri seaduse ja teiste seaduste muutmise seaduse (mereolukorrateadlikkuse ja merejulgeoleku parandamine) eelnõu </w:t>
      </w:r>
      <w:r w:rsidR="00B57588">
        <w:t>(565SE)</w:t>
      </w:r>
      <w:r w:rsidRPr="009C2310">
        <w:t xml:space="preserve"> </w:t>
      </w:r>
      <w:r w:rsidR="005A45A6">
        <w:t>j</w:t>
      </w:r>
      <w:r w:rsidRPr="009C2310" w:rsidR="00445612">
        <w:t xml:space="preserve">agati </w:t>
      </w:r>
      <w:r w:rsidRPr="009C2310">
        <w:t xml:space="preserve">kiireloomulisest vajadusest seoses Läänemerel sagenenud </w:t>
      </w:r>
      <w:r w:rsidRPr="009C2310" w:rsidR="00B024D1">
        <w:t xml:space="preserve">merealuste kaablite ja torujuhtmetega seotud </w:t>
      </w:r>
      <w:r w:rsidRPr="009C2310">
        <w:t xml:space="preserve">intsidentidega kaheks. Seetõttu muudeti </w:t>
      </w:r>
      <w:r w:rsidRPr="009C2310" w:rsidR="00445612">
        <w:t xml:space="preserve">eelnõuga 565 SE vaid </w:t>
      </w:r>
      <w:r w:rsidRPr="009C2310">
        <w:t>Kaitseväe korralduse seaduse ja majandusvööndi seadust osas, mis puudutas merejulgeoleku tugevdamist</w:t>
      </w:r>
      <w:r w:rsidRPr="009C2310" w:rsidR="00B024D1">
        <w:t>. N</w:t>
      </w:r>
      <w:r w:rsidRPr="009C2310">
        <w:t>eed muudatused on tänaseks juba jõustunud.</w:t>
      </w:r>
      <w:r w:rsidRPr="009C2310" w:rsidR="00445612">
        <w:t xml:space="preserve"> Käesolev eelnõu käsitleb </w:t>
      </w:r>
      <w:r w:rsidRPr="009C2310" w:rsidR="00B024D1">
        <w:t xml:space="preserve">peamiselt </w:t>
      </w:r>
      <w:r w:rsidRPr="009C2310" w:rsidR="00445612">
        <w:t>mereolukorrateadlikkuse parandamist</w:t>
      </w:r>
      <w:r w:rsidRPr="00FD64B6" w:rsidR="00FD64B6">
        <w:t xml:space="preserve"> ning Kaitseväe julgeolekala kaitse tõhustamist</w:t>
      </w:r>
      <w:r w:rsidRPr="009C2310" w:rsidR="00B024D1">
        <w:t>, kuid annab ühtlasi väik</w:t>
      </w:r>
      <w:r w:rsidR="00FD64B6">
        <w:t>e</w:t>
      </w:r>
      <w:r w:rsidRPr="009C2310" w:rsidR="00B024D1">
        <w:t xml:space="preserve">se </w:t>
      </w:r>
      <w:r w:rsidRPr="009C2310" w:rsidR="003F5B3B">
        <w:t>panuse</w:t>
      </w:r>
      <w:r w:rsidRPr="009C2310" w:rsidR="00B024D1">
        <w:t xml:space="preserve"> merejulgeoleku parandamisse</w:t>
      </w:r>
      <w:r w:rsidRPr="009C2310" w:rsidR="00445612">
        <w:t>.</w:t>
      </w:r>
      <w:r w:rsidR="00AB79C3">
        <w:t xml:space="preserve"> </w:t>
      </w:r>
    </w:p>
    <w:p w:rsidR="00AB79C3" w:rsidP="001017FF" w:rsidRDefault="00AB79C3" w14:paraId="61234EB2" w14:textId="77777777">
      <w:pPr>
        <w:pStyle w:val="Vahedeta"/>
      </w:pPr>
    </w:p>
    <w:p w:rsidRPr="009C2310" w:rsidR="00C65C4D" w:rsidP="001017FF" w:rsidRDefault="00AB79C3" w14:paraId="17EC8477" w14:textId="45F772F7">
      <w:pPr>
        <w:pStyle w:val="Vahedeta"/>
      </w:pPr>
      <w:r>
        <w:t xml:space="preserve">Lisaks reguleeritakse kõnesoleva eelnõuga sõjavangide </w:t>
      </w:r>
      <w:r w:rsidR="00152AD8">
        <w:t>kinnipidamise küsimusi,</w:t>
      </w:r>
      <w:r>
        <w:t xml:space="preserve"> mis on seni jäänud </w:t>
      </w:r>
      <w:r w:rsidR="00FD64B6">
        <w:t>riigisiseselt</w:t>
      </w:r>
      <w:r>
        <w:t xml:space="preserve"> reguleerimata, kuid mi</w:t>
      </w:r>
      <w:r w:rsidR="00152AD8">
        <w:t>lles on</w:t>
      </w:r>
      <w:r>
        <w:t xml:space="preserve"> tulenevalt Ukraina sõja õpituvastustest vaja</w:t>
      </w:r>
      <w:r w:rsidR="00152AD8">
        <w:t>lik luua õiguslik selgus.</w:t>
      </w:r>
    </w:p>
    <w:p w:rsidRPr="009C2310" w:rsidR="00DF5A06" w:rsidP="001017FF" w:rsidRDefault="00DF5A06" w14:paraId="0AF30F0B" w14:textId="77777777">
      <w:pPr>
        <w:pStyle w:val="Vahedeta"/>
      </w:pPr>
    </w:p>
    <w:p w:rsidRPr="009C2310" w:rsidR="00DB270E" w:rsidP="00B42351" w:rsidRDefault="00264E9F" w14:paraId="52A069AE" w14:textId="5BF91C01">
      <w:pPr>
        <w:pStyle w:val="Vahedeta"/>
      </w:pPr>
      <w:r w:rsidRPr="009C2310">
        <w:t>S</w:t>
      </w:r>
      <w:r w:rsidRPr="009C2310" w:rsidR="00686FAB">
        <w:t>eaduse</w:t>
      </w:r>
      <w:r w:rsidR="00C10583">
        <w:t>muudatuse</w:t>
      </w:r>
      <w:r w:rsidRPr="009C2310" w:rsidR="00686FAB">
        <w:t xml:space="preserve"> </w:t>
      </w:r>
      <w:r w:rsidRPr="009C2310" w:rsidR="00A62C67">
        <w:t xml:space="preserve">üldine eesmärk on </w:t>
      </w:r>
      <w:r w:rsidRPr="009C2310" w:rsidR="00193758">
        <w:t xml:space="preserve">parandada </w:t>
      </w:r>
      <w:r w:rsidRPr="009C2310" w:rsidR="00A62C67">
        <w:t>mereolukorrateadlikkus</w:t>
      </w:r>
      <w:r w:rsidRPr="009C2310" w:rsidR="00193758">
        <w:t>t</w:t>
      </w:r>
      <w:r w:rsidRPr="009C2310">
        <w:t xml:space="preserve"> Eesti merealal</w:t>
      </w:r>
      <w:r w:rsidR="00D508F9">
        <w:t>,</w:t>
      </w:r>
      <w:r w:rsidR="00FD64B6">
        <w:t xml:space="preserve"> </w:t>
      </w:r>
      <w:r w:rsidRPr="009C2310" w:rsidR="00445612">
        <w:t>tõhustada Kaitseväe julgeolekala kaitset</w:t>
      </w:r>
      <w:r w:rsidR="00D508F9">
        <w:t xml:space="preserve"> ja luua Kaitseliidule julgeolekuala regulatsioon</w:t>
      </w:r>
      <w:r w:rsidRPr="009C2310" w:rsidR="0038552F">
        <w:t xml:space="preserve">. </w:t>
      </w:r>
    </w:p>
    <w:p w:rsidRPr="009C2310" w:rsidR="00C65C4D" w:rsidP="001017FF" w:rsidRDefault="00C65C4D" w14:paraId="77639773" w14:textId="1BD36AD1"/>
    <w:p w:rsidRPr="009C2310" w:rsidR="001017FF" w:rsidP="0072309F" w:rsidRDefault="001017FF" w14:paraId="62EF78DE" w14:textId="34293939">
      <w:pPr>
        <w:pStyle w:val="Pealkiri1"/>
      </w:pPr>
      <w:r w:rsidRPr="009C2310">
        <w:t>Eelnõu sisu ja võrdlev analüüs</w:t>
      </w:r>
    </w:p>
    <w:p w:rsidRPr="009C2310" w:rsidR="004541F0" w:rsidP="001017FF" w:rsidRDefault="004541F0" w14:paraId="539B8B50" w14:textId="29AE6521">
      <w:pPr>
        <w:pStyle w:val="Vahedeta"/>
      </w:pPr>
    </w:p>
    <w:p w:rsidRPr="009C2310" w:rsidR="001017FF" w:rsidP="001017FF" w:rsidRDefault="001017FF" w14:paraId="113C5BD3" w14:textId="6CA8199F">
      <w:pPr>
        <w:pStyle w:val="Vahedeta"/>
      </w:pPr>
      <w:r w:rsidRPr="009C2310">
        <w:t xml:space="preserve">Eelnõu on koostatud eri seaduste muutmise seadusena ning see koosneb </w:t>
      </w:r>
      <w:r w:rsidR="00184A9C">
        <w:t>kümnest</w:t>
      </w:r>
      <w:r w:rsidRPr="009C2310" w:rsidR="00184A9C">
        <w:t xml:space="preserve"> </w:t>
      </w:r>
      <w:r w:rsidRPr="009C2310">
        <w:t xml:space="preserve">paragrahvist: </w:t>
      </w:r>
      <w:r w:rsidRPr="009C2310" w:rsidR="00C63BA0">
        <w:t>KKS</w:t>
      </w:r>
      <w:r w:rsidRPr="009C2310">
        <w:t xml:space="preserve"> (§ 1), </w:t>
      </w:r>
      <w:r w:rsidR="00FD64B6">
        <w:t>elektroonilise side seadus (</w:t>
      </w:r>
      <w:r w:rsidRPr="009C2310" w:rsidR="0337FE23">
        <w:t>ESS</w:t>
      </w:r>
      <w:r w:rsidR="00FD64B6">
        <w:t>)</w:t>
      </w:r>
      <w:r w:rsidRPr="009C2310" w:rsidR="0337FE23">
        <w:t xml:space="preserve"> (§ 2), </w:t>
      </w:r>
      <w:proofErr w:type="spellStart"/>
      <w:r w:rsidRPr="009C2310" w:rsidR="00C63BA0">
        <w:t>KaLS</w:t>
      </w:r>
      <w:proofErr w:type="spellEnd"/>
      <w:r w:rsidRPr="009C2310" w:rsidR="00C63BA0">
        <w:t xml:space="preserve"> (§</w:t>
      </w:r>
      <w:r w:rsidRPr="30C6FEBE" w:rsidR="00083AD8">
        <w:t> </w:t>
      </w:r>
      <w:r w:rsidRPr="009C2310" w:rsidR="0337FE23">
        <w:t>3</w:t>
      </w:r>
      <w:r w:rsidRPr="009C2310" w:rsidR="00C63BA0">
        <w:t>), MVS (§</w:t>
      </w:r>
      <w:r w:rsidRPr="30C6FEBE" w:rsidR="00083AD8">
        <w:t> </w:t>
      </w:r>
      <w:r w:rsidR="30C6FEBE">
        <w:t>4</w:t>
      </w:r>
      <w:r w:rsidRPr="30C6FEBE" w:rsidR="00C63BA0">
        <w:t>)</w:t>
      </w:r>
      <w:r w:rsidRPr="30C6FEBE" w:rsidR="0078223A">
        <w:t>,</w:t>
      </w:r>
      <w:r w:rsidRPr="30C6FEBE">
        <w:t xml:space="preserve"> </w:t>
      </w:r>
      <w:r w:rsidRPr="009C2310" w:rsidR="00C63BA0">
        <w:t xml:space="preserve">MSOS </w:t>
      </w:r>
      <w:r w:rsidRPr="009C2310">
        <w:t>(§ </w:t>
      </w:r>
      <w:r w:rsidRPr="009C2310" w:rsidR="30C6FEBE">
        <w:t>5</w:t>
      </w:r>
      <w:r w:rsidRPr="30C6FEBE">
        <w:t>)</w:t>
      </w:r>
      <w:r w:rsidRPr="30C6FEBE" w:rsidR="0028371F">
        <w:t xml:space="preserve"> </w:t>
      </w:r>
      <w:proofErr w:type="spellStart"/>
      <w:r w:rsidRPr="009C2310" w:rsidR="0078223A">
        <w:t>R</w:t>
      </w:r>
      <w:r w:rsidR="0078223A">
        <w:t>iK</w:t>
      </w:r>
      <w:r w:rsidRPr="009C2310" w:rsidR="0078223A">
        <w:t>S</w:t>
      </w:r>
      <w:proofErr w:type="spellEnd"/>
      <w:r w:rsidR="0078223A">
        <w:t xml:space="preserve"> (§ </w:t>
      </w:r>
      <w:r w:rsidR="30C6FEBE">
        <w:t>6</w:t>
      </w:r>
      <w:r w:rsidRPr="30C6FEBE" w:rsidR="0078223A">
        <w:t xml:space="preserve">), </w:t>
      </w:r>
      <w:proofErr w:type="spellStart"/>
      <w:r w:rsidR="0078223A">
        <w:t>RiPS</w:t>
      </w:r>
      <w:proofErr w:type="spellEnd"/>
      <w:r w:rsidR="0078223A">
        <w:t xml:space="preserve"> (§ </w:t>
      </w:r>
      <w:r w:rsidR="30C6FEBE">
        <w:t>7</w:t>
      </w:r>
      <w:r w:rsidR="0078223A">
        <w:t>)</w:t>
      </w:r>
      <w:r w:rsidR="00E94E2B">
        <w:t>, t</w:t>
      </w:r>
      <w:r w:rsidRPr="00E94E2B" w:rsidR="00E94E2B">
        <w:t>ervishoiuteenuste korraldamise seadus</w:t>
      </w:r>
      <w:r w:rsidR="0078223A">
        <w:t xml:space="preserve"> </w:t>
      </w:r>
      <w:r w:rsidR="00E94E2B">
        <w:t xml:space="preserve"> (TTKS) (§ 8) </w:t>
      </w:r>
      <w:r w:rsidR="0078223A">
        <w:t xml:space="preserve">ja </w:t>
      </w:r>
      <w:proofErr w:type="spellStart"/>
      <w:r w:rsidR="0078223A">
        <w:t>VangS</w:t>
      </w:r>
      <w:proofErr w:type="spellEnd"/>
      <w:r w:rsidR="0078223A">
        <w:t xml:space="preserve"> (§ </w:t>
      </w:r>
      <w:r w:rsidR="00E94E2B">
        <w:t>9</w:t>
      </w:r>
      <w:r w:rsidR="0078223A">
        <w:t xml:space="preserve">) ning </w:t>
      </w:r>
      <w:r w:rsidRPr="009C2310" w:rsidR="0028371F">
        <w:t xml:space="preserve">seaduse jõustumine (§ </w:t>
      </w:r>
      <w:r w:rsidR="00E94E2B">
        <w:t>10</w:t>
      </w:r>
      <w:r w:rsidRPr="30C6FEBE" w:rsidR="0028371F">
        <w:t>)</w:t>
      </w:r>
      <w:r w:rsidRPr="009C2310">
        <w:t>. Järgnev annab ülevaate eelnõu s</w:t>
      </w:r>
      <w:r w:rsidRPr="009C2310" w:rsidR="00FC6C7A">
        <w:t>isust eelnõu paragrahvide kaupa.</w:t>
      </w:r>
    </w:p>
    <w:p w:rsidRPr="009C2310" w:rsidR="003123E1" w:rsidP="001017FF" w:rsidRDefault="003123E1" w14:paraId="756F15D1" w14:textId="44275A2B">
      <w:pPr>
        <w:pStyle w:val="Vahedeta"/>
      </w:pPr>
    </w:p>
    <w:p w:rsidRPr="00272539" w:rsidR="003123E1" w:rsidP="001017FF" w:rsidRDefault="003123E1" w14:paraId="34BAFF8F" w14:textId="4CDB69C2">
      <w:pPr>
        <w:pStyle w:val="Vahedeta"/>
      </w:pPr>
      <w:r w:rsidRPr="00272539">
        <w:t>Oluline on märkida, et eelnõus selgitatakse riigikaitse ja julgeoleku aspekte ning järelevalve- ja julgeolekuasutuste töömeetodeid niivõrd, kuivõrd see on võimalik, ilma et seletuskiri muutuks piiratud juurdepääsuga dokumendiks avaliku teabe seaduse tähenduses.</w:t>
      </w:r>
    </w:p>
    <w:p w:rsidR="004941C1" w:rsidP="001017FF" w:rsidRDefault="004941C1" w14:paraId="67BCCC1B" w14:textId="19D14929">
      <w:pPr>
        <w:pStyle w:val="Vahedeta"/>
        <w:rPr>
          <w:u w:val="single"/>
        </w:rPr>
      </w:pPr>
    </w:p>
    <w:p w:rsidRPr="009C2310" w:rsidR="005637E5" w:rsidP="001017FF" w:rsidRDefault="005637E5" w14:paraId="215377C4" w14:textId="77777777">
      <w:pPr>
        <w:pStyle w:val="Vahedeta"/>
        <w:rPr>
          <w:u w:val="single"/>
        </w:rPr>
      </w:pPr>
    </w:p>
    <w:p w:rsidR="00FD1599" w:rsidRDefault="00FD1599" w14:paraId="56AED874" w14:textId="77777777">
      <w:pPr>
        <w:spacing w:after="160" w:line="259" w:lineRule="auto"/>
        <w:jc w:val="left"/>
        <w:rPr>
          <w:b/>
        </w:rPr>
      </w:pPr>
      <w:r>
        <w:br w:type="page"/>
      </w:r>
    </w:p>
    <w:p w:rsidRPr="009C2310" w:rsidR="001017FF" w:rsidP="00373BFE" w:rsidRDefault="001017FF" w14:paraId="0BB3379C" w14:textId="7BCF319A">
      <w:pPr>
        <w:pStyle w:val="Pealkiri2"/>
        <w:numPr>
          <w:ilvl w:val="0"/>
          <w:numId w:val="0"/>
        </w:numPr>
      </w:pPr>
      <w:r w:rsidRPr="009C2310">
        <w:lastRenderedPageBreak/>
        <w:t>§ 1. </w:t>
      </w:r>
      <w:r w:rsidRPr="009C2310" w:rsidR="00816C97">
        <w:t>Kaitseväe korralduse seaduse muutmine</w:t>
      </w:r>
    </w:p>
    <w:p w:rsidRPr="009C2310" w:rsidR="001017FF" w:rsidP="001017FF" w:rsidRDefault="001017FF" w14:paraId="75692121" w14:textId="442F20AC">
      <w:pPr>
        <w:pStyle w:val="Vahedeta"/>
      </w:pPr>
    </w:p>
    <w:p w:rsidRPr="009C2310" w:rsidR="00160B4D" w:rsidP="001017FF" w:rsidRDefault="00547876" w14:paraId="2277D72A" w14:textId="450C57EB">
      <w:pPr>
        <w:pStyle w:val="Vahedeta"/>
      </w:pPr>
      <w:r w:rsidRPr="009C2310">
        <w:t xml:space="preserve">Eelnõu </w:t>
      </w:r>
      <w:r w:rsidRPr="0059789F">
        <w:rPr>
          <w:b/>
          <w:bCs/>
        </w:rPr>
        <w:t>§ 1 punktiga 1</w:t>
      </w:r>
      <w:r w:rsidRPr="009C2310">
        <w:t xml:space="preserve"> tehakse terminoloogiline parandus Kaitseväe ülesandeid puudutavas § 3 lõike 1 punktis 4</w:t>
      </w:r>
      <w:r w:rsidRPr="009C2310">
        <w:rPr>
          <w:vertAlign w:val="superscript"/>
        </w:rPr>
        <w:t>1</w:t>
      </w:r>
      <w:r w:rsidR="00152AD8">
        <w:t>,</w:t>
      </w:r>
      <w:r w:rsidRPr="009C2310">
        <w:t xml:space="preserve"> et viia see kooskõlla tegeliku praktika ja eesmärgiga. Kehtiva seaduse </w:t>
      </w:r>
      <w:r w:rsidRPr="009C2310" w:rsidR="00664631">
        <w:t>kohaselt on</w:t>
      </w:r>
      <w:r w:rsidRPr="009C2310">
        <w:t xml:space="preserve"> Kaitseväe ülesanne </w:t>
      </w:r>
      <w:r w:rsidRPr="009C2310" w:rsidR="00664631">
        <w:t>muu hulgas</w:t>
      </w:r>
      <w:r w:rsidRPr="009C2310">
        <w:t xml:space="preserve"> lahingumoona kahjutuks tegemine </w:t>
      </w:r>
      <w:proofErr w:type="spellStart"/>
      <w:r w:rsidRPr="009C2310">
        <w:t>sise</w:t>
      </w:r>
      <w:proofErr w:type="spellEnd"/>
      <w:r w:rsidRPr="009C2310">
        <w:t xml:space="preserve">- ja territoriaalmeres ning majandusvööndis. Kaitsevägi ei tee kahjutuks mitte ainult lahingumoona, vaid ka laskemoona ja muud </w:t>
      </w:r>
      <w:r w:rsidRPr="009C2310" w:rsidR="00877AFA">
        <w:t>(</w:t>
      </w:r>
      <w:r w:rsidRPr="009C2310">
        <w:t>lõhkemata</w:t>
      </w:r>
      <w:r w:rsidRPr="009C2310" w:rsidR="00877AFA">
        <w:t>)</w:t>
      </w:r>
      <w:r w:rsidRPr="009C2310">
        <w:t xml:space="preserve"> </w:t>
      </w:r>
      <w:proofErr w:type="spellStart"/>
      <w:r w:rsidRPr="009C2310">
        <w:t>lõhkematerjali</w:t>
      </w:r>
      <w:proofErr w:type="spellEnd"/>
      <w:r w:rsidRPr="009C2310" w:rsidR="00F47317">
        <w:rPr>
          <w:rStyle w:val="Allmrkuseviide"/>
        </w:rPr>
        <w:footnoteReference w:id="4"/>
      </w:r>
      <w:r w:rsidRPr="009C2310">
        <w:t>, mida võib meres leiduda</w:t>
      </w:r>
      <w:r w:rsidRPr="009C2310" w:rsidR="00F47317">
        <w:t xml:space="preserve"> ja mis võib kujutada ohtu veeliiklusele</w:t>
      </w:r>
      <w:r w:rsidRPr="009C2310">
        <w:t xml:space="preserve">. </w:t>
      </w:r>
      <w:r w:rsidRPr="009C2310" w:rsidR="00F47317">
        <w:t>Vajadus täpsustada on tingitud ka sellest, et r</w:t>
      </w:r>
      <w:r w:rsidRPr="009C2310">
        <w:t>elvaseadusega tehakse vahet, mis on lahingumoon ja mis</w:t>
      </w:r>
      <w:r w:rsidRPr="009C2310" w:rsidR="00F47317">
        <w:t xml:space="preserve"> on laskemoon. </w:t>
      </w:r>
      <w:r w:rsidRPr="009C2310" w:rsidR="00160B4D">
        <w:t>Laskemoon on padrun, kuul ja muu laske- või lendkeha, mida kasutatakse relvast laskmiseks.</w:t>
      </w:r>
      <w:r w:rsidRPr="009C2310" w:rsidR="00160B4D">
        <w:rPr>
          <w:rStyle w:val="Allmrkuseviide"/>
        </w:rPr>
        <w:footnoteReference w:id="5"/>
      </w:r>
      <w:r w:rsidRPr="009C2310" w:rsidR="00160B4D">
        <w:t xml:space="preserve"> Laskemoona näiteks merel on torpeedod</w:t>
      </w:r>
      <w:r w:rsidRPr="009C2310" w:rsidR="004265FE">
        <w:t xml:space="preserve"> ja raketid.</w:t>
      </w:r>
      <w:r w:rsidRPr="009C2310" w:rsidR="00160B4D">
        <w:t xml:space="preserve"> Lahingumoon on lõhkeainet, pürotehnilist ainet, süüteainet või muud süttimis- või plahvatusvõimelist keemilist ainet sisaldav sõjalise otstarbega vahend ja materjal, mida saab kasutada või kohandada vastase elavjõu ja lahingutehnika kahjustamiseks või hävitamiseks, lahinguvälja valgustamiseks, suitsukatte tegemiseks või signaliseerimiseks.</w:t>
      </w:r>
      <w:r w:rsidRPr="009C2310" w:rsidR="00160B4D">
        <w:rPr>
          <w:rStyle w:val="Allmrkuseviide"/>
        </w:rPr>
        <w:footnoteReference w:id="6"/>
      </w:r>
      <w:r w:rsidRPr="009C2310" w:rsidR="00160B4D">
        <w:t xml:space="preserve"> Lahingumoona näiteks on miinid ja granaadid, mida ei lasta tulirelvast (miinipildujast või granaadiheitjast), pürotehnilised vahendid, suitsugranaadid, signaalraketid, valgustusraketid ja muu selline.</w:t>
      </w:r>
      <w:r w:rsidRPr="009C2310" w:rsidR="00C0665D">
        <w:t xml:space="preserve"> Termin „</w:t>
      </w:r>
      <w:proofErr w:type="spellStart"/>
      <w:r w:rsidRPr="009C2310" w:rsidR="00C0665D">
        <w:t>lõhkematerjal</w:t>
      </w:r>
      <w:proofErr w:type="spellEnd"/>
      <w:r w:rsidRPr="009C2310" w:rsidR="00C0665D">
        <w:t>“ on laiema tähendusega, kui „lahingumoon“, hõlmates kõik objektid, mis sisaldavad muu hulgas lõhkeainet</w:t>
      </w:r>
      <w:r w:rsidRPr="009C2310" w:rsidR="00664631">
        <w:t>, sealhulgas laskemoona ja lahingumoona</w:t>
      </w:r>
      <w:r w:rsidRPr="009C2310" w:rsidR="00C0665D">
        <w:t>. Sellest tingituna on kohane asendada KKS-i § 3 lõike 1 punktis 4</w:t>
      </w:r>
      <w:r w:rsidRPr="009C2310" w:rsidR="00C0665D">
        <w:rPr>
          <w:vertAlign w:val="superscript"/>
        </w:rPr>
        <w:t>1</w:t>
      </w:r>
      <w:r w:rsidRPr="009C2310" w:rsidR="00C0665D">
        <w:t xml:space="preserve"> sõna „lahingumoon“ sõnaga „</w:t>
      </w:r>
      <w:proofErr w:type="spellStart"/>
      <w:r w:rsidRPr="009C2310" w:rsidR="00C0665D">
        <w:t>lõhkematerjal</w:t>
      </w:r>
      <w:proofErr w:type="spellEnd"/>
      <w:r w:rsidRPr="009C2310" w:rsidR="00C0665D">
        <w:t>“.</w:t>
      </w:r>
    </w:p>
    <w:p w:rsidRPr="009C2310" w:rsidR="00697891" w:rsidP="001017FF" w:rsidRDefault="00697891" w14:paraId="2A78E3A1" w14:textId="1397C873">
      <w:pPr>
        <w:pStyle w:val="Vahedeta"/>
      </w:pPr>
    </w:p>
    <w:p w:rsidRPr="009C2310" w:rsidR="0064177A" w:rsidP="001017FF" w:rsidRDefault="0064177A" w14:paraId="40F1A557" w14:textId="4A334465">
      <w:pPr>
        <w:pStyle w:val="Vahedeta"/>
      </w:pPr>
      <w:r w:rsidRPr="009C2310">
        <w:t xml:space="preserve">Tegevuse üldine skeem on järgmine. Kui leitakse meres hulpimas või merepõhjast </w:t>
      </w:r>
      <w:proofErr w:type="spellStart"/>
      <w:r w:rsidRPr="009C2310">
        <w:t>lõhkematerjal</w:t>
      </w:r>
      <w:proofErr w:type="spellEnd"/>
      <w:r w:rsidRPr="009C2310">
        <w:t xml:space="preserve"> (nt II maailmasõja aegne (lõhkemata) miin või lennukilt alla visatud pomm, teavitab isik sellest Häirekeskust (kohustus tuleb </w:t>
      </w:r>
      <w:proofErr w:type="spellStart"/>
      <w:r w:rsidRPr="009C2310">
        <w:t>lõhkematerjaliseaduse</w:t>
      </w:r>
      <w:proofErr w:type="spellEnd"/>
      <w:r w:rsidRPr="009C2310">
        <w:t xml:space="preserve"> § 8 lõikest 1)</w:t>
      </w:r>
      <w:r w:rsidRPr="009C2310">
        <w:rPr>
          <w:rStyle w:val="Allmrkuseviide"/>
        </w:rPr>
        <w:footnoteReference w:id="7"/>
      </w:r>
      <w:r w:rsidRPr="009C2310">
        <w:t xml:space="preserve">. Leidja ei tohi üldjuhul seda leitud </w:t>
      </w:r>
      <w:proofErr w:type="spellStart"/>
      <w:r w:rsidRPr="009C2310">
        <w:t>lõhkematerjali</w:t>
      </w:r>
      <w:proofErr w:type="spellEnd"/>
      <w:r w:rsidRPr="009C2310">
        <w:t xml:space="preserve"> puutuda.</w:t>
      </w:r>
      <w:r w:rsidRPr="009C2310">
        <w:rPr>
          <w:rStyle w:val="Allmrkuseviide"/>
        </w:rPr>
        <w:footnoteReference w:id="8"/>
      </w:r>
      <w:r w:rsidRPr="009C2310">
        <w:t xml:space="preserve"> Kuna Eesti merealal on </w:t>
      </w:r>
      <w:proofErr w:type="spellStart"/>
      <w:r w:rsidRPr="009C2310">
        <w:t>lõhkematerjali</w:t>
      </w:r>
      <w:proofErr w:type="spellEnd"/>
      <w:r w:rsidRPr="009C2310">
        <w:t xml:space="preserve"> kahjutustamise ülesanne antud Kaitseväele, edastab Häirekeskus teate Kaitseväe sellele üksusele, kelle ülesandeks on Eesti merealal </w:t>
      </w:r>
      <w:proofErr w:type="spellStart"/>
      <w:r w:rsidRPr="009C2310">
        <w:t>lõhkematerjali</w:t>
      </w:r>
      <w:proofErr w:type="spellEnd"/>
      <w:r w:rsidRPr="009C2310">
        <w:t xml:space="preserve"> kahjutustamine (st mereväele). K</w:t>
      </w:r>
      <w:r w:rsidRPr="009C2310" w:rsidR="00747696">
        <w:t xml:space="preserve">aitsevägi </w:t>
      </w:r>
      <w:r w:rsidRPr="009C2310" w:rsidR="006C4BAA">
        <w:t>vaatab</w:t>
      </w:r>
      <w:r w:rsidRPr="009C2310" w:rsidR="00747696">
        <w:t xml:space="preserve"> leitud </w:t>
      </w:r>
      <w:proofErr w:type="spellStart"/>
      <w:r w:rsidRPr="009C2310" w:rsidR="00747696">
        <w:t>lõhkematerjali</w:t>
      </w:r>
      <w:proofErr w:type="spellEnd"/>
      <w:r w:rsidRPr="009C2310" w:rsidR="00747696">
        <w:t xml:space="preserve"> </w:t>
      </w:r>
      <w:r w:rsidRPr="009C2310" w:rsidR="006C4BAA">
        <w:t xml:space="preserve">seisukorda, </w:t>
      </w:r>
      <w:r w:rsidRPr="009C2310" w:rsidR="00747696">
        <w:t>asukohta</w:t>
      </w:r>
      <w:r w:rsidRPr="009C2310" w:rsidR="006C4BAA">
        <w:t xml:space="preserve"> ja muid tegureid hindamaks, kuidas on võimalik see </w:t>
      </w:r>
      <w:proofErr w:type="spellStart"/>
      <w:r w:rsidRPr="009C2310" w:rsidR="006C4BAA">
        <w:t>lõhkematerjal</w:t>
      </w:r>
      <w:proofErr w:type="spellEnd"/>
      <w:r w:rsidRPr="009C2310" w:rsidR="006C4BAA">
        <w:t xml:space="preserve"> kahjutustada (nt kas tuleb ja saab samas kohas seda teha või tuleb seda teise kohta viia, et see näiteks plahvatama panna. Tööde teostus oleneb veel ka ilmast ja muudest asjaoludest. Sellest tulenevalt ka märgitakse, et </w:t>
      </w:r>
      <w:proofErr w:type="spellStart"/>
      <w:r w:rsidRPr="009C2310" w:rsidR="006C4BAA">
        <w:t>lõhkematerjal</w:t>
      </w:r>
      <w:proofErr w:type="spellEnd"/>
      <w:r w:rsidRPr="009C2310" w:rsidR="006C4BAA">
        <w:t xml:space="preserve"> tehakse kahjutuks esimesel võimalusel.</w:t>
      </w:r>
    </w:p>
    <w:p w:rsidRPr="009C2310" w:rsidR="00547876" w:rsidP="001017FF" w:rsidRDefault="00547876" w14:paraId="5E3FD5F8" w14:textId="77777777">
      <w:pPr>
        <w:pStyle w:val="Vahedeta"/>
      </w:pPr>
    </w:p>
    <w:p w:rsidRPr="009C2310" w:rsidR="00502CC9" w:rsidP="001017FF" w:rsidRDefault="001C3D7C" w14:paraId="5D28D770" w14:textId="699CC209">
      <w:pPr>
        <w:pStyle w:val="Vahedeta"/>
      </w:pPr>
      <w:r w:rsidRPr="009C2310">
        <w:t xml:space="preserve">Eelnõu </w:t>
      </w:r>
      <w:r w:rsidRPr="0059789F">
        <w:rPr>
          <w:b/>
          <w:bCs/>
        </w:rPr>
        <w:t>§</w:t>
      </w:r>
      <w:r w:rsidRPr="0059789F" w:rsidR="001017FF">
        <w:rPr>
          <w:b/>
          <w:bCs/>
        </w:rPr>
        <w:t> 1 punktiga </w:t>
      </w:r>
      <w:r w:rsidRPr="00CE112B" w:rsidR="00547876">
        <w:rPr>
          <w:b/>
          <w:bCs/>
        </w:rPr>
        <w:t>2</w:t>
      </w:r>
      <w:r w:rsidRPr="009C2310" w:rsidR="0038790A">
        <w:t xml:space="preserve"> muudetakse KKS-i § 3</w:t>
      </w:r>
      <w:r w:rsidRPr="009C2310" w:rsidR="0038790A">
        <w:rPr>
          <w:vertAlign w:val="superscript"/>
        </w:rPr>
        <w:t>1</w:t>
      </w:r>
      <w:r w:rsidRPr="009C2310" w:rsidR="00F40A30">
        <w:t xml:space="preserve">, millega </w:t>
      </w:r>
      <w:r w:rsidRPr="009C2310" w:rsidR="00BD1C12">
        <w:t>antakse Kaitseväele edasilükkamatu pädevus kohaldada riikliku järelevalve meetmeid Eesti merealal ja väikesaartel</w:t>
      </w:r>
      <w:r w:rsidRPr="009C2310" w:rsidR="00D5587B">
        <w:t xml:space="preserve"> ka nende</w:t>
      </w:r>
      <w:r w:rsidRPr="009C2310" w:rsidR="00596F27">
        <w:t xml:space="preserve"> </w:t>
      </w:r>
      <w:r w:rsidRPr="009C2310" w:rsidR="00BD1C12">
        <w:t>inimese elu ja tervis</w:t>
      </w:r>
      <w:r w:rsidRPr="009C2310" w:rsidR="00D5587B">
        <w:t xml:space="preserve">t ohustavate </w:t>
      </w:r>
      <w:r w:rsidRPr="009C2310" w:rsidR="00BD1C12">
        <w:t xml:space="preserve">juhtumite puhul, </w:t>
      </w:r>
      <w:r w:rsidRPr="009C2310" w:rsidR="00596F27">
        <w:t>mida lahendab</w:t>
      </w:r>
      <w:r w:rsidRPr="009C2310" w:rsidR="00BD1C12">
        <w:t xml:space="preserve"> KAPO</w:t>
      </w:r>
      <w:r w:rsidRPr="009C2310" w:rsidR="00502CC9">
        <w:t>.</w:t>
      </w:r>
      <w:r w:rsidRPr="009C2310" w:rsidR="00D22AFA">
        <w:rPr>
          <w:rStyle w:val="Allmrkuseviide"/>
        </w:rPr>
        <w:footnoteReference w:id="9"/>
      </w:r>
      <w:r w:rsidRPr="009C2310" w:rsidR="0004072D">
        <w:t xml:space="preserve"> Kuna olukorrad ja kohaldatavad meetmed on sarnased</w:t>
      </w:r>
      <w:r w:rsidRPr="009C2310" w:rsidR="005C47E8">
        <w:t>,</w:t>
      </w:r>
      <w:r w:rsidRPr="009C2310" w:rsidR="0004072D">
        <w:t xml:space="preserve"> muudetakse paragrahvi üksnes nii, et lisatakse igasse sättesse PPA kõrvale ka KAPO, kelle ülesannete puhul saab Kaitsevägi edasilükkamatu pädevuse kohaldada riikliku järelevalve meetmeid Eesti merealal ja väikesaartel inimese elu ja tervis</w:t>
      </w:r>
      <w:r w:rsidRPr="009C2310" w:rsidR="00D5587B">
        <w:t>t ohustavate juhtumite korral</w:t>
      </w:r>
      <w:r w:rsidRPr="009C2310" w:rsidR="0004072D">
        <w:t>.</w:t>
      </w:r>
    </w:p>
    <w:p w:rsidRPr="009C2310" w:rsidR="00A14B45" w:rsidP="001017FF" w:rsidRDefault="00A14B45" w14:paraId="02DDC59F" w14:textId="77777777">
      <w:pPr>
        <w:pStyle w:val="Vahedeta"/>
      </w:pPr>
    </w:p>
    <w:p w:rsidRPr="009C2310" w:rsidR="00502CC9" w:rsidP="008C1576" w:rsidRDefault="00A14B45" w14:paraId="10F327C0" w14:textId="763A4DE6">
      <w:pPr>
        <w:pStyle w:val="Vahedeta"/>
      </w:pPr>
      <w:r w:rsidRPr="009C2310">
        <w:t>KAPO on julgeolekuasutus j</w:t>
      </w:r>
      <w:r w:rsidRPr="009C2310" w:rsidR="00502CC9">
        <w:t xml:space="preserve">ulgeolekuasutuste seaduse (edaspidi </w:t>
      </w:r>
      <w:r w:rsidRPr="60DB3EA2" w:rsidR="00502CC9">
        <w:rPr>
          <w:i/>
          <w:iCs/>
        </w:rPr>
        <w:t>JAS</w:t>
      </w:r>
      <w:r w:rsidRPr="009C2310" w:rsidR="00502CC9">
        <w:t>)</w:t>
      </w:r>
      <w:r w:rsidRPr="009C2310">
        <w:t xml:space="preserve"> § 5 järgi. </w:t>
      </w:r>
      <w:proofErr w:type="spellStart"/>
      <w:r w:rsidRPr="009C2310">
        <w:t>JAS-i</w:t>
      </w:r>
      <w:proofErr w:type="spellEnd"/>
      <w:r w:rsidRPr="009C2310">
        <w:t xml:space="preserve"> </w:t>
      </w:r>
      <w:r w:rsidRPr="009C2310" w:rsidR="00502CC9">
        <w:t xml:space="preserve">§ 2 lõike 1 </w:t>
      </w:r>
      <w:r w:rsidRPr="009C2310">
        <w:t>kohaselt</w:t>
      </w:r>
      <w:r w:rsidRPr="009C2310" w:rsidR="00502CC9">
        <w:t xml:space="preserve"> on julgeolekuasutuste tegevuse eesmärk tagada riigi julgeolek põhiseadusliku korra püsimisega mittesõjaliste ennetavate vahendite kasutamise abil ning </w:t>
      </w:r>
      <w:r w:rsidRPr="009C2310" w:rsidR="00EA7797">
        <w:t xml:space="preserve">koguda ja töödelda </w:t>
      </w:r>
      <w:r w:rsidRPr="009C2310" w:rsidR="00502CC9">
        <w:lastRenderedPageBreak/>
        <w:t>julgeolekupoliitika kujundamiseks ja riigikaitseks vajalik</w:t>
      </w:r>
      <w:r w:rsidRPr="009C2310" w:rsidR="00EA7797">
        <w:t>k</w:t>
      </w:r>
      <w:r w:rsidRPr="009C2310" w:rsidR="00502CC9">
        <w:t xml:space="preserve">u </w:t>
      </w:r>
      <w:r w:rsidRPr="009C2310" w:rsidR="00EA7797">
        <w:t>teavet</w:t>
      </w:r>
      <w:r w:rsidRPr="009C2310" w:rsidR="00502CC9">
        <w:t>.</w:t>
      </w:r>
      <w:r w:rsidRPr="009C2310" w:rsidR="008C1576">
        <w:t xml:space="preserve"> </w:t>
      </w:r>
      <w:r w:rsidRPr="009C2310" w:rsidR="003C5BFF">
        <w:t>Paragrahvis 6 on sätestatud KAPO ülesanded</w:t>
      </w:r>
      <w:r w:rsidRPr="009C2310" w:rsidR="008C1576">
        <w:t>. Merelt tulenevate ohtudega seonduvad neist järgmised</w:t>
      </w:r>
      <w:r w:rsidRPr="009C2310" w:rsidR="008C1576">
        <w:rPr>
          <w:rStyle w:val="Allmrkuseviide"/>
        </w:rPr>
        <w:footnoteReference w:id="10"/>
      </w:r>
      <w:r w:rsidRPr="009C2310" w:rsidR="008C1576">
        <w:t>: 1) riigi põhiseadusliku korra ja territoriaalse terviklikkuse vägivaldse muutmise ärahoidmine ja tõkestamine; 2) terrorismi ja selle rahastamise ning toetamise ärahoidmine ja tõkestamine; 3)</w:t>
      </w:r>
      <w:r w:rsidRPr="009C2310" w:rsidR="00FA5E03">
        <w:t> </w:t>
      </w:r>
      <w:r w:rsidRPr="009C2310" w:rsidR="008C1576">
        <w:t>nende kuritegude tõkestamine, mille kohtueelne uurimine on KAPO pädevuses.</w:t>
      </w:r>
      <w:r w:rsidRPr="009C2310" w:rsidR="00C076C2">
        <w:t xml:space="preserve"> KAPO politseiametnikul on oma ülesannete täitmisel õigus kohaldada korrakaitseseaduses </w:t>
      </w:r>
      <w:r w:rsidRPr="009C2310" w:rsidR="00DB6F11">
        <w:t xml:space="preserve">(edaspidi </w:t>
      </w:r>
      <w:proofErr w:type="spellStart"/>
      <w:r w:rsidRPr="60DB3EA2" w:rsidR="00DB6F11">
        <w:rPr>
          <w:i/>
          <w:iCs/>
        </w:rPr>
        <w:t>KorS</w:t>
      </w:r>
      <w:proofErr w:type="spellEnd"/>
      <w:r w:rsidRPr="009C2310" w:rsidR="00DB6F11">
        <w:t xml:space="preserve">) </w:t>
      </w:r>
      <w:r w:rsidRPr="009C2310" w:rsidR="00C076C2">
        <w:t>sätestatud alustel ja korras riikliku järelevalve meedet ning vahetut sundi.</w:t>
      </w:r>
      <w:r w:rsidRPr="009C2310" w:rsidR="00C076C2">
        <w:rPr>
          <w:rStyle w:val="Allmrkuseviide"/>
        </w:rPr>
        <w:footnoteReference w:id="11"/>
      </w:r>
    </w:p>
    <w:p w:rsidRPr="009C2310" w:rsidR="00502CC9" w:rsidP="001017FF" w:rsidRDefault="00502CC9" w14:paraId="5B48B310" w14:textId="77777777">
      <w:pPr>
        <w:pStyle w:val="Vahedeta"/>
      </w:pPr>
    </w:p>
    <w:p w:rsidRPr="009C2310" w:rsidR="004F16FD" w:rsidP="001017FF" w:rsidRDefault="003B135C" w14:paraId="58801D23" w14:textId="7FB46AE8">
      <w:pPr>
        <w:pStyle w:val="Vahedeta"/>
      </w:pPr>
      <w:r w:rsidRPr="009C2310">
        <w:t>Kuna maailmas toimuvad sündmused, sealhulgas sõda Ukrainas, on näidanud, et sageli enne relvakonflikti algust või ka juhul, kui soovitakse destabiliseerida olukorda riigis, kuid relvakonflikti ei soovita, pannakse toime palju selliseid tegusid, mis esialgu tunduvad olevat peamiselt avaliku korra vastased tegevused, kuid ei pruugi seda tegelikult olla</w:t>
      </w:r>
      <w:r w:rsidRPr="009C2310" w:rsidR="003E19B0">
        <w:t xml:space="preserve">. Tegemist </w:t>
      </w:r>
      <w:r w:rsidRPr="009C2310" w:rsidR="00C20D9D">
        <w:t xml:space="preserve">võib olla </w:t>
      </w:r>
      <w:r w:rsidRPr="009C2310" w:rsidR="003E19B0">
        <w:t>hübriid</w:t>
      </w:r>
      <w:r w:rsidRPr="009C2310" w:rsidR="00044E0D">
        <w:t>tegevusega</w:t>
      </w:r>
      <w:r w:rsidRPr="009C2310" w:rsidR="003E19B0">
        <w:t xml:space="preserve">, mis tihti on üksiksündmusena KAPO või PPA lahendada. </w:t>
      </w:r>
      <w:r w:rsidRPr="009C2310" w:rsidR="00C20D9D">
        <w:t>Avaliku korra ja julgeoleku tagamiseks on r</w:t>
      </w:r>
      <w:r w:rsidRPr="009C2310" w:rsidR="003E19B0">
        <w:t>iigi kohus</w:t>
      </w:r>
      <w:r w:rsidRPr="009C2310" w:rsidR="00C20D9D">
        <w:t>tus</w:t>
      </w:r>
      <w:r w:rsidRPr="009C2310" w:rsidR="003E19B0">
        <w:t xml:space="preserve"> reageerida igale sellisele sündmusele </w:t>
      </w:r>
      <w:r w:rsidRPr="009C2310" w:rsidR="00C20D9D">
        <w:t>ning</w:t>
      </w:r>
      <w:r w:rsidRPr="009C2310" w:rsidR="003E19B0">
        <w:t xml:space="preserve"> selleks, et ei peaks iga kord juurdlema, kes peab reageerima</w:t>
      </w:r>
      <w:r w:rsidRPr="009C2310" w:rsidR="00DA11B4">
        <w:t xml:space="preserve"> ja</w:t>
      </w:r>
      <w:r w:rsidRPr="009C2310" w:rsidR="00C20D9D">
        <w:t xml:space="preserve"> </w:t>
      </w:r>
      <w:r w:rsidRPr="009C2310" w:rsidR="00A6313A">
        <w:t>kas tegemist on hübriid</w:t>
      </w:r>
      <w:r w:rsidRPr="009C2310" w:rsidR="00044E0D">
        <w:t>tegevuse</w:t>
      </w:r>
      <w:r w:rsidRPr="009C2310" w:rsidR="004E313C">
        <w:t xml:space="preserve"> või muu</w:t>
      </w:r>
      <w:r w:rsidRPr="009C2310" w:rsidR="00A6313A">
        <w:t xml:space="preserve">ga, </w:t>
      </w:r>
      <w:r w:rsidRPr="009C2310" w:rsidR="00C20D9D">
        <w:t xml:space="preserve">tuleks </w:t>
      </w:r>
      <w:r w:rsidRPr="009C2310" w:rsidR="00DA11B4">
        <w:t xml:space="preserve">rakendada </w:t>
      </w:r>
      <w:r w:rsidRPr="009C2310" w:rsidR="00C20D9D">
        <w:t>põhimõt</w:t>
      </w:r>
      <w:r w:rsidRPr="009C2310" w:rsidR="00DA11B4">
        <w:t>et</w:t>
      </w:r>
      <w:r w:rsidRPr="009C2310" w:rsidR="00C20D9D">
        <w:t xml:space="preserve">, et reageerib lähim, kellel vastavad oskused, teadmised ja vahendid olemas. Merel on selleks Kaitsevägi (merevägi). </w:t>
      </w:r>
      <w:r w:rsidRPr="009C2310" w:rsidR="00BD1C12">
        <w:t xml:space="preserve">Eesmärk on tagada </w:t>
      </w:r>
      <w:r w:rsidRPr="009C2310" w:rsidR="004E313C">
        <w:t>kiirem</w:t>
      </w:r>
      <w:r w:rsidRPr="009C2310" w:rsidR="00BD1C12">
        <w:t xml:space="preserve"> reageerimi</w:t>
      </w:r>
      <w:r w:rsidRPr="009C2310" w:rsidR="00DA11B4">
        <w:t>ne</w:t>
      </w:r>
      <w:r w:rsidRPr="009C2310" w:rsidR="00BD1C12">
        <w:t xml:space="preserve"> merelt tulevatele ohtudele olukorras, kus KAPO ise ei saa ülesannet täita </w:t>
      </w:r>
      <w:r w:rsidRPr="009C2310" w:rsidR="00C20D9D">
        <w:t xml:space="preserve">näiteks </w:t>
      </w:r>
      <w:r w:rsidRPr="009C2310" w:rsidR="00BD1C12">
        <w:t>vahendite (</w:t>
      </w:r>
      <w:r w:rsidRPr="009C2310" w:rsidR="00111B02">
        <w:t>n</w:t>
      </w:r>
      <w:r w:rsidRPr="009C2310" w:rsidR="00BD1C12">
        <w:t>t laevad) puudumise tõttu</w:t>
      </w:r>
      <w:r w:rsidRPr="009C2310" w:rsidR="00C20D9D">
        <w:t xml:space="preserve"> või põhjusel, et </w:t>
      </w:r>
      <w:r w:rsidRPr="009C2310" w:rsidR="00DA11B4">
        <w:t xml:space="preserve">ta </w:t>
      </w:r>
      <w:r w:rsidRPr="009C2310" w:rsidR="00C20D9D">
        <w:t>ei asu läheduses ning reageerimisaeg oleks seetõttu liiga pikk, et ära hoida oht inimese elule ja tervisele</w:t>
      </w:r>
      <w:r w:rsidRPr="009C2310" w:rsidR="00A6313A">
        <w:t>.</w:t>
      </w:r>
    </w:p>
    <w:p w:rsidRPr="009C2310" w:rsidR="004F16FD" w:rsidP="001017FF" w:rsidRDefault="004F16FD" w14:paraId="0A692ADF" w14:textId="77777777">
      <w:pPr>
        <w:pStyle w:val="Vahedeta"/>
      </w:pPr>
    </w:p>
    <w:p w:rsidRPr="009C2310" w:rsidR="005E0172" w:rsidP="001017FF" w:rsidRDefault="005E0172" w14:paraId="62A5193E" w14:textId="1CC29AB0">
      <w:pPr>
        <w:pStyle w:val="Vahedeta"/>
      </w:pPr>
      <w:r w:rsidRPr="009C2310">
        <w:t xml:space="preserve">Kaitseväe edasilükkamatu pädevuse täpsem selgitus on antud </w:t>
      </w:r>
      <w:r w:rsidRPr="009C2310" w:rsidR="004F16FD">
        <w:t>Kaitseväe korralduse seaduse ja teiste seaduste muutmise seadus</w:t>
      </w:r>
      <w:r w:rsidRPr="009C2310" w:rsidR="00DA11B4">
        <w:t>e</w:t>
      </w:r>
      <w:r w:rsidRPr="009C2310" w:rsidR="004F16FD">
        <w:t xml:space="preserve"> (Politsei- ja Piirivalveameti laevade üleandmine Kaitseministeeriumi valitsemisalasse) 572 SE seletuskirjas (vt lk 9</w:t>
      </w:r>
      <w:r w:rsidRPr="009C2310" w:rsidR="004F16FD">
        <w:rPr>
          <w:rFonts w:cs="Times New Roman"/>
        </w:rPr>
        <w:t>−</w:t>
      </w:r>
      <w:r w:rsidRPr="009C2310" w:rsidR="004F16FD">
        <w:t>15).</w:t>
      </w:r>
    </w:p>
    <w:p w:rsidRPr="009C2310" w:rsidR="00575CD3" w:rsidP="001017FF" w:rsidRDefault="00575CD3" w14:paraId="74AF5F6B" w14:textId="49DFF323">
      <w:pPr>
        <w:pStyle w:val="Vahedeta"/>
      </w:pPr>
    </w:p>
    <w:p w:rsidRPr="009C2310" w:rsidR="00A95D72" w:rsidP="00A95D72" w:rsidRDefault="00A95D72" w14:paraId="0EAFE35D" w14:textId="50339548">
      <w:pPr>
        <w:pStyle w:val="Vahedeta"/>
      </w:pPr>
      <w:r w:rsidRPr="009C2310">
        <w:t xml:space="preserve">Eelnõu </w:t>
      </w:r>
      <w:r w:rsidRPr="009C2310">
        <w:rPr>
          <w:b/>
        </w:rPr>
        <w:t>§ 1 punktiga </w:t>
      </w:r>
      <w:r w:rsidRPr="009C2310" w:rsidR="00CB6B5D">
        <w:rPr>
          <w:b/>
        </w:rPr>
        <w:t xml:space="preserve">3 </w:t>
      </w:r>
      <w:r w:rsidRPr="009C2310">
        <w:t>täiendatakse KKS-i uue §-ga 3</w:t>
      </w:r>
      <w:r w:rsidRPr="009C2310">
        <w:rPr>
          <w:vertAlign w:val="superscript"/>
        </w:rPr>
        <w:t>2</w:t>
      </w:r>
      <w:r w:rsidRPr="009C2310">
        <w:t xml:space="preserve">, mis käsitleb </w:t>
      </w:r>
      <w:proofErr w:type="spellStart"/>
      <w:r w:rsidRPr="009C2310">
        <w:t>asutusteülest</w:t>
      </w:r>
      <w:proofErr w:type="spellEnd"/>
      <w:r w:rsidRPr="009C2310">
        <w:t xml:space="preserve"> merelistele ohtudele reageerimise koordineerimist. Selleks luuakse mereliste ohtude </w:t>
      </w:r>
      <w:r w:rsidR="00962205">
        <w:t>komisjon</w:t>
      </w:r>
      <w:r w:rsidRPr="009C2310" w:rsidR="00676209">
        <w:t>.</w:t>
      </w:r>
      <w:r w:rsidRPr="009C2310" w:rsidR="005D04F1">
        <w:t xml:space="preserve"> </w:t>
      </w:r>
      <w:r w:rsidR="00962205">
        <w:t>Komisjoni</w:t>
      </w:r>
      <w:r w:rsidRPr="009C2310" w:rsidR="00962205">
        <w:t xml:space="preserve"> </w:t>
      </w:r>
      <w:r w:rsidRPr="009C2310">
        <w:t>eesmärk ja ülesanded on:</w:t>
      </w:r>
    </w:p>
    <w:p w:rsidRPr="009C2310" w:rsidR="00A95D72" w:rsidP="00A95D72" w:rsidRDefault="00A95D72" w14:paraId="0CB21B9D" w14:textId="77777777">
      <w:pPr>
        <w:pStyle w:val="Vahedeta"/>
      </w:pPr>
      <w:r w:rsidRPr="009C2310">
        <w:t>1) toetada mereolukorrateadlikkuse loomist ja tagamist;</w:t>
      </w:r>
    </w:p>
    <w:p w:rsidRPr="009C2310" w:rsidR="00A95D72" w:rsidP="00A95D72" w:rsidRDefault="00A95D72" w14:paraId="27DA0BB0" w14:textId="77777777">
      <w:pPr>
        <w:pStyle w:val="Vahedeta"/>
      </w:pPr>
      <w:r w:rsidRPr="009C2310">
        <w:t xml:space="preserve">2) aidata tagada merel piirirežiim; </w:t>
      </w:r>
    </w:p>
    <w:p w:rsidRPr="009C2310" w:rsidR="00A95D72" w:rsidP="00A95D72" w:rsidRDefault="00A95D72" w14:paraId="72FF1482" w14:textId="77777777">
      <w:pPr>
        <w:pStyle w:val="Vahedeta"/>
      </w:pPr>
      <w:r w:rsidRPr="009C2310">
        <w:t>3) ennetada merelisi ohte ja nendele reageerida;</w:t>
      </w:r>
    </w:p>
    <w:p w:rsidRPr="009C2310" w:rsidR="00A95D72" w:rsidP="00A95D72" w:rsidRDefault="00A95D72" w14:paraId="3EC2BA8F" w14:textId="77777777">
      <w:pPr>
        <w:pStyle w:val="Vahedeta"/>
      </w:pPr>
      <w:r w:rsidRPr="009C2310">
        <w:t xml:space="preserve">4) parandada </w:t>
      </w:r>
      <w:proofErr w:type="spellStart"/>
      <w:r w:rsidRPr="009C2310">
        <w:t>asutustevahelist</w:t>
      </w:r>
      <w:proofErr w:type="spellEnd"/>
      <w:r w:rsidRPr="009C2310">
        <w:t xml:space="preserve"> teabevahetust.</w:t>
      </w:r>
    </w:p>
    <w:p w:rsidRPr="009C2310" w:rsidR="00A95D72" w:rsidP="00A95D72" w:rsidRDefault="00A95D72" w14:paraId="4F7BD930" w14:textId="77777777">
      <w:pPr>
        <w:pStyle w:val="Vahedeta"/>
      </w:pPr>
    </w:p>
    <w:p w:rsidRPr="009C2310" w:rsidR="00A95D72" w:rsidP="00A95D72" w:rsidRDefault="00A95D72" w14:paraId="5D47ED16" w14:textId="64EEA156">
      <w:pPr>
        <w:pStyle w:val="Vahedeta"/>
      </w:pPr>
      <w:r w:rsidRPr="009C2310">
        <w:t xml:space="preserve">Teisisõnu on asutuste koostöö eesmärk ennetada </w:t>
      </w:r>
      <w:r w:rsidR="00962205">
        <w:t>komisjoni</w:t>
      </w:r>
      <w:r w:rsidRPr="009C2310" w:rsidR="00962205">
        <w:t xml:space="preserve"> </w:t>
      </w:r>
      <w:r w:rsidRPr="009C2310">
        <w:t xml:space="preserve">abil mittesõjaliste ohtude realiseerumist Eesti merealal ning tõhustada teabevahetust mereolukorrateadlikkuse jaoks. See toetab sõjalist kaitset hübriidohtudele reageerimisel, kuid </w:t>
      </w:r>
      <w:r w:rsidRPr="009C2310" w:rsidR="00962205">
        <w:t>komisjon</w:t>
      </w:r>
      <w:r w:rsidR="00962205">
        <w:t>i</w:t>
      </w:r>
      <w:r w:rsidRPr="009C2310">
        <w:t>s ei käsitleta riigi sõjalist kaitset ega osalemist kollektiivses enesekaitses, vaid piirdutakse nn tsiviilülesannetega. Selle tulemusena peaks ka ühtlustuma eri asutuste arusaam, mis on ohuolukord – praegu võib see olla eri asutustes erineva tähendusega –, samuti annab see parema võimaluse ühiselt planeerida mereliste ohtude ennetamise ja nendele reageerimise tegevusi.</w:t>
      </w:r>
    </w:p>
    <w:p w:rsidRPr="009C2310" w:rsidR="00A95D72" w:rsidP="00A95D72" w:rsidRDefault="00A95D72" w14:paraId="2B5F5F5A" w14:textId="77777777">
      <w:pPr>
        <w:pStyle w:val="Vahedeta"/>
      </w:pPr>
    </w:p>
    <w:p w:rsidRPr="009C2310" w:rsidR="00A95D72" w:rsidP="00A95D72" w:rsidRDefault="00A95D72" w14:paraId="04D9CAED" w14:textId="31B042D9">
      <w:pPr>
        <w:pStyle w:val="Vahedeta"/>
      </w:pPr>
      <w:r w:rsidRPr="009C2310">
        <w:t xml:space="preserve">Peaaegu kõikide tegevuste alus on olukorrateadlikkus. Mereolukorrateadlikkus tähendab tegelikku arusaamist kõigest merekeskkonnas toimuvast, mis võib mõjutada riigi julgeolekut, turvalisust, majandust või keskkonda. </w:t>
      </w:r>
      <w:r w:rsidR="00962205">
        <w:t>Komisjoni</w:t>
      </w:r>
      <w:r w:rsidRPr="009C2310">
        <w:t xml:space="preserve"> tegevus peaks tagama teatud kindluse, riskide ja ohtude </w:t>
      </w:r>
      <w:proofErr w:type="spellStart"/>
      <w:r w:rsidRPr="009C2310">
        <w:t>maandatuse</w:t>
      </w:r>
      <w:proofErr w:type="spellEnd"/>
      <w:r w:rsidRPr="009C2310">
        <w:t xml:space="preserve">, </w:t>
      </w:r>
      <w:proofErr w:type="spellStart"/>
      <w:r w:rsidRPr="009C2310">
        <w:t>hallatuse</w:t>
      </w:r>
      <w:proofErr w:type="spellEnd"/>
      <w:r w:rsidRPr="009C2310">
        <w:t xml:space="preserve"> ja </w:t>
      </w:r>
      <w:proofErr w:type="spellStart"/>
      <w:r w:rsidRPr="009C2310">
        <w:t>ennetatuse</w:t>
      </w:r>
      <w:proofErr w:type="spellEnd"/>
      <w:r w:rsidRPr="009C2310">
        <w:t xml:space="preserve">, et tagada Eesti Vabariigi seaduslik toimimine ja huvide kaitsmine ning selle elanike kaitsmine erinevate merelt lähtuvate mittesõjaliste ohtude eest. Selle oluline osa on ennetamine, hoides ohud maal (kus on sageli lihtsam reageerida) või Eesti merealalt eemal. Ennetav tegevus aitab riigi ressursse säästlikumalt rakendada, arvestades asutuste võimeid ja tegevuste keerukust merel. Igal riigiasutusel eraldiseisvalt üldjuhul puudub kogu teave merel toimuva </w:t>
      </w:r>
      <w:r w:rsidRPr="009C2310">
        <w:lastRenderedPageBreak/>
        <w:t>kohta, samuti võib puududa osa vajalikest vahenditest, mis tagavad iseseisva ülesannete täitmise merel.</w:t>
      </w:r>
    </w:p>
    <w:p w:rsidRPr="009C2310" w:rsidR="00A95D72" w:rsidP="00A95D72" w:rsidRDefault="00A95D72" w14:paraId="324AA7A9" w14:textId="77777777">
      <w:pPr>
        <w:pStyle w:val="Vahedeta"/>
      </w:pPr>
    </w:p>
    <w:p w:rsidRPr="009C2310" w:rsidR="00A95D72" w:rsidP="00A95D72" w:rsidRDefault="00962205" w14:paraId="750ED5C2" w14:textId="18ED0D93">
      <w:pPr>
        <w:pStyle w:val="Vahedeta"/>
      </w:pPr>
      <w:r>
        <w:t>Komisjon</w:t>
      </w:r>
      <w:r w:rsidRPr="009C2310">
        <w:t xml:space="preserve"> </w:t>
      </w:r>
      <w:r w:rsidRPr="009C2310" w:rsidR="00A95D72">
        <w:t>tegutseb Kaitseväe juures, täpsemalt mereväe juures. KKS-i § 3 lõikes 1 loetletud ülesannetest on täielikult või osaliselt mittesõjalised ülesanded: Eesti õhuruumi ja merepiiri valvamine ja kaitse; mereolukorrateadlikkuse loomine ja tagamine; merereostuse avastamise ja likvideerimise korraldamine Eesti merealal; politsei ja piirivalve seaduse § 3 lõike 1 punktis 4 sätestatud otsingu- ja päästetööl osalemine merel</w:t>
      </w:r>
      <w:r w:rsidRPr="009C2310" w:rsidR="005D04F1">
        <w:t>; ning Eesti merealal veesõidukist või muust ujuvvahendist lähtuva elutähtsa teenuse toimepidevust tagavat taristut, samuti riigikaitseobjekti, sadamat või muud rajatist või seadmestikku ähvardava ohu ennetamine, väljaselgitamine ja tõrjumine või korrarikkumise kõrvaldamine</w:t>
      </w:r>
      <w:r w:rsidRPr="009C2310" w:rsidR="00A95D72">
        <w:t xml:space="preserve">. Vabariigi Valitsuse 21. juuni 2018. a määruse nr 45 „Kaitseväe põhimäärus“ § 19 lõike 2 punktide 4−6 järgi on mereväe ülesanded muu hulgas järgmised: valvata ja kaitsta Eesti merepiiri; tagada ja korraldada olukorrateadlikkust merel ning korraldada merereostuse avastamist ja likvideerimist Eesti merealal. Seetõttu tegutseb mereliste ohtude </w:t>
      </w:r>
      <w:r>
        <w:t>komisjon</w:t>
      </w:r>
      <w:r w:rsidRPr="009C2310">
        <w:t xml:space="preserve"> </w:t>
      </w:r>
      <w:r w:rsidRPr="009C2310" w:rsidR="00A95D72">
        <w:t>mereväe juures.</w:t>
      </w:r>
    </w:p>
    <w:p w:rsidRPr="009C2310" w:rsidR="00A95D72" w:rsidP="00A95D72" w:rsidRDefault="00A95D72" w14:paraId="552B6BBC" w14:textId="77777777">
      <w:pPr>
        <w:pStyle w:val="Vahedeta"/>
      </w:pPr>
    </w:p>
    <w:p w:rsidRPr="009C2310" w:rsidR="00A95D72" w:rsidP="00A95D72" w:rsidRDefault="00962205" w14:paraId="7DD0F9AA" w14:textId="04FB7423">
      <w:pPr>
        <w:pStyle w:val="Vahedeta"/>
      </w:pPr>
      <w:r>
        <w:t>Komisjoni</w:t>
      </w:r>
      <w:r w:rsidRPr="009C2310">
        <w:t xml:space="preserve"> </w:t>
      </w:r>
      <w:r w:rsidRPr="009C2310" w:rsidR="00A95D72">
        <w:t>kuuluvad kõik Kaitseväe asjakohased struktuuriüksused ja julgeolekuasutused ning vähemalt need riigiasutused, kellel on merel ülesanded, mis on seotud avaliku korra, julgeoleku või navigatsiooniohutuse tagamisega või järelevalvega</w:t>
      </w:r>
      <w:r w:rsidRPr="009C2310" w:rsidR="00676209">
        <w:t>.</w:t>
      </w:r>
      <w:r w:rsidRPr="009C2310" w:rsidR="00A95D72">
        <w:t xml:space="preserve"> Näiteks peaks </w:t>
      </w:r>
      <w:r>
        <w:t xml:space="preserve">komisjoni </w:t>
      </w:r>
      <w:r w:rsidRPr="009C2310" w:rsidR="00A95D72">
        <w:t xml:space="preserve">kuuluma õhuvägi, KAPO, Välisluureamet, Transpordiamet, Keskkonnaamet, Maksu- ja Tolliamet, Politsei- ja Piirivalveamet ning Muinsuskaitseamet. Täpne asutuste loetelu pannakse paika </w:t>
      </w:r>
      <w:r>
        <w:t>komisjoni</w:t>
      </w:r>
      <w:r w:rsidRPr="009C2310">
        <w:t xml:space="preserve"> </w:t>
      </w:r>
      <w:r w:rsidRPr="009C2310" w:rsidR="00A95D72">
        <w:t xml:space="preserve">töökorraga, kuid isegi selles ei ole mõistlik loetelu lõplikult lukku panna, vaid jätta see paindlikuks. Kuna </w:t>
      </w:r>
      <w:r>
        <w:t>komisjonil</w:t>
      </w:r>
      <w:r w:rsidRPr="009C2310">
        <w:t xml:space="preserve"> </w:t>
      </w:r>
      <w:r w:rsidRPr="009C2310" w:rsidR="00A95D72">
        <w:t>võib olla eri tasandi töögruppe, siis saab töö</w:t>
      </w:r>
      <w:r w:rsidRPr="009C2310" w:rsidR="00EC4902">
        <w:t>gruppidesse</w:t>
      </w:r>
      <w:r w:rsidRPr="009C2310" w:rsidR="00A95D72">
        <w:t xml:space="preserve"> kaasata asutusi, kes </w:t>
      </w:r>
      <w:r>
        <w:t>komisjoni</w:t>
      </w:r>
      <w:r w:rsidRPr="009C2310" w:rsidR="00A95D72">
        <w:t xml:space="preserve"> loetelus ei ole</w:t>
      </w:r>
      <w:r w:rsidRPr="009C2310" w:rsidR="00EC4902">
        <w:t xml:space="preserve"> (nt Terviseamet)</w:t>
      </w:r>
      <w:r w:rsidRPr="009C2310" w:rsidR="00A95D72">
        <w:t>.</w:t>
      </w:r>
    </w:p>
    <w:p w:rsidRPr="009C2310" w:rsidR="00A95D72" w:rsidP="00A95D72" w:rsidRDefault="00A95D72" w14:paraId="5506DDF3" w14:textId="77777777">
      <w:pPr>
        <w:pStyle w:val="Vahedeta"/>
      </w:pPr>
    </w:p>
    <w:p w:rsidRPr="009C2310" w:rsidR="00A95D72" w:rsidP="00A95D72" w:rsidRDefault="00962205" w14:paraId="037DA266" w14:textId="32C29C8E">
      <w:pPr>
        <w:pStyle w:val="Vahedeta"/>
      </w:pPr>
      <w:r>
        <w:t>Komisjoni</w:t>
      </w:r>
      <w:r w:rsidRPr="009C2310">
        <w:t xml:space="preserve"> </w:t>
      </w:r>
      <w:r w:rsidRPr="009C2310" w:rsidR="00A95D72">
        <w:t>töökorralduses on plaan jagada see juhtrühma ja töörühma vahel: töörühm jaguneb ebaseaduslikele tegevustele reageerimise järgi töö</w:t>
      </w:r>
      <w:r w:rsidRPr="009C2310" w:rsidR="00EC4902">
        <w:t>gruppidesse</w:t>
      </w:r>
      <w:r w:rsidRPr="009C2310" w:rsidR="00A95D72">
        <w:t>. Iga juht-, töörühmas või töö</w:t>
      </w:r>
      <w:r w:rsidRPr="009C2310" w:rsidR="00EC4902">
        <w:t>grupis</w:t>
      </w:r>
      <w:r w:rsidRPr="009C2310" w:rsidR="00A95D72">
        <w:t xml:space="preserve"> osalev riigiasutus tegutseb oma pädevuse piires, täites talle seadusega pandud ülesandeid. Juhtrühma töö eesmärk oleks </w:t>
      </w:r>
      <w:proofErr w:type="spellStart"/>
      <w:r w:rsidRPr="009C2310" w:rsidR="00A95D72">
        <w:t>operatsioonilise</w:t>
      </w:r>
      <w:proofErr w:type="spellEnd"/>
      <w:r w:rsidRPr="009C2310" w:rsidR="00A95D72">
        <w:t xml:space="preserve"> tasandi riigiasutuse juhtide vahel heaks kiita iga-aastased koostöö prioriteedid. Samas ei osale ega sekku juhtrühm </w:t>
      </w:r>
      <w:r w:rsidRPr="009C2310" w:rsidR="00EC4902">
        <w:t xml:space="preserve">vahetult </w:t>
      </w:r>
      <w:r w:rsidRPr="009C2310" w:rsidR="00A95D72">
        <w:t xml:space="preserve">olukordade lahendamisse ehk töörühma töösse. Juhtrühmas osalevad ka asjakohased ministeeriumid ja Riigikantselei ning nad on kas nõuandvas või kuulaja rollis ega </w:t>
      </w:r>
      <w:r w:rsidRPr="009C2310" w:rsidR="00EC4902">
        <w:t>osale</w:t>
      </w:r>
      <w:r w:rsidRPr="009C2310" w:rsidR="00A95D72">
        <w:t xml:space="preserve"> juhtrühma otsustusprotsessi</w:t>
      </w:r>
      <w:r w:rsidRPr="009C2310" w:rsidR="00EC4902">
        <w:t>s</w:t>
      </w:r>
      <w:r w:rsidRPr="009C2310" w:rsidR="00A95D72">
        <w:t xml:space="preserve"> ega mereliste ohtude </w:t>
      </w:r>
      <w:r>
        <w:t>komisjoni</w:t>
      </w:r>
      <w:r w:rsidRPr="009C2310">
        <w:t xml:space="preserve"> </w:t>
      </w:r>
      <w:proofErr w:type="spellStart"/>
      <w:r w:rsidRPr="009C2310" w:rsidR="00A95D72">
        <w:t>operatsioonilise</w:t>
      </w:r>
      <w:proofErr w:type="spellEnd"/>
      <w:r w:rsidRPr="009C2310" w:rsidR="00A95D72">
        <w:t xml:space="preserve"> tasandi ehk töörühma töös. </w:t>
      </w:r>
    </w:p>
    <w:p w:rsidRPr="009C2310" w:rsidR="00A95D72" w:rsidP="00A95D72" w:rsidRDefault="00A95D72" w14:paraId="05CBE4D8" w14:textId="77777777">
      <w:pPr>
        <w:pStyle w:val="Vahedeta"/>
      </w:pPr>
    </w:p>
    <w:p w:rsidRPr="009C2310" w:rsidR="00A95D72" w:rsidP="00A95D72" w:rsidRDefault="00A95D72" w14:paraId="7A16F860" w14:textId="6EFCBA2A">
      <w:pPr>
        <w:pStyle w:val="Vahedeta"/>
      </w:pPr>
      <w:r w:rsidRPr="009C2310">
        <w:t xml:space="preserve">Oluline on märkida, et juhtrühm ei ole mõeldud asendama Vabariigi Valitsuse juures tegutsevat julgeoleku nõukogu (edaspidi </w:t>
      </w:r>
      <w:r w:rsidRPr="00571C7A">
        <w:rPr>
          <w:i/>
        </w:rPr>
        <w:t>JKN</w:t>
      </w:r>
      <w:r w:rsidRPr="009C2310">
        <w:t xml:space="preserve">), kellele on seadusega pandud väga konkreetsed ülesanded, ega sellega konkureerima. Mereliste ohtude </w:t>
      </w:r>
      <w:r w:rsidR="00962205">
        <w:t xml:space="preserve">komisjoni </w:t>
      </w:r>
      <w:r w:rsidRPr="009C2310">
        <w:t>töörühm on praktiline ehk reageeriv tasand ning peab saama reageerida ohule kohe, poliitilise taseme otsustustena võib see aeg-ajalt aega võtta. Juhtrühm on töörühma ja JKN-i vahendaja, kes muu hulgas edastab teavet toimuva sündmuse kohta. Kasulik on hoida infoväljas ka ministeeriume ja Riigikantseleid, kes seetõttu samuti osalevad juhtrühma töös, kuigi otsustusõigust neil ei ole.</w:t>
      </w:r>
    </w:p>
    <w:p w:rsidRPr="009C2310" w:rsidR="00A95D72" w:rsidP="00A95D72" w:rsidRDefault="00A95D72" w14:paraId="5E4366C5" w14:textId="77777777">
      <w:pPr>
        <w:pStyle w:val="Vahedeta"/>
      </w:pPr>
    </w:p>
    <w:p w:rsidRPr="009C2310" w:rsidR="00A95D72" w:rsidP="00A95D72" w:rsidRDefault="00A95D72" w14:paraId="5ACA82FC" w14:textId="1DF8C556">
      <w:pPr>
        <w:pStyle w:val="Vahedeta"/>
      </w:pPr>
      <w:r w:rsidRPr="009C2310">
        <w:t>Siit järeldub, et mereliste ohtude</w:t>
      </w:r>
      <w:r w:rsidR="00AE01BD">
        <w:t xml:space="preserve"> komisjoni</w:t>
      </w:r>
      <w:r w:rsidRPr="009C2310">
        <w:t xml:space="preserve"> töörühma </w:t>
      </w:r>
      <w:proofErr w:type="spellStart"/>
      <w:r w:rsidRPr="009C2310">
        <w:t>operatsioonilise</w:t>
      </w:r>
      <w:proofErr w:type="spellEnd"/>
      <w:r w:rsidRPr="009C2310">
        <w:t xml:space="preserve"> tasandi ehk töörühma ülesanne oleks korraldada olukordade lahendamist praktilisel tasandil. Töörühma esindajad peaks olema oma valdkonna juhid või eksperdid, kellel on olukorra lahendamiseks õigus suunata enda esindatava riigiasutuse ressursse. Vastasel juhul ei saa töörühm kiirelt tegutseda ega olukordi lahendada. Olukorra (sündmuse) lahendamisel juhib konkreetse sündmuse lahendamise eest vastutav riigiasutus eelhoiatust ja teabevahetust teadmisvajadust omavate osalistega ning üldjuhul juhib ka olukorra lahendamist, kaasates teisi asutusi vajaduse järgi. Konkreetset sündmust asuvad tegelikkuses lahendama selle sündmuse lahendamise eest vastutav asutus ja kaasuvad asutused (kes on loetletud ka tegevusjuhendis).</w:t>
      </w:r>
    </w:p>
    <w:p w:rsidRPr="009C2310" w:rsidR="005B5C43" w:rsidP="00A95D72" w:rsidRDefault="005B5C43" w14:paraId="650C8F7B" w14:textId="77777777">
      <w:pPr>
        <w:pStyle w:val="Vahedeta"/>
      </w:pPr>
    </w:p>
    <w:p w:rsidRPr="009C2310" w:rsidR="00A95D72" w:rsidP="00A95D72" w:rsidRDefault="00A95D72" w14:paraId="49595C0A" w14:textId="4E9E02A1">
      <w:pPr>
        <w:pStyle w:val="Vahedeta"/>
      </w:pPr>
      <w:r w:rsidRPr="009C2310">
        <w:t xml:space="preserve">Kuigi </w:t>
      </w:r>
      <w:r w:rsidR="00AE01BD">
        <w:t>komisjonis</w:t>
      </w:r>
      <w:r w:rsidRPr="009C2310" w:rsidR="00AE01BD">
        <w:t xml:space="preserve"> </w:t>
      </w:r>
      <w:r w:rsidRPr="009C2310">
        <w:t>on suhteliselt palju asutusi, ei tule kõik need asutused kokku iga kord, kui on vaja mõnele sündmusele reageerida. Sündmustele reageerimiseks luuakse töö</w:t>
      </w:r>
      <w:r w:rsidRPr="009C2310" w:rsidR="00EC4902">
        <w:t>grupid</w:t>
      </w:r>
      <w:r w:rsidRPr="009C2310">
        <w:t xml:space="preserve"> ja nende arv ei ole piiratud. Olukorrad, millal </w:t>
      </w:r>
      <w:r w:rsidRPr="009C2310" w:rsidR="00AE01BD">
        <w:t>töö</w:t>
      </w:r>
      <w:r w:rsidR="00AE01BD">
        <w:t>grupp</w:t>
      </w:r>
      <w:r w:rsidRPr="009C2310" w:rsidR="00AE01BD">
        <w:t xml:space="preserve"> </w:t>
      </w:r>
      <w:r w:rsidRPr="009C2310">
        <w:t>tegutsema ja reageerima asub, on vähemalt järgmised:</w:t>
      </w:r>
    </w:p>
    <w:p w:rsidRPr="009C2310" w:rsidR="00A95D72" w:rsidP="00A95D72" w:rsidRDefault="00A95D72" w14:paraId="042CD908" w14:textId="31164022">
      <w:pPr>
        <w:pStyle w:val="Vahedeta"/>
      </w:pPr>
      <w:r w:rsidRPr="009C2310">
        <w:t>1)</w:t>
      </w:r>
      <w:r w:rsidRPr="009C2310" w:rsidR="00625D7B">
        <w:t> </w:t>
      </w:r>
      <w:r w:rsidRPr="009C2310">
        <w:t>merepiiri või piirirežiimi rikkumine;</w:t>
      </w:r>
    </w:p>
    <w:p w:rsidRPr="009C2310" w:rsidR="00A95D72" w:rsidP="00A95D72" w:rsidRDefault="00A95D72" w14:paraId="478EC2E0" w14:textId="5B6AE3A4">
      <w:pPr>
        <w:pStyle w:val="Vahedeta"/>
      </w:pPr>
      <w:r w:rsidRPr="009C2310">
        <w:t>2)</w:t>
      </w:r>
      <w:r w:rsidRPr="009C2310" w:rsidR="00625D7B">
        <w:t> </w:t>
      </w:r>
      <w:r w:rsidRPr="009C2310">
        <w:t>terrorism;</w:t>
      </w:r>
    </w:p>
    <w:p w:rsidRPr="009C2310" w:rsidR="00A95D72" w:rsidP="00A95D72" w:rsidRDefault="00A95D72" w14:paraId="4AD6E357" w14:textId="6D4D5F3A">
      <w:pPr>
        <w:pStyle w:val="Vahedeta"/>
      </w:pPr>
      <w:r w:rsidRPr="009C2310">
        <w:t>3)</w:t>
      </w:r>
      <w:r w:rsidRPr="009C2310" w:rsidR="00625D7B">
        <w:t> </w:t>
      </w:r>
      <w:r w:rsidRPr="009C2310">
        <w:t>organiseeritud kuritegevus;</w:t>
      </w:r>
    </w:p>
    <w:p w:rsidRPr="009C2310" w:rsidR="00A95D72" w:rsidP="00A95D72" w:rsidRDefault="00A95D72" w14:paraId="30DC63E3" w14:textId="2B677F7D">
      <w:pPr>
        <w:pStyle w:val="Vahedeta"/>
      </w:pPr>
      <w:r w:rsidRPr="009C2310">
        <w:t>4)</w:t>
      </w:r>
      <w:r w:rsidRPr="009C2310" w:rsidR="00625D7B">
        <w:t> </w:t>
      </w:r>
      <w:r w:rsidRPr="009C2310">
        <w:t>ebaseaduslik ränne või inimkaubandus;</w:t>
      </w:r>
    </w:p>
    <w:p w:rsidRPr="009C2310" w:rsidR="00A95D72" w:rsidP="00A95D72" w:rsidRDefault="00A95D72" w14:paraId="11F0C8CB" w14:textId="0B935065">
      <w:pPr>
        <w:pStyle w:val="Vahedeta"/>
      </w:pPr>
      <w:r w:rsidRPr="009C2310">
        <w:t>5)</w:t>
      </w:r>
      <w:r w:rsidRPr="009C2310" w:rsidR="00625D7B">
        <w:t> </w:t>
      </w:r>
      <w:r w:rsidRPr="009C2310">
        <w:t>salakaubavedu;</w:t>
      </w:r>
    </w:p>
    <w:p w:rsidRPr="009C2310" w:rsidR="00A95D72" w:rsidP="00A95D72" w:rsidRDefault="00A95D72" w14:paraId="5D53D89B" w14:textId="79E2FA08">
      <w:pPr>
        <w:pStyle w:val="Vahedeta"/>
      </w:pPr>
      <w:r w:rsidRPr="009C2310">
        <w:t>6)</w:t>
      </w:r>
      <w:r w:rsidRPr="009C2310" w:rsidR="00625D7B">
        <w:t> </w:t>
      </w:r>
      <w:r w:rsidRPr="009C2310">
        <w:t>ebaseaduslik relvavedu, sealhulgas massihävitusrelvade vedu;</w:t>
      </w:r>
    </w:p>
    <w:p w:rsidRPr="009C2310" w:rsidR="00A95D72" w:rsidP="00A95D72" w:rsidRDefault="00A95D72" w14:paraId="74A9895F" w14:textId="0C3F8923">
      <w:pPr>
        <w:pStyle w:val="Vahedeta"/>
      </w:pPr>
      <w:r w:rsidRPr="009C2310">
        <w:t>7)</w:t>
      </w:r>
      <w:r w:rsidRPr="009C2310" w:rsidR="00625D7B">
        <w:t> </w:t>
      </w:r>
      <w:r w:rsidRPr="009C2310">
        <w:t>ebaseaduslik kalapüük;</w:t>
      </w:r>
    </w:p>
    <w:p w:rsidRPr="009C2310" w:rsidR="00A95D72" w:rsidP="00A95D72" w:rsidRDefault="00A95D72" w14:paraId="27080443" w14:textId="314FF652">
      <w:pPr>
        <w:pStyle w:val="Vahedeta"/>
      </w:pPr>
      <w:r w:rsidRPr="009C2310">
        <w:t>8)</w:t>
      </w:r>
      <w:r w:rsidRPr="009C2310" w:rsidR="00625D7B">
        <w:t> </w:t>
      </w:r>
      <w:r w:rsidRPr="009C2310">
        <w:t>veealuse taristu kahjustamine;</w:t>
      </w:r>
    </w:p>
    <w:p w:rsidRPr="009C2310" w:rsidR="00A95D72" w:rsidP="00A95D72" w:rsidRDefault="00A95D72" w14:paraId="799856D4" w14:textId="605F6821">
      <w:pPr>
        <w:pStyle w:val="Vahedeta"/>
      </w:pPr>
      <w:r w:rsidRPr="009C2310">
        <w:t>9)</w:t>
      </w:r>
      <w:r w:rsidRPr="009C2310" w:rsidR="00625D7B">
        <w:t> </w:t>
      </w:r>
      <w:r w:rsidRPr="009C2310">
        <w:t>majandusvööndis Eesti Vabariigi suveräänsete õiguste rikkumine;</w:t>
      </w:r>
    </w:p>
    <w:p w:rsidRPr="009C2310" w:rsidR="00A95D72" w:rsidP="00A95D72" w:rsidRDefault="00A95D72" w14:paraId="6447F0B5" w14:textId="2102C464">
      <w:pPr>
        <w:pStyle w:val="Vahedeta"/>
      </w:pPr>
      <w:r w:rsidRPr="009C2310">
        <w:t>10)</w:t>
      </w:r>
      <w:r w:rsidRPr="009C2310" w:rsidR="00625D7B">
        <w:t> </w:t>
      </w:r>
      <w:r w:rsidRPr="009C2310">
        <w:t>veealuse mälestisega seotud nõuete rikkumine;</w:t>
      </w:r>
    </w:p>
    <w:p w:rsidRPr="009C2310" w:rsidR="00A95D72" w:rsidP="00A95D72" w:rsidRDefault="00A95D72" w14:paraId="559740D9" w14:textId="6E07DCDE">
      <w:pPr>
        <w:pStyle w:val="Vahedeta"/>
      </w:pPr>
      <w:r w:rsidRPr="009C2310">
        <w:t>11)</w:t>
      </w:r>
      <w:r w:rsidRPr="009C2310" w:rsidR="00625D7B">
        <w:t> </w:t>
      </w:r>
      <w:r w:rsidRPr="009C2310">
        <w:t>laeva, sadama või muu rajatise</w:t>
      </w:r>
      <w:r w:rsidRPr="009C2310" w:rsidR="00B87065">
        <w:t xml:space="preserve"> või seadmestiku ohtu seadmine</w:t>
      </w:r>
      <w:r w:rsidRPr="009C2310">
        <w:t>.</w:t>
      </w:r>
    </w:p>
    <w:p w:rsidRPr="009C2310" w:rsidR="00A95D72" w:rsidP="00A95D72" w:rsidRDefault="00A95D72" w14:paraId="269FA99D" w14:textId="77777777">
      <w:pPr>
        <w:pStyle w:val="Vahedeta"/>
      </w:pPr>
    </w:p>
    <w:p w:rsidRPr="009C2310" w:rsidR="00A95D72" w:rsidP="00A95D72" w:rsidRDefault="00A95D72" w14:paraId="563AAB46" w14:textId="72310F7D">
      <w:pPr>
        <w:pStyle w:val="Vahedeta"/>
      </w:pPr>
      <w:r w:rsidRPr="009C2310">
        <w:t xml:space="preserve">„Vähemalt“ tähendab, et tegemist ei ole lõpliku loeteluga, sest neid juhtumeid, millal võidakse vajada </w:t>
      </w:r>
      <w:proofErr w:type="spellStart"/>
      <w:r w:rsidRPr="009C2310">
        <w:t>asutustevahelist</w:t>
      </w:r>
      <w:proofErr w:type="spellEnd"/>
      <w:r w:rsidRPr="009C2310">
        <w:t xml:space="preserve"> koostööd ning millal on kasu omavahelisest teabevahetusest sündmuste toimumise ennetamiseks, on veel.</w:t>
      </w:r>
    </w:p>
    <w:p w:rsidRPr="009C2310" w:rsidR="00A95D72" w:rsidP="00A95D72" w:rsidRDefault="00A95D72" w14:paraId="23C981F6" w14:textId="77777777">
      <w:pPr>
        <w:pStyle w:val="Vahedeta"/>
      </w:pPr>
    </w:p>
    <w:p w:rsidRPr="009C2310" w:rsidR="00A95D72" w:rsidP="00A95D72" w:rsidRDefault="00A95D72" w14:paraId="048B7291" w14:textId="1ED7C291">
      <w:pPr>
        <w:pStyle w:val="Vahedeta"/>
      </w:pPr>
      <w:r w:rsidRPr="009C2310">
        <w:t>„</w:t>
      </w:r>
      <w:r w:rsidR="00AE01BD">
        <w:t>Töögrupp</w:t>
      </w:r>
      <w:r w:rsidRPr="009C2310" w:rsidR="00AE01BD">
        <w:t xml:space="preserve"> </w:t>
      </w:r>
      <w:r w:rsidRPr="009C2310" w:rsidR="005B5C43">
        <w:t>asub tegutsema</w:t>
      </w:r>
      <w:r w:rsidRPr="009C2310">
        <w:t>“ tähendab, et tegutsema hakkavad töörühma kõikide liikmete hulgast ainult need asutused, keda see konkreetne sündmus puudutab. Oluline on reageerimiskiirus, mistõttu ei jääda ootama poliitilisi suuniseid JKN-</w:t>
      </w:r>
      <w:proofErr w:type="spellStart"/>
      <w:r w:rsidRPr="009C2310">
        <w:t>ilt</w:t>
      </w:r>
      <w:proofErr w:type="spellEnd"/>
      <w:r w:rsidRPr="009C2310">
        <w:t>, ministeeriumilt või muult asutuselt ega ka taristu puhul omanike või valdajate abipalveid (v.a sadama akvatooriumis toimuva korral, kus seaduse järgi on selge vastutaja ja kus asutused ei saa üldjuhul tegutseda ilma omaniku või valdaja abipalveta).</w:t>
      </w:r>
      <w:r w:rsidRPr="009C2310" w:rsidR="00EC4902">
        <w:t xml:space="preserve"> Põhimõtteliselt teevad asutused oma igapäevast tööd ning poliitiliselt tasemelt küsitakse nõusolek üksnes juhul, kui seda näeb ette seadus.</w:t>
      </w:r>
      <w:r w:rsidRPr="009C2310">
        <w:t xml:space="preserve"> Muul ajal töötavad kõik asutused oma töörütmis ja on (oote)valmis sündmustele reageerima, sealhulgas neid ennetama, kui see on võimalik.</w:t>
      </w:r>
    </w:p>
    <w:p w:rsidRPr="009C2310" w:rsidR="00625D7B" w:rsidP="00625D7B" w:rsidRDefault="00625D7B" w14:paraId="084F1426" w14:textId="77777777">
      <w:pPr>
        <w:pStyle w:val="Vahedeta"/>
      </w:pPr>
    </w:p>
    <w:p w:rsidRPr="009C2310" w:rsidR="00625D7B" w:rsidP="00625D7B" w:rsidRDefault="00625D7B" w14:paraId="749A6A11" w14:textId="564FF39D">
      <w:pPr>
        <w:pStyle w:val="Vahedeta"/>
      </w:pPr>
      <w:r w:rsidRPr="009C2310">
        <w:t xml:space="preserve">Täiskoosseisus </w:t>
      </w:r>
      <w:r w:rsidR="00AE01BD">
        <w:t>komisjon</w:t>
      </w:r>
      <w:r w:rsidRPr="009C2310" w:rsidR="00AE01BD">
        <w:t xml:space="preserve"> </w:t>
      </w:r>
      <w:r w:rsidRPr="009C2310">
        <w:t>kohtub teabevahetuse eesmärgil vajaduse järgi, muu hulgas selleks, et leppida kokku aastaplaanid, arutada seaduse rakendamise käigus ilmnenud probleeme jms.</w:t>
      </w:r>
    </w:p>
    <w:p w:rsidRPr="009C2310" w:rsidR="00A95D72" w:rsidP="00A95D72" w:rsidRDefault="00A95D72" w14:paraId="74B6E0FD" w14:textId="77777777">
      <w:pPr>
        <w:pStyle w:val="Vahedeta"/>
      </w:pPr>
    </w:p>
    <w:p w:rsidRPr="009C2310" w:rsidR="00A95D72" w:rsidP="00A95D72" w:rsidRDefault="003E5778" w14:paraId="26E25295" w14:textId="04FE8D98">
      <w:pPr>
        <w:pStyle w:val="Vahedeta"/>
      </w:pPr>
      <w:r w:rsidRPr="003E5778">
        <w:t xml:space="preserve">Komisjoni juht on Kaitseväe juhataja või tema volitatud isik (nt mereväe ülem). </w:t>
      </w:r>
      <w:r w:rsidR="00AE01BD">
        <w:t>K</w:t>
      </w:r>
      <w:r w:rsidR="000E68F9">
        <w:t>omisjon</w:t>
      </w:r>
      <w:r w:rsidRPr="009C2310" w:rsidR="00AE01BD">
        <w:t xml:space="preserve"> </w:t>
      </w:r>
      <w:r w:rsidRPr="009C2310" w:rsidR="00676209">
        <w:t>kehtestab oma töökorra ning vastavalt vajadusele merelistele ohtudele reageerimiseks tegevuste kaupa tegevusjuhendid, milles muu hulgas määratakse reageerivad asutused.</w:t>
      </w:r>
    </w:p>
    <w:p w:rsidRPr="009C2310" w:rsidR="00A95D72" w:rsidP="00A95D72" w:rsidRDefault="00A95D72" w14:paraId="5386DD98" w14:textId="77777777">
      <w:pPr>
        <w:pStyle w:val="Vahedeta"/>
      </w:pPr>
    </w:p>
    <w:p w:rsidRPr="009C2310" w:rsidR="009D3E9D" w:rsidP="004E6092" w:rsidRDefault="00A01E0D" w14:paraId="53295443" w14:textId="263AFE1B">
      <w:pPr>
        <w:pStyle w:val="Vahedeta"/>
      </w:pPr>
      <w:r w:rsidRPr="009C2310">
        <w:t xml:space="preserve">Eelnõu </w:t>
      </w:r>
      <w:r w:rsidRPr="0059789F">
        <w:rPr>
          <w:b/>
          <w:bCs/>
        </w:rPr>
        <w:t>§ 1 punktiga </w:t>
      </w:r>
      <w:r w:rsidRPr="0059789F" w:rsidR="00CB6B5D">
        <w:rPr>
          <w:b/>
          <w:bCs/>
        </w:rPr>
        <w:t>4</w:t>
      </w:r>
      <w:r w:rsidRPr="009C2310" w:rsidR="00676209">
        <w:t xml:space="preserve"> </w:t>
      </w:r>
      <w:r w:rsidRPr="009C2310" w:rsidR="006B1A90">
        <w:t>lisatakse KKS-i 2. </w:t>
      </w:r>
      <w:r w:rsidRPr="009C2310">
        <w:t>peatükki uus § 22</w:t>
      </w:r>
      <w:r w:rsidRPr="009C2310">
        <w:rPr>
          <w:vertAlign w:val="superscript"/>
        </w:rPr>
        <w:t>4</w:t>
      </w:r>
      <w:r w:rsidRPr="009C2310">
        <w:t>, millega luuakse ja defineeritakse kaitselennunduse järelevalveteenistus kui institutsioon</w:t>
      </w:r>
      <w:r w:rsidRPr="009C2310" w:rsidR="00221D2D">
        <w:t xml:space="preserve"> (sarnaselt sõjaväepolitseiga)</w:t>
      </w:r>
      <w:r w:rsidRPr="009C2310">
        <w:t>.</w:t>
      </w:r>
      <w:r w:rsidRPr="009C2310" w:rsidR="00F36555">
        <w:t xml:space="preserve"> </w:t>
      </w:r>
      <w:r w:rsidRPr="009C2310" w:rsidR="005B5B97">
        <w:t>Tegemist on Kaitseväe sisemist t</w:t>
      </w:r>
      <w:r w:rsidRPr="009C2310" w:rsidR="009D3E9D">
        <w:t>öökorraldust puudutava sättega</w:t>
      </w:r>
      <w:r w:rsidRPr="009C2310" w:rsidR="00C477B1">
        <w:t xml:space="preserve">, millel puudub </w:t>
      </w:r>
      <w:r w:rsidRPr="009C2310" w:rsidR="00CE06EF">
        <w:t xml:space="preserve">otsene </w:t>
      </w:r>
      <w:r w:rsidRPr="009C2310" w:rsidR="00C477B1">
        <w:t>mõju</w:t>
      </w:r>
      <w:r w:rsidRPr="009C2310" w:rsidR="00CE06EF">
        <w:rPr>
          <w:rStyle w:val="Allmrkuseviide"/>
        </w:rPr>
        <w:footnoteReference w:id="12"/>
      </w:r>
      <w:r w:rsidRPr="009C2310" w:rsidR="00C477B1">
        <w:t xml:space="preserve"> väljapoole Kaitseväge</w:t>
      </w:r>
      <w:r w:rsidRPr="009C2310" w:rsidR="009D3E9D">
        <w:t>.</w:t>
      </w:r>
    </w:p>
    <w:p w:rsidRPr="009C2310" w:rsidR="009D3E9D" w:rsidP="004E6092" w:rsidRDefault="009D3E9D" w14:paraId="6DD2D6F2" w14:textId="77777777">
      <w:pPr>
        <w:pStyle w:val="Vahedeta"/>
      </w:pPr>
    </w:p>
    <w:p w:rsidRPr="009C2310" w:rsidR="000A6561" w:rsidP="004E6092" w:rsidRDefault="00F36555" w14:paraId="28CD6151" w14:textId="04261025">
      <w:pPr>
        <w:pStyle w:val="Vahedeta"/>
      </w:pPr>
      <w:r w:rsidRPr="009C2310">
        <w:t>K</w:t>
      </w:r>
      <w:r w:rsidRPr="009C2310" w:rsidR="000A6561">
        <w:t>aitseväes alustas 1. oktoobril 2020 tööd kaitselennunduse järelevalvega tegelev üksus. Selle ametlik nimetus on kaitselennunduse järelevalveteenistus (</w:t>
      </w:r>
      <w:r w:rsidR="001F3129">
        <w:t>edaspidi</w:t>
      </w:r>
      <w:r w:rsidRPr="009C2310" w:rsidR="000A6561">
        <w:t xml:space="preserve"> </w:t>
      </w:r>
      <w:r w:rsidRPr="004268BA" w:rsidR="000A6561">
        <w:rPr>
          <w:i/>
        </w:rPr>
        <w:t>KLJT</w:t>
      </w:r>
      <w:r w:rsidRPr="009C2310" w:rsidR="000A6561">
        <w:t>). Et selline üksus on Eestis olemas ja et see üksus on vastutav kaitselennunduse järelevalve eest, on kirjas</w:t>
      </w:r>
      <w:r w:rsidR="004B763D">
        <w:t xml:space="preserve"> Vabariigi</w:t>
      </w:r>
      <w:r w:rsidRPr="009C2310" w:rsidR="000A6561">
        <w:t xml:space="preserve"> Valitsuse </w:t>
      </w:r>
      <w:r w:rsidR="004B763D">
        <w:br/>
      </w:r>
      <w:r w:rsidRPr="009C2310" w:rsidR="000A6561">
        <w:t>21. juuni 2018. a määruse nr 45 „Kaitseväe põhimäärus“ § 18 lõike 3 punktis 4</w:t>
      </w:r>
      <w:r w:rsidRPr="009C2310" w:rsidR="007075CC">
        <w:t xml:space="preserve"> koostoimes</w:t>
      </w:r>
      <w:r w:rsidRPr="009C2310" w:rsidR="004E6092">
        <w:t xml:space="preserve"> Kaitseväe juhataja 25. jaanuari 2024. a käskkirja nr 154</w:t>
      </w:r>
      <w:r w:rsidRPr="009C2310" w:rsidR="007075CC">
        <w:t xml:space="preserve"> </w:t>
      </w:r>
      <w:r w:rsidRPr="009C2310" w:rsidR="004E6092">
        <w:t>„Õ</w:t>
      </w:r>
      <w:r w:rsidRPr="009C2310" w:rsidR="007075CC">
        <w:t>huväe põhimäärus</w:t>
      </w:r>
      <w:r w:rsidRPr="009C2310" w:rsidR="004E6092">
        <w:t>“</w:t>
      </w:r>
      <w:r w:rsidRPr="009C2310" w:rsidR="004E6092">
        <w:rPr>
          <w:rStyle w:val="Allmrkuseviide"/>
        </w:rPr>
        <w:footnoteReference w:id="13"/>
      </w:r>
      <w:r w:rsidRPr="009C2310" w:rsidR="004E6092">
        <w:t xml:space="preserve"> 6. peatükiga</w:t>
      </w:r>
      <w:r w:rsidRPr="009C2310" w:rsidR="000A6561">
        <w:t xml:space="preserve">, </w:t>
      </w:r>
      <w:r w:rsidRPr="009C2310" w:rsidR="00E47827">
        <w:t xml:space="preserve">samas </w:t>
      </w:r>
      <w:r w:rsidRPr="009C2310" w:rsidR="000A6561">
        <w:t xml:space="preserve">seaduse tasandil on </w:t>
      </w:r>
      <w:r w:rsidRPr="009C2310" w:rsidR="004E6092">
        <w:t xml:space="preserve">üksnes </w:t>
      </w:r>
      <w:r w:rsidRPr="009C2310" w:rsidR="000A6561">
        <w:t>sätestatud lennundusseaduse § 60</w:t>
      </w:r>
      <w:r w:rsidRPr="009C2310" w:rsidR="000A6561">
        <w:rPr>
          <w:vertAlign w:val="superscript"/>
        </w:rPr>
        <w:t>1</w:t>
      </w:r>
      <w:r w:rsidRPr="009C2310" w:rsidR="000A6561">
        <w:t xml:space="preserve"> lõik</w:t>
      </w:r>
      <w:r w:rsidRPr="009C2310" w:rsidR="00C45E09">
        <w:t>es 7, et Kaitsevägi teeb kaitselennunduse üle haldusjärelevalvet.</w:t>
      </w:r>
    </w:p>
    <w:p w:rsidRPr="009C2310" w:rsidR="000A6561" w:rsidP="001017FF" w:rsidRDefault="000A6561" w14:paraId="5A8CFA54" w14:textId="77777777">
      <w:pPr>
        <w:pStyle w:val="Vahedeta"/>
      </w:pPr>
    </w:p>
    <w:p w:rsidRPr="009C2310" w:rsidR="00D97967" w:rsidP="001017FF" w:rsidRDefault="000A6561" w14:paraId="525DF50E" w14:textId="28EF4C60">
      <w:pPr>
        <w:pStyle w:val="Vahedeta"/>
      </w:pPr>
      <w:r w:rsidRPr="009C2310">
        <w:t>2024. a kevadel NATO auditeeris</w:t>
      </w:r>
      <w:r w:rsidRPr="009C2310" w:rsidR="007015A5">
        <w:rPr>
          <w:rStyle w:val="Allmrkuseviide"/>
        </w:rPr>
        <w:footnoteReference w:id="14"/>
      </w:r>
      <w:r w:rsidRPr="009C2310">
        <w:t xml:space="preserve"> </w:t>
      </w:r>
      <w:r w:rsidRPr="009C2310" w:rsidR="004E6092">
        <w:t>KLJT-d</w:t>
      </w:r>
      <w:r w:rsidRPr="009C2310">
        <w:t xml:space="preserve"> ning ühe puudusena toodi välja, et </w:t>
      </w:r>
      <w:r w:rsidRPr="009C2310" w:rsidR="00A422B9">
        <w:t>Eestis ei ole seaduse tasemel kaitselennunduse järelevalvega tegelevat üksust kui institutsiooni reguleeritud.</w:t>
      </w:r>
      <w:r w:rsidRPr="009C2310" w:rsidR="005B5B97">
        <w:t xml:space="preserve"> Eelnõuga see puudus kõrvaldatakse, luues sarnaselt sõjaväepolitseiga kaitselennunduse järelevalveteenistuse kui institutsiooni. Praegu on sama nimi nii institutsioonil kui ka KLJT-l, kuid see ei pea nii olema. Juhul, kui Kaitseväes peaks tehtama otsus anda kaitselennunduse järelevalve tegemise ülesanne muule üksusele kui õhuväe koosseisus olev</w:t>
      </w:r>
      <w:r w:rsidRPr="009C2310" w:rsidR="00794BA6">
        <w:t>ale</w:t>
      </w:r>
      <w:r w:rsidRPr="009C2310" w:rsidR="005B5B97">
        <w:t xml:space="preserve"> KLJT</w:t>
      </w:r>
      <w:r w:rsidRPr="009C2310" w:rsidR="00794BA6">
        <w:t>-</w:t>
      </w:r>
      <w:proofErr w:type="spellStart"/>
      <w:r w:rsidRPr="009C2310" w:rsidR="00794BA6">
        <w:t>le</w:t>
      </w:r>
      <w:proofErr w:type="spellEnd"/>
      <w:r w:rsidRPr="009C2310" w:rsidR="00EE5A31">
        <w:t xml:space="preserve"> või arvata üksus õhuväe koosseisust välja mujale Kaitseväe sees</w:t>
      </w:r>
      <w:r w:rsidRPr="009C2310" w:rsidR="005B5B97">
        <w:t xml:space="preserve"> või soovitakse muuta KLJT nime, saab seda teha ilma, et oleks vaja muuta KKS-i. Muudatus on vaja teha sellisel juhul ainult Kaitseväe põhimääruses ja muudes sisemist töökorraldust puudutavates </w:t>
      </w:r>
      <w:r w:rsidRPr="009C2310" w:rsidR="00794BA6">
        <w:t>haldusaktides.</w:t>
      </w:r>
    </w:p>
    <w:p w:rsidRPr="009C2310" w:rsidR="00D97967" w:rsidP="00F36555" w:rsidRDefault="00D97967" w14:paraId="3A75BC32" w14:textId="10427E07">
      <w:pPr>
        <w:pStyle w:val="Vahedeta"/>
      </w:pPr>
    </w:p>
    <w:p w:rsidRPr="000A3229" w:rsidR="00735317" w:rsidP="00F36555" w:rsidRDefault="003441F0" w14:paraId="345F151A" w14:textId="2C9BEADC">
      <w:pPr>
        <w:pStyle w:val="Vahedeta"/>
      </w:pPr>
      <w:r w:rsidRPr="009C2310">
        <w:t>Eelnõukohase KKS-i § 22</w:t>
      </w:r>
      <w:r w:rsidRPr="009C2310">
        <w:rPr>
          <w:vertAlign w:val="superscript"/>
        </w:rPr>
        <w:t>4</w:t>
      </w:r>
      <w:r w:rsidRPr="009C2310">
        <w:t xml:space="preserve"> </w:t>
      </w:r>
      <w:r w:rsidRPr="000A3229">
        <w:t>lõike 1</w:t>
      </w:r>
      <w:r w:rsidRPr="009C2310">
        <w:t xml:space="preserve"> järgi on kaitselennunduse järelevalveteenistus täidesaatva riigivõimu institutsioon </w:t>
      </w:r>
      <w:r w:rsidRPr="000A3229">
        <w:t>Kaitseministeeriumi valitsemisalas ning selle põhiülesanne on teha järelevalvet kaitselennunduse</w:t>
      </w:r>
      <w:r w:rsidRPr="000A3229" w:rsidR="00EE586A">
        <w:rPr>
          <w:rStyle w:val="Allmrkuseviide"/>
        </w:rPr>
        <w:footnoteReference w:id="15"/>
      </w:r>
      <w:r w:rsidRPr="000A3229">
        <w:t xml:space="preserve"> üle.</w:t>
      </w:r>
      <w:r w:rsidRPr="000A3229" w:rsidR="004D0E96">
        <w:t xml:space="preserve"> Inglise keeles on järelevalveteenistuse nimetus </w:t>
      </w:r>
      <w:proofErr w:type="spellStart"/>
      <w:r w:rsidRPr="60DB3EA2">
        <w:rPr>
          <w:i/>
          <w:iCs/>
        </w:rPr>
        <w:t>Military</w:t>
      </w:r>
      <w:proofErr w:type="spellEnd"/>
      <w:r w:rsidRPr="60DB3EA2">
        <w:rPr>
          <w:i/>
          <w:iCs/>
        </w:rPr>
        <w:t xml:space="preserve"> Aviation </w:t>
      </w:r>
      <w:proofErr w:type="spellStart"/>
      <w:r w:rsidRPr="60DB3EA2">
        <w:rPr>
          <w:i/>
          <w:iCs/>
        </w:rPr>
        <w:t>Authority</w:t>
      </w:r>
      <w:proofErr w:type="spellEnd"/>
      <w:r w:rsidRPr="000A3229" w:rsidR="004D0E96">
        <w:t xml:space="preserve">, lühend </w:t>
      </w:r>
      <w:r w:rsidRPr="000A3229">
        <w:t>MAA</w:t>
      </w:r>
      <w:r w:rsidRPr="000A3229" w:rsidR="004D0E96">
        <w:rPr>
          <w:rStyle w:val="Allmrkuseviide"/>
        </w:rPr>
        <w:footnoteReference w:id="16"/>
      </w:r>
      <w:r w:rsidRPr="000A3229" w:rsidR="004D0E96">
        <w:t>.</w:t>
      </w:r>
      <w:r w:rsidRPr="000A3229" w:rsidR="00E9673F">
        <w:t xml:space="preserve"> </w:t>
      </w:r>
      <w:r w:rsidRPr="000A3229" w:rsidR="00735317">
        <w:t>Kaitseväe põhimäärusega sätestatakse, milline Kaitseväe struktuuriüksus vastutab kaitselennunduse järelevalve eest</w:t>
      </w:r>
      <w:r w:rsidRPr="000A3229" w:rsidR="0035283D">
        <w:t xml:space="preserve"> (lõige </w:t>
      </w:r>
      <w:r w:rsidRPr="000A3229" w:rsidR="005729AD">
        <w:t>4</w:t>
      </w:r>
      <w:r w:rsidRPr="000A3229" w:rsidR="0035283D">
        <w:t>)</w:t>
      </w:r>
      <w:r w:rsidRPr="000A3229" w:rsidR="00735317">
        <w:t>. Praegu on selleks Kaitseväe põhimääruse järgi õhuvägi ja selle üksus kaitselennunduse järelevalveteenistus.</w:t>
      </w:r>
      <w:r w:rsidRPr="000A3229" w:rsidR="00735317">
        <w:rPr>
          <w:rStyle w:val="Allmrkuseviide"/>
        </w:rPr>
        <w:footnoteReference w:id="17"/>
      </w:r>
    </w:p>
    <w:p w:rsidRPr="0030715E" w:rsidR="00735317" w:rsidP="00F36555" w:rsidRDefault="00735317" w14:paraId="41D663DB" w14:textId="67F896C1">
      <w:pPr>
        <w:pStyle w:val="Vahedeta"/>
      </w:pPr>
    </w:p>
    <w:p w:rsidRPr="00302A57" w:rsidR="00D97967" w:rsidP="00F36555" w:rsidRDefault="00E9673F" w14:paraId="61E99E5E" w14:textId="0AB823F2">
      <w:pPr>
        <w:pStyle w:val="Vahedeta"/>
      </w:pPr>
      <w:r w:rsidRPr="009B4B64">
        <w:t>Kaitselennunduse järelevalveteenistus on kaitselennunduse järelevalve teostamisel sõltumatu ning järelevalvele ei kohaldu käsuõigus (</w:t>
      </w:r>
      <w:r w:rsidRPr="000A3229">
        <w:t>lõige 2).</w:t>
      </w:r>
      <w:r w:rsidRPr="000A3229" w:rsidR="008C3CB8">
        <w:t xml:space="preserve"> </w:t>
      </w:r>
      <w:r w:rsidRPr="000A3229" w:rsidR="00A97B84">
        <w:t>K</w:t>
      </w:r>
      <w:r w:rsidRPr="000A3229" w:rsidR="008C3CB8">
        <w:t xml:space="preserve">äsuõigusega seonduv </w:t>
      </w:r>
      <w:r w:rsidRPr="000A3229" w:rsidR="00A97B84">
        <w:t xml:space="preserve">(sh mis on käsk) </w:t>
      </w:r>
      <w:r w:rsidRPr="000A3229" w:rsidR="008C3CB8">
        <w:t>on reguleeritud KKS-i §-des 27</w:t>
      </w:r>
      <w:r w:rsidRPr="0030715E" w:rsidR="008C3CB8">
        <w:rPr>
          <w:rFonts w:cs="Times New Roman"/>
        </w:rPr>
        <w:t xml:space="preserve">−35, mistõttu on kohasem sätestada tavapärasest käsuõigusest erinev regulatsioon </w:t>
      </w:r>
      <w:r w:rsidRPr="009B4B64" w:rsidR="00A97B84">
        <w:rPr>
          <w:rFonts w:cs="Times New Roman"/>
        </w:rPr>
        <w:t xml:space="preserve">samuti </w:t>
      </w:r>
      <w:r w:rsidRPr="00302A57" w:rsidR="008C3CB8">
        <w:rPr>
          <w:rFonts w:cs="Times New Roman"/>
        </w:rPr>
        <w:t>seaduse tasemel, mitte määrusega</w:t>
      </w:r>
      <w:r w:rsidRPr="000A3229" w:rsidR="008C3CB8">
        <w:rPr>
          <w:rStyle w:val="Allmrkuseviide"/>
        </w:rPr>
        <w:footnoteReference w:id="18"/>
      </w:r>
      <w:r w:rsidRPr="000A3229" w:rsidR="008C3CB8">
        <w:t>.</w:t>
      </w:r>
      <w:r w:rsidRPr="000A3229" w:rsidR="00A14F93">
        <w:t xml:space="preserve"> Käsuõiguse mittekohaldamisega tagatakse järelevalveteenistuse sõltumatus, sest näiteks </w:t>
      </w:r>
      <w:r w:rsidRPr="0030715E" w:rsidR="002B52FB">
        <w:t xml:space="preserve">ei </w:t>
      </w:r>
      <w:r w:rsidRPr="0030715E" w:rsidR="00A14F93">
        <w:t>õhuväe üle</w:t>
      </w:r>
      <w:r w:rsidRPr="009B4B64" w:rsidR="00A14F93">
        <w:t>m ega ka Kaitseväe juhataja saa anda käsku, et KLJT ei tohi teha järelevalvet mõne üksuse või õhusõiduki üle.</w:t>
      </w:r>
    </w:p>
    <w:p w:rsidRPr="00E94E2B" w:rsidR="00A14F93" w:rsidP="00F36555" w:rsidRDefault="00A14F93" w14:paraId="6D5E779F" w14:textId="75F03AB3">
      <w:pPr>
        <w:pStyle w:val="Vahedeta"/>
      </w:pPr>
    </w:p>
    <w:p w:rsidRPr="009C2310" w:rsidR="005729AD" w:rsidP="005729AD" w:rsidRDefault="00A14F93" w14:paraId="24B831BA" w14:textId="1FA627C3">
      <w:pPr>
        <w:pStyle w:val="Vahedeta"/>
      </w:pPr>
      <w:r w:rsidRPr="009C2310">
        <w:t>Kontrolli</w:t>
      </w:r>
      <w:r w:rsidR="000A3229">
        <w:t xml:space="preserve"> selle üle</w:t>
      </w:r>
      <w:r w:rsidRPr="009C2310">
        <w:t>, kui sõltumatu, tõhus ja erapooletu on KLJT oma ülesannete täitmisel, teeb Kaitseministeerium. Kaitseministeerium on ka see, kes lahendab järelevalve käigus tekkinud vaidlused, kui pooled ei jõua kokkuleppele.</w:t>
      </w:r>
      <w:r w:rsidRPr="009C2310">
        <w:rPr>
          <w:rStyle w:val="Allmrkuseviide"/>
        </w:rPr>
        <w:footnoteReference w:id="19"/>
      </w:r>
      <w:r w:rsidRPr="009C2310">
        <w:t xml:space="preserve"> </w:t>
      </w:r>
      <w:r w:rsidRPr="009C2310" w:rsidR="005729AD">
        <w:t>Praegu esitab KLJT Kaitseministeeriumile iga aasta 31. märtsiks järelevalvearuande eelmise kalendriaasta kohta</w:t>
      </w:r>
      <w:r w:rsidRPr="009C2310" w:rsidR="000C4A9B">
        <w:t xml:space="preserve"> vähemalt järgmise teabe:</w:t>
      </w:r>
      <w:r w:rsidRPr="009C2310" w:rsidR="00713094">
        <w:rPr>
          <w:rStyle w:val="Allmrkuseviide"/>
        </w:rPr>
        <w:footnoteReference w:id="20"/>
      </w:r>
    </w:p>
    <w:p w:rsidRPr="009C2310" w:rsidR="005729AD" w:rsidP="005729AD" w:rsidRDefault="005729AD" w14:paraId="4958825D" w14:textId="77777777">
      <w:pPr>
        <w:pStyle w:val="Vahedeta"/>
      </w:pPr>
      <w:r w:rsidRPr="009C2310">
        <w:t>1) kokkuvõte tehtud järelevalvemenetlustest, sealhulgas eelmisel kalendriaastal avastatud rikkumised ja tehtud ettekirjutused;</w:t>
      </w:r>
    </w:p>
    <w:p w:rsidRPr="009C2310" w:rsidR="005729AD" w:rsidP="005729AD" w:rsidRDefault="005729AD" w14:paraId="638E02CC" w14:textId="77777777">
      <w:pPr>
        <w:pStyle w:val="Vahedeta"/>
      </w:pPr>
      <w:r w:rsidRPr="009C2310">
        <w:t>2) kokkuvõte ettekirjutuste täitmisest üksuste poolt, kellele ettekirjutus tehti;</w:t>
      </w:r>
    </w:p>
    <w:p w:rsidRPr="009C2310" w:rsidR="005729AD" w:rsidP="005729AD" w:rsidRDefault="005729AD" w14:paraId="5A0E4438" w14:textId="77777777">
      <w:pPr>
        <w:pStyle w:val="Vahedeta"/>
      </w:pPr>
      <w:r w:rsidRPr="009C2310">
        <w:t>3) eelmise ja uue ehk jooksva kalendriaasta järelevalve prioriteedid.</w:t>
      </w:r>
    </w:p>
    <w:p w:rsidRPr="009C2310" w:rsidR="005729AD" w:rsidRDefault="005729AD" w14:paraId="71C8CD6C" w14:textId="77777777">
      <w:pPr>
        <w:pStyle w:val="Vahedeta"/>
      </w:pPr>
    </w:p>
    <w:p w:rsidRPr="009C2310" w:rsidR="004C58AA" w:rsidP="00735317" w:rsidRDefault="004C58AA" w14:paraId="7670A7E5" w14:textId="2C9E5B93">
      <w:pPr>
        <w:pStyle w:val="Vahedeta"/>
      </w:pPr>
      <w:r w:rsidRPr="009C2310">
        <w:t>Lisaks akrediteerib KLJT-d NATO. Esimese akrediteering saadi 2024. aastal ning järgmine audit on nelja aasta pärast, et uuendada (pikendada) akrediteeringut.</w:t>
      </w:r>
    </w:p>
    <w:p w:rsidRPr="009C2310" w:rsidR="00CC2DA3" w:rsidP="00F36555" w:rsidRDefault="00CC2DA3" w14:paraId="6E9D6ED2" w14:textId="435B7A8F">
      <w:pPr>
        <w:pStyle w:val="Vahedeta"/>
      </w:pPr>
    </w:p>
    <w:p w:rsidRPr="009C2310" w:rsidR="00BA55EB" w:rsidP="00BA55EB" w:rsidRDefault="00BA55EB" w14:paraId="7D5DCF8E" w14:textId="3630355D">
      <w:pPr>
        <w:pStyle w:val="Vahedeta"/>
      </w:pPr>
      <w:r w:rsidRPr="009C2310">
        <w:t>KLJT-l on õigus teha järelevalvet kogu kaitselennunduse üle, see tähendab peale Kaitseväe ka Kaitseliidu, Välisluureameti, Riigi Kaitseinvesteeringute Keskuse (RKIK)</w:t>
      </w:r>
      <w:r w:rsidRPr="009C2310" w:rsidR="00157858">
        <w:t xml:space="preserve">, Kaitseressursside Ameti </w:t>
      </w:r>
      <w:r w:rsidRPr="009C2310">
        <w:t>ja Kaitseministeeriumi üle, kui nende valduses on õhusõidukeid, kaitselennunduse rajatisi vms, samuti kõikide Eestis viibivate ja asuvate välisriikide relvajõudude õhusõidukite ja kaitselennundusega tegelevate isikute üle, kui rahvusvaheliste kokkulepetega ei ole kokku lepitud teisiti.</w:t>
      </w:r>
    </w:p>
    <w:p w:rsidRPr="009C2310" w:rsidR="00847AE4" w:rsidP="00F36555" w:rsidRDefault="00847AE4" w14:paraId="52F7B5E9" w14:textId="77777777">
      <w:pPr>
        <w:pStyle w:val="Vahedeta"/>
      </w:pPr>
    </w:p>
    <w:p w:rsidRPr="009C2310" w:rsidR="00A5442C" w:rsidP="000120CC" w:rsidRDefault="00916830" w14:paraId="77BC78B4" w14:textId="6DCB1745">
      <w:pPr>
        <w:pStyle w:val="Vahedeta"/>
      </w:pPr>
      <w:r w:rsidRPr="009C2310">
        <w:t>Kaitselennunduse järelevalveteenistus</w:t>
      </w:r>
      <w:r w:rsidRPr="009C2310" w:rsidR="00847AE4">
        <w:t xml:space="preserve">e (kui institutsiooni) põhiülesanne jaguneb kaheks: järelevalve kui tehniline ülevaatus ja kontroll ning kaitselennunduses osalevate isikute pädevuse (teadmiste ja oskuste) kontrollimine. </w:t>
      </w:r>
      <w:r w:rsidRPr="009C2310" w:rsidR="00713094">
        <w:t xml:space="preserve">KLJT-l on õigus kehtestada nõudeid kaitselennunduse lennundusohutuse tagamiseks, kui seadusega ei ole kehtestatud teisiti </w:t>
      </w:r>
      <w:r w:rsidRPr="000A3229" w:rsidR="00713094">
        <w:t>(lõige 3).</w:t>
      </w:r>
      <w:r w:rsidRPr="009C2310" w:rsidR="00713094">
        <w:t xml:space="preserve"> </w:t>
      </w:r>
      <w:r w:rsidRPr="009C2310" w:rsidR="000715B5">
        <w:t>Selle</w:t>
      </w:r>
      <w:r w:rsidRPr="009C2310" w:rsidR="00713094">
        <w:t xml:space="preserve"> hulka kuulub</w:t>
      </w:r>
      <w:r w:rsidRPr="009C2310" w:rsidR="000715B5">
        <w:t xml:space="preserve"> muu hulgas õigus järelevalve ühe osana anda asjakohaseid lube ja sertifikaate ning tunnustada teiste asutuste ja organisatsioonide välja antud lube ja sertifikaate.</w:t>
      </w:r>
      <w:r w:rsidRPr="009C2310" w:rsidR="006D5E29">
        <w:t xml:space="preserve"> </w:t>
      </w:r>
      <w:r w:rsidRPr="009C2310" w:rsidR="00713094">
        <w:t xml:space="preserve">Võrdluseks, et paljudes riikides on seaduse või haldusaktiga antud õigus </w:t>
      </w:r>
      <w:proofErr w:type="spellStart"/>
      <w:r w:rsidRPr="009C2310" w:rsidR="00713094">
        <w:t>MAA-le</w:t>
      </w:r>
      <w:proofErr w:type="spellEnd"/>
      <w:r w:rsidRPr="009C2310" w:rsidR="00713094">
        <w:t xml:space="preserve"> kehtestada eelkõige lennuohutuse tagamise eesmärgil kaitselennunduse nõuded nii õhusõidukitele, rajatistele, seadmetele, organisatsioonidele kui ka isikutele. Näiteks Soome lennundusseaduse §-d 6 ja 7 jagavad lennu(</w:t>
      </w:r>
      <w:proofErr w:type="spellStart"/>
      <w:r w:rsidRPr="009C2310" w:rsidR="00713094">
        <w:t>ndus</w:t>
      </w:r>
      <w:proofErr w:type="spellEnd"/>
      <w:r w:rsidRPr="009C2310" w:rsidR="00713094">
        <w:t>)ohutuse eest vastutuse ja nõuete kehtestamise õiguse õhuväe ja Soome MAA vahel. Saksamaal on see õigus samuti jagatud õhuväe ja MAA vahel. Mõlemas riigis seaduse tasemel kaitselennundusele nõudeid ei ole kehtestatud, vaid need on kehtestatud peamiselt asutusesiseste haldusaktidega.</w:t>
      </w:r>
    </w:p>
    <w:p w:rsidR="004B763D" w:rsidP="000120CC" w:rsidRDefault="004B763D" w14:paraId="710DDBAC" w14:textId="77777777">
      <w:pPr>
        <w:pStyle w:val="Vahedeta"/>
      </w:pPr>
    </w:p>
    <w:p w:rsidRPr="009C2310" w:rsidR="000120CC" w:rsidP="000120CC" w:rsidRDefault="000120CC" w14:paraId="0669336E" w14:textId="6ABD08F7">
      <w:pPr>
        <w:pStyle w:val="Vahedeta"/>
      </w:pPr>
      <w:r w:rsidRPr="009C2310">
        <w:t xml:space="preserve">Meetmed, mida </w:t>
      </w:r>
      <w:r w:rsidRPr="009C2310" w:rsidR="001954A1">
        <w:t>KLJT</w:t>
      </w:r>
      <w:r w:rsidRPr="009C2310">
        <w:t xml:space="preserve"> </w:t>
      </w:r>
      <w:r w:rsidRPr="009C2310" w:rsidR="00E20610">
        <w:t>(haldus)</w:t>
      </w:r>
      <w:r w:rsidRPr="009C2310">
        <w:t>järelevalve käigus kohaldada saab, on sätestatud Vabariigi Valitsuse seaduses.</w:t>
      </w:r>
      <w:r w:rsidRPr="009C2310">
        <w:rPr>
          <w:rStyle w:val="Allmrkuseviide"/>
        </w:rPr>
        <w:footnoteReference w:id="21"/>
      </w:r>
      <w:r w:rsidRPr="009C2310" w:rsidR="006435C0">
        <w:t xml:space="preserve"> Praegu on peamine kaitselennunduse regulatsioon sätestatud kaitseministri 18. oktoobri 2019. a määruse</w:t>
      </w:r>
      <w:r w:rsidRPr="009C2310" w:rsidR="00491ED1">
        <w:t>s</w:t>
      </w:r>
      <w:r w:rsidRPr="009C2310" w:rsidR="006435C0">
        <w:t xml:space="preserve"> nr 20 „Kaitselennundusmäärustik“.</w:t>
      </w:r>
    </w:p>
    <w:p w:rsidRPr="009C2310" w:rsidR="005357E0" w:rsidP="000120CC" w:rsidRDefault="005357E0" w14:paraId="4412AA71" w14:textId="752DAE52">
      <w:pPr>
        <w:pStyle w:val="Vahedeta"/>
      </w:pPr>
    </w:p>
    <w:p w:rsidRPr="009C2310" w:rsidR="005357E0" w:rsidP="000120CC" w:rsidRDefault="005357E0" w14:paraId="74857BF1" w14:textId="20879C2B">
      <w:pPr>
        <w:pStyle w:val="Vahedeta"/>
      </w:pPr>
      <w:r w:rsidRPr="009C2310">
        <w:t>Kokkuvõtvalt, kaitselennunduse järelevalveteenistus on sarnane institutsioon nagu sõjaväepolitsei. Selle ülesandeid võib täita Kaitseväe juhataja määratud üksus, mille nimetuses ei pruugi üldse olla nimetus</w:t>
      </w:r>
      <w:r w:rsidRPr="009C2310" w:rsidR="00E7629E">
        <w:t>t</w:t>
      </w:r>
      <w:r w:rsidRPr="009C2310">
        <w:t xml:space="preserve"> kaitselennunduse järelevalveteenistus, kuid selle üksuse põhiülesanne on siiski teha järelevalvet kaitselennunduse üle</w:t>
      </w:r>
      <w:r w:rsidRPr="009C2310" w:rsidR="001C5ADF">
        <w:t>, samuti ei pruugi see olla õhuväe koosseisus (nagu praegu)</w:t>
      </w:r>
      <w:r w:rsidRPr="009C2310">
        <w:t xml:space="preserve">. Kuna selle üksuse tegevusest on mõjutatud kogu kaitselennundus, sealhulgas evib mõju NATO liikmesriikide õhusõidukite ja isikute üle, siis on oluline, et see üksus on sarnaselt sõjaväepolitseiga kui institutsioon Kaitseväe struktuuris olemas, mida </w:t>
      </w:r>
      <w:r w:rsidRPr="009C2310" w:rsidR="00757DA3">
        <w:t xml:space="preserve">ja mille pädevust </w:t>
      </w:r>
      <w:r w:rsidRPr="009C2310" w:rsidR="007620DE">
        <w:t xml:space="preserve">NATO liikmesriigid </w:t>
      </w:r>
      <w:r w:rsidRPr="009C2310">
        <w:t>ja NATO tunnustavad.</w:t>
      </w:r>
    </w:p>
    <w:p w:rsidRPr="009C2310" w:rsidR="00D97967" w:rsidP="0055167C" w:rsidRDefault="00D97967" w14:paraId="46C12AF2" w14:textId="6994DA42">
      <w:pPr>
        <w:pStyle w:val="Vahedeta"/>
      </w:pPr>
    </w:p>
    <w:p w:rsidRPr="006F1BAD" w:rsidR="00F95C4E" w:rsidP="0055167C" w:rsidRDefault="00CB6B5D" w14:paraId="7462201A" w14:textId="30C6DAD6">
      <w:pPr>
        <w:pStyle w:val="Vahedeta"/>
      </w:pPr>
      <w:r w:rsidRPr="009C2310">
        <w:t xml:space="preserve">Eelnõu </w:t>
      </w:r>
      <w:r w:rsidRPr="009C2310">
        <w:rPr>
          <w:b/>
        </w:rPr>
        <w:t xml:space="preserve">§ 1 punktiga 5 </w:t>
      </w:r>
      <w:r w:rsidRPr="006F1BAD" w:rsidR="006F1BAD">
        <w:t xml:space="preserve">täpsustatakse, millal võib Kaitsevägi </w:t>
      </w:r>
      <w:r w:rsidR="006F1BAD">
        <w:t xml:space="preserve">kohaldada vahetut sundi – </w:t>
      </w:r>
      <w:r w:rsidRPr="006F1BAD" w:rsidR="006F1BAD">
        <w:t xml:space="preserve">Kaitseväe julgeolekualal, selle vahetus läheduses või Kaitseväe laeva ohutusalal ohu väljaselgitamiseks või tõrjumiseks või Kaitseväe julgeolekualal asuva vara või isikute vastu suunatud ründe lõpetamiseks või </w:t>
      </w:r>
      <w:r w:rsidR="006F1BAD">
        <w:t>KKS-i</w:t>
      </w:r>
      <w:r w:rsidRPr="006F1BAD" w:rsidR="006F1BAD">
        <w:t xml:space="preserve"> §-des 54</w:t>
      </w:r>
      <w:r w:rsidRPr="006F1BAD" w:rsidR="006F1BAD">
        <w:rPr>
          <w:vertAlign w:val="superscript"/>
        </w:rPr>
        <w:t>3</w:t>
      </w:r>
      <w:r w:rsidRPr="006F1BAD" w:rsidR="006F1BAD">
        <w:t>–55 sätestatud meetmete tagamisel</w:t>
      </w:r>
      <w:r w:rsidR="006F1BAD">
        <w:t>.</w:t>
      </w:r>
      <w:r w:rsidR="00555712">
        <w:t xml:space="preserve"> (vt selgitusi lk 12–22).</w:t>
      </w:r>
    </w:p>
    <w:p w:rsidRPr="006F1BAD" w:rsidR="00F95C4E" w:rsidP="0055167C" w:rsidRDefault="00F95C4E" w14:paraId="1D4D90E6" w14:textId="77777777">
      <w:pPr>
        <w:pStyle w:val="Vahedeta"/>
      </w:pPr>
    </w:p>
    <w:p w:rsidR="00CB6B5D" w:rsidP="0055167C" w:rsidRDefault="00F95C4E" w14:paraId="050DE75E" w14:textId="4E3BF94D">
      <w:pPr>
        <w:pStyle w:val="Vahedeta"/>
      </w:pPr>
      <w:r w:rsidRPr="00F95C4E">
        <w:t xml:space="preserve">Eelnõu </w:t>
      </w:r>
      <w:r w:rsidRPr="00F95C4E">
        <w:rPr>
          <w:b/>
        </w:rPr>
        <w:t xml:space="preserve">§ 1 punktiga </w:t>
      </w:r>
      <w:r>
        <w:rPr>
          <w:b/>
        </w:rPr>
        <w:t>6</w:t>
      </w:r>
      <w:r w:rsidRPr="00F95C4E">
        <w:rPr>
          <w:b/>
        </w:rPr>
        <w:t xml:space="preserve"> </w:t>
      </w:r>
      <w:r w:rsidRPr="009C2310" w:rsidR="00CB6B5D">
        <w:t xml:space="preserve">täpsustatakse Kaitseväe pädevuse ulatust seoses Eesti merealal veesõidukist või muust ujuvvahendist lähtuva elutähtsa teenuse toimepidevust tagavat taristut, samuti riigikaitseobjekti, sadamat või muud rajatist või seadmestikku ähvardava ohu ennetamise, väljaselgitamise ja tõrjumise või korrarikkumise kõrvaldamisega. Sättesse lisatakse täpsustus, et </w:t>
      </w:r>
      <w:proofErr w:type="spellStart"/>
      <w:r w:rsidRPr="009C2310" w:rsidR="00CB6B5D">
        <w:t>korrakaitselisi</w:t>
      </w:r>
      <w:proofErr w:type="spellEnd"/>
      <w:r w:rsidRPr="009C2310" w:rsidR="00CB6B5D">
        <w:t xml:space="preserve"> meetmeid võib rakendada ulatuses, mis ei ole reguleeritud </w:t>
      </w:r>
      <w:proofErr w:type="spellStart"/>
      <w:r w:rsidR="005348C2">
        <w:t>RiPS-iga</w:t>
      </w:r>
      <w:proofErr w:type="spellEnd"/>
      <w:r w:rsidRPr="009C2310" w:rsidR="000B151A">
        <w:t xml:space="preserve">. Täpsustust on vaja, et kõrvaldada kahes seaduses olev kattuvus riikliku järelevalve tegemisel. </w:t>
      </w:r>
      <w:proofErr w:type="spellStart"/>
      <w:r w:rsidRPr="009C2310" w:rsidR="000B151A">
        <w:t>RiPS</w:t>
      </w:r>
      <w:r w:rsidR="005348C2">
        <w:t>-</w:t>
      </w:r>
      <w:r w:rsidRPr="009C2310" w:rsidR="000B151A">
        <w:t>i</w:t>
      </w:r>
      <w:proofErr w:type="spellEnd"/>
      <w:r w:rsidRPr="009C2310" w:rsidR="000B151A">
        <w:t xml:space="preserve"> järgi valvab ja kaitseb Kaitsevägi Eesti riigipiiri merel</w:t>
      </w:r>
      <w:r w:rsidRPr="009C2310" w:rsidR="00CB6B5D">
        <w:t>,</w:t>
      </w:r>
      <w:r w:rsidRPr="009C2310" w:rsidR="000B151A">
        <w:t xml:space="preserve"> mis peamiselt väljendub piirirežiimi tagamises ja majandusvööndis majandusvööndi õigusrežiimi tagamises. Piirirežiimi tagamise üks osa on ka Eesti territoriaalmerest rahumeelse läbisõidu jälgimine</w:t>
      </w:r>
      <w:r w:rsidR="004B763D">
        <w:t xml:space="preserve"> ja tuvastamine,</w:t>
      </w:r>
      <w:r w:rsidRPr="009C2310" w:rsidR="000B151A">
        <w:t xml:space="preserve"> kas see vastab kõikidele </w:t>
      </w:r>
      <w:r w:rsidR="004B763D">
        <w:br/>
      </w:r>
      <w:r w:rsidRPr="009C2310" w:rsidR="000B151A">
        <w:t>UNCLOS</w:t>
      </w:r>
      <w:r w:rsidR="005348C2">
        <w:t>-</w:t>
      </w:r>
      <w:r w:rsidRPr="009C2310" w:rsidR="000B151A">
        <w:t xml:space="preserve">i ja </w:t>
      </w:r>
      <w:proofErr w:type="spellStart"/>
      <w:r w:rsidRPr="009C2310" w:rsidR="000B151A">
        <w:t>RiPS</w:t>
      </w:r>
      <w:r w:rsidR="005348C2">
        <w:t>-</w:t>
      </w:r>
      <w:r w:rsidRPr="009C2310" w:rsidR="000B151A">
        <w:t>iga</w:t>
      </w:r>
      <w:proofErr w:type="spellEnd"/>
      <w:r w:rsidRPr="009C2310" w:rsidR="000B151A">
        <w:t xml:space="preserve"> sätestatud nõuetele. Mitmed tegevused, mis selle hulka kuuluvad on samad tegevused, mida loetaks</w:t>
      </w:r>
      <w:r w:rsidRPr="009C2310" w:rsidR="00C246B8">
        <w:t xml:space="preserve"> veesõidukist või muust ujuvvahendist lähtuva</w:t>
      </w:r>
      <w:r w:rsidRPr="009C2310" w:rsidR="00811355">
        <w:t>ks</w:t>
      </w:r>
      <w:r w:rsidRPr="009C2310" w:rsidR="00C246B8">
        <w:t xml:space="preserve"> ohuks Eesti merealal elutähtsa teenuse toimepidevust tagavale taristule, riigikaitseobjektile, sadamale või muule rajatisele või seadmestikule. Kaitseväe patrull-laevadele ja riikliku järelevalve tegemise õigust omava</w:t>
      </w:r>
      <w:r w:rsidRPr="009C2310" w:rsidR="00811355">
        <w:t>te</w:t>
      </w:r>
      <w:r w:rsidRPr="009C2310" w:rsidR="00C246B8">
        <w:t>le kaitseväelas</w:t>
      </w:r>
      <w:r w:rsidRPr="009C2310" w:rsidR="00811355">
        <w:t>t</w:t>
      </w:r>
      <w:r w:rsidRPr="009C2310" w:rsidR="00C246B8">
        <w:t xml:space="preserve">ele peab olema üheselt selge, millise seaduse alusel nad tegutsevad – kas </w:t>
      </w:r>
      <w:proofErr w:type="spellStart"/>
      <w:r w:rsidRPr="009C2310" w:rsidR="00C246B8">
        <w:t>RiPS</w:t>
      </w:r>
      <w:r w:rsidR="005348C2">
        <w:t>-</w:t>
      </w:r>
      <w:r w:rsidRPr="009C2310" w:rsidR="00C246B8">
        <w:t>i</w:t>
      </w:r>
      <w:proofErr w:type="spellEnd"/>
      <w:r w:rsidRPr="009C2310" w:rsidR="00C246B8">
        <w:t xml:space="preserve"> või KKS</w:t>
      </w:r>
      <w:r w:rsidR="005348C2">
        <w:t>-</w:t>
      </w:r>
      <w:r w:rsidRPr="009C2310" w:rsidR="00C246B8">
        <w:t>i järgi.</w:t>
      </w:r>
      <w:r w:rsidRPr="009C2310" w:rsidR="00811355">
        <w:t xml:space="preserve"> Kuna </w:t>
      </w:r>
      <w:proofErr w:type="spellStart"/>
      <w:r w:rsidRPr="009C2310" w:rsidR="00811355">
        <w:t>RiPS</w:t>
      </w:r>
      <w:proofErr w:type="spellEnd"/>
      <w:r w:rsidRPr="009C2310" w:rsidR="00811355">
        <w:t xml:space="preserve"> koondab juba kõiki merel piirirežiimi tagamiseks vajalikke õigusi ja nõudeid, on mõistlik KKS</w:t>
      </w:r>
      <w:r w:rsidR="005348C2">
        <w:t>-</w:t>
      </w:r>
      <w:proofErr w:type="spellStart"/>
      <w:r w:rsidRPr="009C2310" w:rsidR="00811355">
        <w:t>is</w:t>
      </w:r>
      <w:proofErr w:type="spellEnd"/>
      <w:r w:rsidRPr="009C2310" w:rsidR="00811355">
        <w:t xml:space="preserve"> kui </w:t>
      </w:r>
      <w:proofErr w:type="spellStart"/>
      <w:r w:rsidRPr="009C2310" w:rsidR="00811355">
        <w:t>RiPS</w:t>
      </w:r>
      <w:r w:rsidR="005348C2">
        <w:t>-</w:t>
      </w:r>
      <w:r w:rsidRPr="009C2310" w:rsidR="00811355">
        <w:t>i</w:t>
      </w:r>
      <w:proofErr w:type="spellEnd"/>
      <w:r w:rsidRPr="009C2310" w:rsidR="00811355">
        <w:t xml:space="preserve"> suhtes eriseaduses täpsustada, mis ulatuses KKS</w:t>
      </w:r>
      <w:r w:rsidR="005348C2">
        <w:t>-</w:t>
      </w:r>
      <w:r w:rsidRPr="009C2310" w:rsidR="00811355">
        <w:t>i kohaldatakse riikliku järelevalve tegemiseks</w:t>
      </w:r>
      <w:r w:rsidRPr="009C2310" w:rsidR="00F66BFB">
        <w:t xml:space="preserve"> merel veesõidukist või muust ujuvvahendist lähtuva ohu ennetamisel, </w:t>
      </w:r>
      <w:r w:rsidRPr="009C2310" w:rsidR="00F66BFB">
        <w:lastRenderedPageBreak/>
        <w:t>väljaselgitamisel ja tõrjumisel Eesti merealal elutähtsa teenuse toimepidevust tagava taristu, riigikaitseobjekti, sadama või muu rajatise või seadmestiku suhtes</w:t>
      </w:r>
      <w:r w:rsidRPr="009C2310" w:rsidR="00811355">
        <w:t>.</w:t>
      </w:r>
      <w:r w:rsidRPr="009C2310" w:rsidR="00E323B9">
        <w:t xml:space="preserve"> Kaitsevägi (merevägi) koostab selleks muu hulgas asjakohased tegevusjuhendid patrull-laevadele.</w:t>
      </w:r>
      <w:r w:rsidRPr="009C2310" w:rsidR="00811355">
        <w:t xml:space="preserve"> </w:t>
      </w:r>
    </w:p>
    <w:p w:rsidR="00F95C4E" w:rsidP="0055167C" w:rsidRDefault="00F95C4E" w14:paraId="6DD7D5AA" w14:textId="0349C16F">
      <w:pPr>
        <w:pStyle w:val="Vahedeta"/>
      </w:pPr>
    </w:p>
    <w:p w:rsidRPr="00F95C4E" w:rsidR="00F95C4E" w:rsidP="00F95C4E" w:rsidRDefault="00F95C4E" w14:paraId="6A7EAD0E" w14:textId="26E1DB64">
      <w:pPr>
        <w:pStyle w:val="Vahedeta"/>
      </w:pPr>
      <w:r w:rsidRPr="00F95C4E">
        <w:t xml:space="preserve">Eelnõu </w:t>
      </w:r>
      <w:r w:rsidRPr="007C3B16">
        <w:rPr>
          <w:b/>
        </w:rPr>
        <w:t>§ 1 punktis 7</w:t>
      </w:r>
      <w:r w:rsidRPr="00F95C4E">
        <w:t xml:space="preserve"> täpsustatakse, et Kaitsevägi kohaldab vahetut sundi </w:t>
      </w:r>
      <w:proofErr w:type="spellStart"/>
      <w:r w:rsidR="00555712">
        <w:t>KorS-is</w:t>
      </w:r>
      <w:proofErr w:type="spellEnd"/>
      <w:r w:rsidRPr="00F95C4E">
        <w:t xml:space="preserve"> sätestatud alusel ja korras ent arvestades </w:t>
      </w:r>
      <w:r w:rsidR="00555712">
        <w:t>KKS-i</w:t>
      </w:r>
      <w:r w:rsidRPr="00F95C4E">
        <w:t xml:space="preserve"> erisusi</w:t>
      </w:r>
      <w:r>
        <w:t>.</w:t>
      </w:r>
      <w:r w:rsidR="00555712">
        <w:t xml:space="preserve"> Kaitseväele on käesoleva seaduse alusel kehtestatud erinormid, seetõttu on oluline täpsustada, et täies ulatuses ei ole</w:t>
      </w:r>
      <w:r w:rsidR="00B8216C">
        <w:t xml:space="preserve"> võimalik</w:t>
      </w:r>
      <w:r w:rsidR="00555712">
        <w:t xml:space="preserve"> Kaitseväel </w:t>
      </w:r>
      <w:proofErr w:type="spellStart"/>
      <w:r w:rsidR="00555712">
        <w:t>KorSi</w:t>
      </w:r>
      <w:proofErr w:type="spellEnd"/>
      <w:r w:rsidR="00555712">
        <w:t xml:space="preserve"> kohaldada.</w:t>
      </w:r>
    </w:p>
    <w:p w:rsidRPr="009C2310" w:rsidR="0005721C" w:rsidP="0055167C" w:rsidRDefault="0005721C" w14:paraId="5F66C668" w14:textId="2DD71A9B">
      <w:pPr>
        <w:pStyle w:val="Vahedeta"/>
      </w:pPr>
    </w:p>
    <w:p w:rsidRPr="009C2310" w:rsidR="00BF10BB" w:rsidP="001017FF" w:rsidRDefault="00683BEB" w14:paraId="3B7E9237" w14:textId="41AA4F5D">
      <w:pPr>
        <w:pStyle w:val="Vahedeta"/>
      </w:pPr>
      <w:r w:rsidRPr="009C2310">
        <w:t xml:space="preserve">Eelnõu </w:t>
      </w:r>
      <w:r w:rsidRPr="009C2310">
        <w:rPr>
          <w:b/>
        </w:rPr>
        <w:t xml:space="preserve">§ 1 </w:t>
      </w:r>
      <w:r w:rsidRPr="009C2310" w:rsidR="003426C8">
        <w:rPr>
          <w:b/>
        </w:rPr>
        <w:t>punktides </w:t>
      </w:r>
      <w:r w:rsidR="007C3B16">
        <w:rPr>
          <w:b/>
        </w:rPr>
        <w:t>8</w:t>
      </w:r>
      <w:r w:rsidR="00FD43B5">
        <w:rPr>
          <w:b/>
        </w:rPr>
        <w:t>–</w:t>
      </w:r>
      <w:r w:rsidRPr="009C2310" w:rsidR="00BF10BB">
        <w:rPr>
          <w:b/>
        </w:rPr>
        <w:t>10</w:t>
      </w:r>
      <w:r w:rsidRPr="009C2310" w:rsidR="00D845F3">
        <w:rPr>
          <w:b/>
        </w:rPr>
        <w:t xml:space="preserve"> </w:t>
      </w:r>
      <w:r w:rsidRPr="009C2310" w:rsidR="00D845F3">
        <w:t xml:space="preserve">kehtestatakse </w:t>
      </w:r>
      <w:r w:rsidRPr="009C2310" w:rsidR="00BF10BB">
        <w:t xml:space="preserve">Kaitseväe </w:t>
      </w:r>
      <w:r w:rsidRPr="009C2310" w:rsidR="003426C8">
        <w:t xml:space="preserve">julgeolekuala ümber </w:t>
      </w:r>
      <w:r w:rsidRPr="009C2310" w:rsidR="00BF10BB">
        <w:t xml:space="preserve">vahetu läheduse ja Kaitseväe laeva </w:t>
      </w:r>
      <w:r w:rsidRPr="009C2310" w:rsidR="003426C8">
        <w:t>ohutusala</w:t>
      </w:r>
      <w:r w:rsidRPr="009C2310" w:rsidR="00BF10BB">
        <w:t xml:space="preserve"> mõiste</w:t>
      </w:r>
      <w:r w:rsidR="000C6DF4">
        <w:t>.</w:t>
      </w:r>
      <w:r w:rsidRPr="009C2310" w:rsidR="00BF10BB">
        <w:t xml:space="preserve"> </w:t>
      </w:r>
      <w:r w:rsidR="000C6DF4">
        <w:t xml:space="preserve">Samuti </w:t>
      </w:r>
      <w:r w:rsidRPr="009C2310" w:rsidR="00BF10BB">
        <w:t xml:space="preserve">sätestatakse Kaitseväe julgeoleku eesmärgil piirangute rakendamise ja </w:t>
      </w:r>
      <w:proofErr w:type="spellStart"/>
      <w:r w:rsidRPr="009C2310" w:rsidR="00BF10BB">
        <w:t>üld</w:t>
      </w:r>
      <w:proofErr w:type="spellEnd"/>
      <w:r w:rsidRPr="009C2310" w:rsidR="00BF10BB">
        <w:t>- ning erimeetmete kohaldamise õigus ja kord.</w:t>
      </w:r>
    </w:p>
    <w:p w:rsidRPr="002311B0" w:rsidR="00BF10BB" w:rsidP="001017FF" w:rsidRDefault="00BF10BB" w14:paraId="67B3DA7E" w14:textId="77777777">
      <w:pPr>
        <w:pStyle w:val="Vahedeta"/>
      </w:pPr>
    </w:p>
    <w:p w:rsidRPr="009C2310" w:rsidR="00BF10BB" w:rsidP="00BF10BB" w:rsidRDefault="008C71D3" w14:paraId="01ED4DC3" w14:textId="0530636E">
      <w:pPr>
        <w:pStyle w:val="Vahedeta"/>
      </w:pPr>
      <w:r w:rsidRPr="004268BA">
        <w:t xml:space="preserve">Eelnõu </w:t>
      </w:r>
      <w:r w:rsidRPr="00D351AF">
        <w:rPr>
          <w:b/>
        </w:rPr>
        <w:t>§ 1</w:t>
      </w:r>
      <w:r w:rsidRPr="00D351AF">
        <w:t xml:space="preserve"> </w:t>
      </w:r>
      <w:r w:rsidRPr="00D351AF">
        <w:rPr>
          <w:b/>
        </w:rPr>
        <w:t>p</w:t>
      </w:r>
      <w:r w:rsidRPr="00D351AF" w:rsidR="00BF10BB">
        <w:rPr>
          <w:b/>
        </w:rPr>
        <w:t xml:space="preserve">unktiga </w:t>
      </w:r>
      <w:r w:rsidR="007C3B16">
        <w:rPr>
          <w:b/>
        </w:rPr>
        <w:t>8</w:t>
      </w:r>
      <w:r w:rsidRPr="002311B0" w:rsidR="007C3B16">
        <w:t xml:space="preserve"> </w:t>
      </w:r>
      <w:r w:rsidRPr="002311B0" w:rsidR="00BF10BB">
        <w:t xml:space="preserve">täpsustatakse § 50 pealkirja ning </w:t>
      </w:r>
      <w:r w:rsidRPr="004268BA" w:rsidR="003C09D6">
        <w:rPr>
          <w:b/>
        </w:rPr>
        <w:t xml:space="preserve">punktis </w:t>
      </w:r>
      <w:r w:rsidR="007C3B16">
        <w:rPr>
          <w:b/>
        </w:rPr>
        <w:t>9</w:t>
      </w:r>
      <w:r w:rsidRPr="009C2310" w:rsidR="007C3B16">
        <w:t xml:space="preserve"> </w:t>
      </w:r>
      <w:r w:rsidRPr="009C2310" w:rsidR="00BF10BB">
        <w:t>luuakse</w:t>
      </w:r>
      <w:r w:rsidR="000C6DF4">
        <w:t xml:space="preserve"> §-i 50</w:t>
      </w:r>
      <w:r w:rsidRPr="009C2310" w:rsidR="00BF10BB">
        <w:t xml:space="preserve"> uued lõiked 2</w:t>
      </w:r>
      <w:r w:rsidRPr="009C2310" w:rsidR="00840659">
        <w:rPr>
          <w:rFonts w:cs="Times New Roman"/>
        </w:rPr>
        <w:t>–</w:t>
      </w:r>
      <w:r w:rsidRPr="009C2310" w:rsidR="00BF10BB">
        <w:t xml:space="preserve">4, millega sätestatakse julgeolekuala vahetu läheduse mõiste, Kaitseväe laeva ohutusala mõiste </w:t>
      </w:r>
      <w:r w:rsidRPr="009C2310" w:rsidR="003C09D6">
        <w:t>ja reguleeritakse ohutusala rakendamist.</w:t>
      </w:r>
    </w:p>
    <w:p w:rsidRPr="009C2310" w:rsidR="00BF10BB" w:rsidP="00BF10BB" w:rsidRDefault="00BF10BB" w14:paraId="07CCE3AC" w14:textId="77777777">
      <w:pPr>
        <w:pStyle w:val="Vahedeta"/>
        <w:rPr>
          <w:rFonts w:cs="Times New Roman"/>
        </w:rPr>
      </w:pPr>
    </w:p>
    <w:p w:rsidR="003C09D6" w:rsidP="00FD43B5" w:rsidRDefault="00506DE0" w14:paraId="4B77D857" w14:textId="39518949">
      <w:pPr>
        <w:rPr>
          <w:rFonts w:eastAsia="Calibri"/>
        </w:rPr>
      </w:pPr>
      <w:r w:rsidRPr="009C2310">
        <w:t xml:space="preserve">Arvesse võttes üha kiiremini arenevat tehnoloogiat, tuleb korrastada ka Kaitseväe julgeolekualadega seonduvat, et tagada </w:t>
      </w:r>
      <w:r w:rsidRPr="009C2310">
        <w:rPr>
          <w:rFonts w:eastAsia="Calibri"/>
        </w:rPr>
        <w:t>j</w:t>
      </w:r>
      <w:r w:rsidRPr="009C2310" w:rsidR="003C09D6">
        <w:rPr>
          <w:rFonts w:eastAsia="Calibri"/>
        </w:rPr>
        <w:t>ulgeolekuala puutumatus</w:t>
      </w:r>
      <w:r w:rsidR="00C10583">
        <w:rPr>
          <w:rFonts w:eastAsia="Calibri"/>
        </w:rPr>
        <w:t>.</w:t>
      </w:r>
      <w:r w:rsidR="000C184F">
        <w:rPr>
          <w:rFonts w:eastAsia="Calibri"/>
        </w:rPr>
        <w:t xml:space="preserve"> Tänapäevase</w:t>
      </w:r>
      <w:r w:rsidRPr="009C2310">
        <w:rPr>
          <w:rFonts w:eastAsia="Calibri"/>
        </w:rPr>
        <w:t xml:space="preserve"> tehnoloogia abil ei pea inimene enam ise julgeolekualal viibima selleks, et seada ohtu Kaitseväe julgeolekuala. Praegu kehtiv regulatsioon on jäänud ajale jalgu</w:t>
      </w:r>
      <w:r w:rsidR="000C184F">
        <w:rPr>
          <w:rFonts w:eastAsia="Calibri"/>
        </w:rPr>
        <w:t xml:space="preserve"> ning</w:t>
      </w:r>
      <w:r w:rsidRPr="009C2310">
        <w:rPr>
          <w:rFonts w:eastAsia="Calibri"/>
        </w:rPr>
        <w:t xml:space="preserve"> üksnes Kaitseväe</w:t>
      </w:r>
      <w:r w:rsidR="000C184F">
        <w:rPr>
          <w:rFonts w:eastAsia="Calibri"/>
        </w:rPr>
        <w:t xml:space="preserve"> valduses oleva</w:t>
      </w:r>
      <w:r w:rsidRPr="009C2310">
        <w:rPr>
          <w:rFonts w:eastAsia="Calibri"/>
        </w:rPr>
        <w:t xml:space="preserve"> </w:t>
      </w:r>
      <w:r w:rsidR="000C184F">
        <w:rPr>
          <w:rFonts w:eastAsia="Calibri"/>
        </w:rPr>
        <w:t>ala</w:t>
      </w:r>
      <w:r w:rsidRPr="009C2310">
        <w:rPr>
          <w:rFonts w:eastAsia="Calibri"/>
        </w:rPr>
        <w:t xml:space="preserve"> piirides ei ole võimalik tagada julgeolekut</w:t>
      </w:r>
      <w:r w:rsidRPr="009C2310" w:rsidR="00DE28F4">
        <w:rPr>
          <w:rFonts w:eastAsia="Calibri"/>
        </w:rPr>
        <w:t xml:space="preserve">. </w:t>
      </w:r>
      <w:r w:rsidR="00AC48F5">
        <w:rPr>
          <w:rFonts w:eastAsia="Calibri"/>
        </w:rPr>
        <w:t>Selleks, e</w:t>
      </w:r>
      <w:r w:rsidRPr="009C2310" w:rsidR="00AC48F5">
        <w:rPr>
          <w:rFonts w:eastAsia="Calibri"/>
        </w:rPr>
        <w:t xml:space="preserve">t tõrjuda rünnet õigeaegselt või tuvastada julgeolekuala suhtes </w:t>
      </w:r>
      <w:r w:rsidR="00AC48F5">
        <w:rPr>
          <w:rFonts w:eastAsia="Calibri"/>
        </w:rPr>
        <w:t xml:space="preserve">toimuvat </w:t>
      </w:r>
      <w:r w:rsidRPr="009C2310" w:rsidR="00AC48F5">
        <w:rPr>
          <w:rFonts w:eastAsia="Calibri"/>
        </w:rPr>
        <w:t>kahtlast tegevust, tuleb reageerida julgeolekualast kaugemal ehk selle vahetus läheduses.</w:t>
      </w:r>
      <w:r w:rsidR="003B4668">
        <w:rPr>
          <w:rFonts w:eastAsia="Calibri"/>
        </w:rPr>
        <w:t xml:space="preserve"> </w:t>
      </w:r>
      <w:r w:rsidR="005522CD">
        <w:rPr>
          <w:rFonts w:eastAsia="Calibri"/>
        </w:rPr>
        <w:t>V</w:t>
      </w:r>
      <w:r w:rsidRPr="009C2310" w:rsidR="005522CD">
        <w:rPr>
          <w:rFonts w:eastAsia="Calibri"/>
        </w:rPr>
        <w:t xml:space="preserve">äljaspool julgeolekuala </w:t>
      </w:r>
      <w:r w:rsidRPr="009C2310" w:rsidR="00AC48F5">
        <w:rPr>
          <w:rFonts w:eastAsia="Calibri"/>
        </w:rPr>
        <w:t>tegutsem</w:t>
      </w:r>
      <w:r w:rsidR="00AC48F5">
        <w:rPr>
          <w:rFonts w:eastAsia="Calibri"/>
        </w:rPr>
        <w:t xml:space="preserve">ine ala kaitseks </w:t>
      </w:r>
      <w:r w:rsidRPr="009C2310" w:rsidR="00DE28F4">
        <w:rPr>
          <w:rFonts w:eastAsia="Calibri"/>
        </w:rPr>
        <w:t xml:space="preserve">peab </w:t>
      </w:r>
      <w:r w:rsidR="00B000D4">
        <w:rPr>
          <w:rFonts w:eastAsia="Calibri"/>
        </w:rPr>
        <w:t>olema võimalikult</w:t>
      </w:r>
      <w:r w:rsidRPr="009C2310">
        <w:rPr>
          <w:rFonts w:eastAsia="Calibri"/>
        </w:rPr>
        <w:t xml:space="preserve"> selgelt seaduse</w:t>
      </w:r>
      <w:r w:rsidR="00B000D4">
        <w:rPr>
          <w:rFonts w:eastAsia="Calibri"/>
        </w:rPr>
        <w:t xml:space="preserve">s </w:t>
      </w:r>
      <w:r w:rsidRPr="009C2310">
        <w:rPr>
          <w:rFonts w:eastAsia="Calibri"/>
        </w:rPr>
        <w:t>sätestatud. Sellest tulenevalt on vaja</w:t>
      </w:r>
      <w:r w:rsidRPr="009C2310" w:rsidR="003C09D6">
        <w:rPr>
          <w:rFonts w:eastAsia="Calibri"/>
        </w:rPr>
        <w:t xml:space="preserve"> seadusesse lisada julgeolekuala vahetu läheduse mõiste. Vahetu lähedus defineeritakse kindlaks määramata kaugusena ja sisustatakse iga </w:t>
      </w:r>
      <w:r w:rsidR="00AA269A">
        <w:rPr>
          <w:rFonts w:eastAsia="Calibri"/>
        </w:rPr>
        <w:t>ala puhul</w:t>
      </w:r>
      <w:r w:rsidRPr="009C2310" w:rsidR="003C09D6">
        <w:rPr>
          <w:rFonts w:eastAsia="Calibri"/>
        </w:rPr>
        <w:t xml:space="preserve"> eraldi. Kaitseväe linnakuid on nii </w:t>
      </w:r>
      <w:proofErr w:type="spellStart"/>
      <w:r w:rsidRPr="009C2310" w:rsidR="003C09D6">
        <w:rPr>
          <w:rFonts w:eastAsia="Calibri"/>
        </w:rPr>
        <w:t>hajaasustusega</w:t>
      </w:r>
      <w:proofErr w:type="spellEnd"/>
      <w:r w:rsidRPr="009C2310" w:rsidR="003C09D6">
        <w:rPr>
          <w:rFonts w:eastAsia="Calibri"/>
        </w:rPr>
        <w:t xml:space="preserve"> piirkondades kui ka linnades ning vahetu läheduse ulatus ei ole iga kord sama. Vahetu lähedus sätestatakse </w:t>
      </w:r>
      <w:r w:rsidRPr="009C2310" w:rsidR="00695DD9">
        <w:rPr>
          <w:rFonts w:eastAsia="Calibri"/>
        </w:rPr>
        <w:t>Kaitseväe veesõidukite</w:t>
      </w:r>
      <w:r w:rsidRPr="009C2310" w:rsidR="003C09D6">
        <w:rPr>
          <w:rFonts w:eastAsia="Calibri"/>
        </w:rPr>
        <w:t xml:space="preserve"> ning õhusõidukite korral </w:t>
      </w:r>
      <w:r w:rsidR="00027B07">
        <w:rPr>
          <w:rFonts w:eastAsia="Calibri"/>
        </w:rPr>
        <w:t xml:space="preserve">mõjualana, </w:t>
      </w:r>
      <w:r w:rsidRPr="009C2310" w:rsidR="003C09D6">
        <w:rPr>
          <w:rFonts w:eastAsia="Calibri"/>
        </w:rPr>
        <w:t>n</w:t>
      </w:r>
      <w:r w:rsidRPr="009C2310" w:rsidR="00695DD9">
        <w:rPr>
          <w:rFonts w:eastAsia="Calibri"/>
        </w:rPr>
        <w:t>-</w:t>
      </w:r>
      <w:r w:rsidRPr="009C2310" w:rsidR="003C09D6">
        <w:rPr>
          <w:rFonts w:eastAsia="Calibri"/>
        </w:rPr>
        <w:t>ö mullina</w:t>
      </w:r>
      <w:r w:rsidR="00027B07">
        <w:rPr>
          <w:rFonts w:eastAsia="Calibri"/>
        </w:rPr>
        <w:t>,</w:t>
      </w:r>
      <w:r w:rsidRPr="009C2310" w:rsidR="003C09D6">
        <w:rPr>
          <w:rFonts w:eastAsia="Calibri"/>
        </w:rPr>
        <w:t xml:space="preserve"> ümber sõiduki, hõlmates veesõiduki </w:t>
      </w:r>
      <w:r w:rsidR="00027B07">
        <w:rPr>
          <w:rFonts w:eastAsia="Calibri"/>
        </w:rPr>
        <w:t>puhul</w:t>
      </w:r>
      <w:r w:rsidRPr="009C2310" w:rsidR="003C09D6">
        <w:rPr>
          <w:rFonts w:eastAsia="Calibri"/>
        </w:rPr>
        <w:t xml:space="preserve"> ka veealust ala. Veesõiduki</w:t>
      </w:r>
      <w:r w:rsidR="001A2606">
        <w:rPr>
          <w:rFonts w:eastAsia="Calibri"/>
        </w:rPr>
        <w:t>l</w:t>
      </w:r>
      <w:r w:rsidRPr="009C2310" w:rsidR="003C09D6">
        <w:rPr>
          <w:rFonts w:eastAsia="Calibri"/>
        </w:rPr>
        <w:t xml:space="preserve"> reguleeritakse julgeolekuala vahetu lähedus nii, et see kehtib nii merel kui ka siseveekogus </w:t>
      </w:r>
      <w:r w:rsidRPr="009C2310" w:rsidR="00695DD9">
        <w:rPr>
          <w:rFonts w:eastAsia="Calibri"/>
        </w:rPr>
        <w:t xml:space="preserve">ning seda ala nimetatakse Kaitseväe laeva ohutusalaks (ingl </w:t>
      </w:r>
      <w:proofErr w:type="spellStart"/>
      <w:r w:rsidRPr="009C2310" w:rsidR="00695DD9">
        <w:rPr>
          <w:rFonts w:eastAsia="Calibri"/>
          <w:i/>
        </w:rPr>
        <w:t>warship</w:t>
      </w:r>
      <w:proofErr w:type="spellEnd"/>
      <w:r w:rsidRPr="009C2310" w:rsidR="00695DD9">
        <w:rPr>
          <w:rFonts w:eastAsia="Calibri"/>
          <w:i/>
        </w:rPr>
        <w:t xml:space="preserve"> </w:t>
      </w:r>
      <w:proofErr w:type="spellStart"/>
      <w:r w:rsidRPr="009C2310" w:rsidR="00695DD9">
        <w:rPr>
          <w:rFonts w:eastAsia="Calibri"/>
          <w:i/>
        </w:rPr>
        <w:t>safety</w:t>
      </w:r>
      <w:proofErr w:type="spellEnd"/>
      <w:r w:rsidRPr="009C2310" w:rsidR="00695DD9">
        <w:rPr>
          <w:rFonts w:eastAsia="Calibri"/>
          <w:i/>
        </w:rPr>
        <w:t xml:space="preserve"> </w:t>
      </w:r>
      <w:proofErr w:type="spellStart"/>
      <w:r w:rsidRPr="009C2310" w:rsidR="00695DD9">
        <w:rPr>
          <w:rFonts w:eastAsia="Calibri"/>
          <w:i/>
        </w:rPr>
        <w:t>zone</w:t>
      </w:r>
      <w:proofErr w:type="spellEnd"/>
      <w:r w:rsidRPr="009C2310" w:rsidR="00695DD9">
        <w:rPr>
          <w:rFonts w:eastAsia="Calibri"/>
        </w:rPr>
        <w:t>)</w:t>
      </w:r>
      <w:r w:rsidRPr="009C2310" w:rsidR="003C09D6">
        <w:rPr>
          <w:rFonts w:eastAsia="Calibri"/>
        </w:rPr>
        <w:t xml:space="preserve">. </w:t>
      </w:r>
      <w:r w:rsidR="00ED2E66">
        <w:rPr>
          <w:rFonts w:eastAsia="Calibri"/>
        </w:rPr>
        <w:t>O</w:t>
      </w:r>
      <w:r w:rsidRPr="009C2310" w:rsidR="003C09D6">
        <w:rPr>
          <w:rFonts w:eastAsia="Calibri"/>
        </w:rPr>
        <w:t xml:space="preserve">luline </w:t>
      </w:r>
      <w:r w:rsidR="00ED2E66">
        <w:rPr>
          <w:rFonts w:eastAsia="Calibri"/>
        </w:rPr>
        <w:t>on esile</w:t>
      </w:r>
      <w:r w:rsidRPr="009C2310" w:rsidR="003C09D6">
        <w:rPr>
          <w:rFonts w:eastAsia="Calibri"/>
        </w:rPr>
        <w:t xml:space="preserve"> tuua Kaitseväe võimalus reageerida veesõiduki kaitseks peale mehitamata õhusõidukite ka mehitamata veesõidukite korral, mis ohustavad sõjalaeva nii vee all kui ka veepinnal liikudes. Sellist mehitamata veesõidukit tuleb tõrjuda enne, kui see laevani jõuab. </w:t>
      </w:r>
    </w:p>
    <w:p w:rsidRPr="009C2310" w:rsidR="00FD43B5" w:rsidP="00FD43B5" w:rsidRDefault="00FD43B5" w14:paraId="583D0258" w14:textId="77777777">
      <w:pPr>
        <w:rPr>
          <w:rFonts w:eastAsia="Calibri"/>
        </w:rPr>
      </w:pPr>
    </w:p>
    <w:p w:rsidR="003C09D6" w:rsidP="00FD43B5" w:rsidRDefault="003C09D6" w14:paraId="4FB3699B" w14:textId="795FC522">
      <w:pPr>
        <w:rPr>
          <w:rFonts w:eastAsia="Calibri"/>
        </w:rPr>
      </w:pPr>
      <w:r w:rsidRPr="009C2310">
        <w:rPr>
          <w:rFonts w:eastAsia="Calibri"/>
        </w:rPr>
        <w:t>Samamoodi tuleb rakendada julgeolekuala kaitseks meetmeid isikute suhtes, kes viibivad merel laevade või julgeolekuala lähistel ning jälgivad, häirivad või ka pildistavad sõjalaevu, Kaitseväe sadamat ning sealseid tegevusi. Näiteks võib tuua Rootsis toimunud juhtumi, kus Eesti kodanikust isik pildistas 21.06.2025 Rootsis salajast sõjaväebaasi</w:t>
      </w:r>
      <w:r w:rsidRPr="009C2310" w:rsidR="00474E72">
        <w:rPr>
          <w:rFonts w:eastAsia="Calibri"/>
        </w:rPr>
        <w:t>.</w:t>
      </w:r>
      <w:r w:rsidRPr="009C2310">
        <w:rPr>
          <w:rFonts w:eastAsia="Calibri"/>
          <w:vertAlign w:val="superscript"/>
        </w:rPr>
        <w:footnoteReference w:id="22"/>
      </w:r>
      <w:r w:rsidRPr="009C2310">
        <w:rPr>
          <w:rFonts w:eastAsia="Calibri"/>
        </w:rPr>
        <w:t xml:space="preserve"> Rootsi </w:t>
      </w:r>
      <w:r w:rsidR="00D17146">
        <w:rPr>
          <w:rFonts w:eastAsia="Calibri"/>
        </w:rPr>
        <w:t>politsei</w:t>
      </w:r>
      <w:r w:rsidRPr="009C2310">
        <w:rPr>
          <w:rFonts w:eastAsia="Calibri"/>
        </w:rPr>
        <w:t xml:space="preserve"> pidas isiku kinni ja tema tegevuse seotust võõrriigi luureteenistustega kontrollitakse. Sarnaseid juhtumeid on toimunud ka Saksamaal</w:t>
      </w:r>
      <w:r w:rsidRPr="009C2310" w:rsidR="00350D0E">
        <w:rPr>
          <w:rFonts w:eastAsia="Calibri"/>
        </w:rPr>
        <w:t>.</w:t>
      </w:r>
      <w:r w:rsidRPr="009C2310">
        <w:rPr>
          <w:rFonts w:eastAsia="Calibri"/>
          <w:vertAlign w:val="superscript"/>
        </w:rPr>
        <w:footnoteReference w:id="23"/>
      </w:r>
    </w:p>
    <w:p w:rsidRPr="009C2310" w:rsidR="00FD43B5" w:rsidP="00FD43B5" w:rsidRDefault="00FD43B5" w14:paraId="6A1A9C84" w14:textId="77777777">
      <w:pPr>
        <w:rPr>
          <w:rFonts w:eastAsia="Calibri"/>
        </w:rPr>
      </w:pPr>
    </w:p>
    <w:p w:rsidRPr="009C2310" w:rsidR="003C09D6" w:rsidP="00FD43B5" w:rsidRDefault="003C09D6" w14:paraId="30E73DA5" w14:textId="13AA97BB">
      <w:pPr>
        <w:rPr>
          <w:rFonts w:eastAsia="Calibri"/>
        </w:rPr>
      </w:pPr>
      <w:r w:rsidRPr="009C2310">
        <w:rPr>
          <w:rFonts w:eastAsia="Calibri"/>
        </w:rPr>
        <w:t xml:space="preserve">Eestis on </w:t>
      </w:r>
      <w:r w:rsidR="00FC7367">
        <w:rPr>
          <w:rFonts w:eastAsia="Calibri"/>
        </w:rPr>
        <w:t xml:space="preserve">esinenud </w:t>
      </w:r>
      <w:r w:rsidR="005D6D32">
        <w:rPr>
          <w:rFonts w:eastAsia="Calibri"/>
        </w:rPr>
        <w:t>intsidente</w:t>
      </w:r>
      <w:r w:rsidRPr="009C2310">
        <w:rPr>
          <w:rFonts w:eastAsia="Calibri"/>
        </w:rPr>
        <w:t>, kus võib kahtlustada sarnast tahtlikku tegevust Kaitseväe suunal</w:t>
      </w:r>
      <w:r w:rsidR="005D6D32">
        <w:rPr>
          <w:rFonts w:eastAsia="Calibri"/>
        </w:rPr>
        <w:t>. K</w:t>
      </w:r>
      <w:r w:rsidRPr="009C2310">
        <w:rPr>
          <w:rFonts w:eastAsia="Calibri"/>
        </w:rPr>
        <w:t>una Kaitseväel puudub praegu õigus isik</w:t>
      </w:r>
      <w:r w:rsidR="005D6D32">
        <w:rPr>
          <w:rFonts w:eastAsia="Calibri"/>
        </w:rPr>
        <w:t>ut</w:t>
      </w:r>
      <w:r w:rsidRPr="009C2310">
        <w:rPr>
          <w:rFonts w:eastAsia="Calibri"/>
        </w:rPr>
        <w:t xml:space="preserve"> </w:t>
      </w:r>
      <w:r w:rsidRPr="009C2310" w:rsidR="00350D0E">
        <w:rPr>
          <w:rFonts w:eastAsia="Calibri"/>
        </w:rPr>
        <w:t xml:space="preserve">Kaitseväe </w:t>
      </w:r>
      <w:r w:rsidR="005D6D32">
        <w:rPr>
          <w:rFonts w:eastAsia="Calibri"/>
        </w:rPr>
        <w:t xml:space="preserve">julgeoleku ala </w:t>
      </w:r>
      <w:r w:rsidRPr="009C2310">
        <w:rPr>
          <w:rFonts w:eastAsia="Calibri"/>
        </w:rPr>
        <w:t>vahetus läheduses</w:t>
      </w:r>
      <w:r w:rsidR="005D6D32">
        <w:rPr>
          <w:rFonts w:eastAsia="Calibri"/>
        </w:rPr>
        <w:t>, sh</w:t>
      </w:r>
      <w:r w:rsidRPr="009C2310">
        <w:rPr>
          <w:rFonts w:eastAsia="Calibri"/>
        </w:rPr>
        <w:t xml:space="preserve"> merel</w:t>
      </w:r>
      <w:r w:rsidR="005D6D32">
        <w:rPr>
          <w:rFonts w:eastAsia="Calibri"/>
        </w:rPr>
        <w:t>,</w:t>
      </w:r>
      <w:r w:rsidRPr="009C2310">
        <w:rPr>
          <w:rFonts w:eastAsia="Calibri"/>
        </w:rPr>
        <w:t xml:space="preserve"> kinni </w:t>
      </w:r>
      <w:r w:rsidRPr="009C2310">
        <w:rPr>
          <w:rFonts w:eastAsia="Calibri"/>
        </w:rPr>
        <w:lastRenderedPageBreak/>
        <w:t>pidada, on paljud juhtumid jäänud lahendamata</w:t>
      </w:r>
      <w:r w:rsidRPr="009C2310" w:rsidR="00F81A70">
        <w:rPr>
          <w:rFonts w:eastAsia="Calibri"/>
        </w:rPr>
        <w:t>, sest isikut ei saanud tuvastada</w:t>
      </w:r>
      <w:r w:rsidRPr="009C2310">
        <w:rPr>
          <w:rFonts w:eastAsia="Calibri"/>
        </w:rPr>
        <w:t xml:space="preserve"> ja</w:t>
      </w:r>
      <w:r w:rsidRPr="009C2310" w:rsidR="00F81A70">
        <w:rPr>
          <w:rFonts w:eastAsia="Calibri"/>
        </w:rPr>
        <w:t xml:space="preserve"> seega on jäänud</w:t>
      </w:r>
      <w:r w:rsidRPr="009C2310">
        <w:rPr>
          <w:rFonts w:eastAsia="Calibri"/>
        </w:rPr>
        <w:t xml:space="preserve"> isiku </w:t>
      </w:r>
      <w:r w:rsidR="005D6D32">
        <w:rPr>
          <w:rFonts w:eastAsia="Calibri"/>
        </w:rPr>
        <w:t>tegelik eesmärk</w:t>
      </w:r>
      <w:r w:rsidRPr="009C2310">
        <w:rPr>
          <w:rFonts w:eastAsia="Calibri"/>
        </w:rPr>
        <w:t xml:space="preserve"> ning võimalikud seosed vaenuliku võõrriigi luureteenistustega tõendamata. </w:t>
      </w:r>
    </w:p>
    <w:p w:rsidRPr="009C2310" w:rsidR="00350D0E" w:rsidP="00FD43B5" w:rsidRDefault="00350D0E" w14:paraId="3D38C1D7" w14:textId="77777777">
      <w:pPr>
        <w:rPr>
          <w:rFonts w:eastAsia="Calibri"/>
        </w:rPr>
      </w:pPr>
    </w:p>
    <w:p w:rsidRPr="009C2310" w:rsidR="003C09D6" w:rsidP="00FD43B5" w:rsidRDefault="003C09D6" w14:paraId="3234B0B8" w14:textId="71044B83">
      <w:pPr>
        <w:rPr>
          <w:rFonts w:eastAsia="Calibri"/>
        </w:rPr>
      </w:pPr>
      <w:r w:rsidRPr="009C2310">
        <w:rPr>
          <w:rFonts w:eastAsia="Calibri"/>
        </w:rPr>
        <w:t>Lätis on tuvastatud samuti hulgaliselt kahtlasi kriitilise infrastruktuuri pildistamisi ja filmimisi, mida võib seostada Venemaa</w:t>
      </w:r>
      <w:r w:rsidRPr="009C2310" w:rsidR="00F81A70">
        <w:rPr>
          <w:rFonts w:eastAsia="Calibri"/>
        </w:rPr>
        <w:t xml:space="preserve"> (ja Valgevene)</w:t>
      </w:r>
      <w:r w:rsidRPr="009C2310">
        <w:rPr>
          <w:rFonts w:eastAsia="Calibri"/>
        </w:rPr>
        <w:t xml:space="preserve"> luuretegevuse intensiivistumisega.</w:t>
      </w:r>
      <w:r w:rsidRPr="009C2310" w:rsidR="00350D0E">
        <w:rPr>
          <w:rFonts w:eastAsia="Calibri"/>
          <w:vertAlign w:val="superscript"/>
        </w:rPr>
        <w:footnoteReference w:id="24"/>
      </w:r>
      <w:r w:rsidRPr="009C2310">
        <w:rPr>
          <w:rFonts w:eastAsia="Calibri"/>
        </w:rPr>
        <w:t xml:space="preserve"> Ka mujal Euroopas on tuvastatud, et </w:t>
      </w:r>
      <w:r w:rsidRPr="009C2310" w:rsidR="00D45168">
        <w:rPr>
          <w:rFonts w:eastAsia="Calibri"/>
        </w:rPr>
        <w:t xml:space="preserve">vaenuliku tegevuse sihtriigi elanikke </w:t>
      </w:r>
      <w:r w:rsidRPr="009C2310">
        <w:rPr>
          <w:rFonts w:eastAsia="Calibri"/>
        </w:rPr>
        <w:t>värvatakse sabotaaži ja luuretegevuse eesmärgil ning nende tegevuseks on muu hulgas sihtmärkidest (sh kriitilisest taristust) piltide tegemine</w:t>
      </w:r>
      <w:r w:rsidRPr="009C2310" w:rsidR="00350D0E">
        <w:rPr>
          <w:rFonts w:eastAsia="Calibri"/>
        </w:rPr>
        <w:t>.</w:t>
      </w:r>
      <w:r w:rsidRPr="009C2310">
        <w:rPr>
          <w:rFonts w:eastAsia="Calibri"/>
          <w:vertAlign w:val="superscript"/>
        </w:rPr>
        <w:footnoteReference w:id="25"/>
      </w:r>
      <w:r w:rsidRPr="009C2310">
        <w:rPr>
          <w:rFonts w:eastAsia="Calibri"/>
        </w:rPr>
        <w:t xml:space="preserve"> </w:t>
      </w:r>
    </w:p>
    <w:p w:rsidRPr="009C2310" w:rsidR="003C09D6" w:rsidP="00FD43B5" w:rsidRDefault="003C09D6" w14:paraId="2A6C4B27" w14:textId="77777777">
      <w:pPr>
        <w:autoSpaceDE w:val="0"/>
        <w:autoSpaceDN w:val="0"/>
        <w:rPr>
          <w:rFonts w:eastAsia="Calibri"/>
        </w:rPr>
      </w:pPr>
    </w:p>
    <w:p w:rsidRPr="009C2310" w:rsidR="003C09D6" w:rsidP="00FD43B5" w:rsidRDefault="003C09D6" w14:paraId="178BD583" w14:textId="7460109E">
      <w:pPr>
        <w:autoSpaceDE w:val="0"/>
        <w:autoSpaceDN w:val="0"/>
        <w:rPr>
          <w:rFonts w:eastAsia="Calibri"/>
        </w:rPr>
      </w:pPr>
      <w:r w:rsidRPr="009C2310">
        <w:rPr>
          <w:rFonts w:eastAsia="Calibri"/>
        </w:rPr>
        <w:t xml:space="preserve">Ukraina sõja õpikogemustest ning hübriidkonflikti ilmingutest Euroopas saab järeldada, et merel liiguvad erinevad mehitamata meresüsteemid: mehitamata </w:t>
      </w:r>
      <w:proofErr w:type="spellStart"/>
      <w:r w:rsidRPr="009C2310">
        <w:rPr>
          <w:rFonts w:eastAsia="Calibri"/>
        </w:rPr>
        <w:t>pealveesõidukid</w:t>
      </w:r>
      <w:proofErr w:type="spellEnd"/>
      <w:r w:rsidRPr="009C2310">
        <w:rPr>
          <w:rFonts w:eastAsia="Calibri"/>
        </w:rPr>
        <w:t xml:space="preserve"> (USV) ja mehitamata allveesõidukid (UUV). Seadusemuudatuse tulemusena on Kaitseväel õigus veekogul </w:t>
      </w:r>
      <w:r w:rsidRPr="009C2310" w:rsidR="00AD3C12">
        <w:rPr>
          <w:rFonts w:eastAsia="Calibri"/>
        </w:rPr>
        <w:t xml:space="preserve">Kaitseväe laeva (sõjalaeva) </w:t>
      </w:r>
      <w:r w:rsidR="00AD3C12">
        <w:rPr>
          <w:rFonts w:eastAsia="Calibri"/>
        </w:rPr>
        <w:t xml:space="preserve">kui </w:t>
      </w:r>
      <w:r w:rsidRPr="009C2310">
        <w:rPr>
          <w:rFonts w:eastAsia="Calibri"/>
        </w:rPr>
        <w:t xml:space="preserve">julgeolekuala lähialas tõrjuda mehitamata veesõidukeid. </w:t>
      </w:r>
      <w:r w:rsidR="00CF413D">
        <w:rPr>
          <w:rFonts w:eastAsia="Calibri"/>
        </w:rPr>
        <w:t>L</w:t>
      </w:r>
      <w:r w:rsidRPr="009C2310">
        <w:rPr>
          <w:rFonts w:eastAsia="Calibri"/>
        </w:rPr>
        <w:t xml:space="preserve">ennundusseadus ja selle rakendusaktid lubavad </w:t>
      </w:r>
      <w:r w:rsidRPr="009C2310" w:rsidR="00CF413D">
        <w:rPr>
          <w:rFonts w:eastAsia="Calibri"/>
        </w:rPr>
        <w:t xml:space="preserve">kasutada meetmeid </w:t>
      </w:r>
      <w:r w:rsidRPr="009C2310">
        <w:rPr>
          <w:rFonts w:eastAsia="Calibri"/>
        </w:rPr>
        <w:t>mehitamata õhusõiduki tõrjumiseks, ku</w:t>
      </w:r>
      <w:r w:rsidR="00CF413D">
        <w:rPr>
          <w:rFonts w:eastAsia="Calibri"/>
        </w:rPr>
        <w:t>id</w:t>
      </w:r>
      <w:r w:rsidRPr="009C2310">
        <w:rPr>
          <w:rFonts w:eastAsia="Calibri"/>
        </w:rPr>
        <w:t xml:space="preserve"> mehitamata veesõidukid ei kuulu lennundusseaduse reguleerimisalasse. </w:t>
      </w:r>
      <w:r w:rsidR="00CF413D">
        <w:rPr>
          <w:rFonts w:eastAsia="Calibri"/>
        </w:rPr>
        <w:t>Mehitamata veesõidukite tõrjel t</w:t>
      </w:r>
      <w:r w:rsidRPr="009C2310">
        <w:rPr>
          <w:rFonts w:eastAsia="Calibri"/>
        </w:rPr>
        <w:t>uleb lähtuda muudest seadustest, eelkõige K</w:t>
      </w:r>
      <w:r w:rsidR="00FE462F">
        <w:rPr>
          <w:rFonts w:eastAsia="Calibri"/>
        </w:rPr>
        <w:t>KS-ist</w:t>
      </w:r>
      <w:r w:rsidRPr="009C2310">
        <w:rPr>
          <w:rFonts w:eastAsia="Calibri"/>
        </w:rPr>
        <w:t xml:space="preserve"> ja julgeolekuala kaitse sätetest</w:t>
      </w:r>
      <w:r w:rsidR="00CF413D">
        <w:rPr>
          <w:rFonts w:eastAsia="Calibri"/>
        </w:rPr>
        <w:t xml:space="preserve"> -</w:t>
      </w:r>
      <w:r w:rsidRPr="009C2310" w:rsidR="00350D0E">
        <w:rPr>
          <w:rFonts w:eastAsia="Calibri"/>
        </w:rPr>
        <w:t xml:space="preserve"> Kaitseväe </w:t>
      </w:r>
      <w:r w:rsidR="00167A73">
        <w:rPr>
          <w:rFonts w:eastAsia="Calibri"/>
        </w:rPr>
        <w:t>laev</w:t>
      </w:r>
      <w:r w:rsidRPr="009C2310" w:rsidR="00350D0E">
        <w:rPr>
          <w:rFonts w:eastAsia="Calibri"/>
        </w:rPr>
        <w:t xml:space="preserve"> on </w:t>
      </w:r>
      <w:r w:rsidR="00167A73">
        <w:rPr>
          <w:rFonts w:eastAsia="Calibri"/>
        </w:rPr>
        <w:t>KKS § 50 kohaselt</w:t>
      </w:r>
      <w:r w:rsidRPr="009C2310" w:rsidR="00350D0E">
        <w:rPr>
          <w:rFonts w:eastAsia="Calibri"/>
        </w:rPr>
        <w:t xml:space="preserve"> julgeolekuala</w:t>
      </w:r>
      <w:r w:rsidRPr="009C2310">
        <w:rPr>
          <w:rFonts w:eastAsia="Calibri"/>
        </w:rPr>
        <w:t xml:space="preserve">. </w:t>
      </w:r>
    </w:p>
    <w:p w:rsidRPr="009C2310" w:rsidR="003C09D6" w:rsidP="003C09D6" w:rsidRDefault="003C09D6" w14:paraId="6A8ABADC" w14:textId="77777777">
      <w:pPr>
        <w:rPr>
          <w:rFonts w:eastAsia="Calibri"/>
        </w:rPr>
      </w:pPr>
    </w:p>
    <w:p w:rsidR="000629F8" w:rsidP="003C09D6" w:rsidRDefault="003C09D6" w14:paraId="7381EC5F" w14:textId="0AE4F3E7">
      <w:pPr>
        <w:rPr>
          <w:rFonts w:eastAsia="Calibri"/>
        </w:rPr>
      </w:pPr>
      <w:r w:rsidRPr="009C2310">
        <w:rPr>
          <w:rFonts w:eastAsia="Calibri"/>
        </w:rPr>
        <w:t>Praegu võib avalikus ruumis Kaitseväe linnaku vahetus läheduses isikut kinni pidada politsei, aga kuna politseil on</w:t>
      </w:r>
      <w:r w:rsidR="002869A7">
        <w:rPr>
          <w:rFonts w:eastAsia="Calibri"/>
        </w:rPr>
        <w:t xml:space="preserve"> vajalik ressurssi suunata ka paljude muude ülesannete täitmisesse</w:t>
      </w:r>
      <w:r w:rsidRPr="009C2310">
        <w:rPr>
          <w:rFonts w:eastAsia="Calibri"/>
        </w:rPr>
        <w:t xml:space="preserve">, ei pruugi politsei jõuda kohale piisavalt operatiivselt. Samuti ei saa pidada </w:t>
      </w:r>
      <w:r w:rsidR="00754FDF">
        <w:rPr>
          <w:rFonts w:eastAsia="Calibri"/>
        </w:rPr>
        <w:t>otstarbekaks</w:t>
      </w:r>
      <w:r w:rsidRPr="009C2310">
        <w:rPr>
          <w:rFonts w:eastAsia="Calibri"/>
        </w:rPr>
        <w:t xml:space="preserve"> politsei reageerimise kohustust, kui linnakus on </w:t>
      </w:r>
      <w:r w:rsidR="00D535DF">
        <w:rPr>
          <w:rFonts w:eastAsia="Calibri"/>
        </w:rPr>
        <w:t xml:space="preserve">vastava väljaõppe läbinud </w:t>
      </w:r>
      <w:r w:rsidRPr="009C2310">
        <w:rPr>
          <w:rFonts w:eastAsia="Calibri"/>
        </w:rPr>
        <w:t xml:space="preserve">kaitseväelased, kes saaksid </w:t>
      </w:r>
      <w:r w:rsidR="00D535DF">
        <w:rPr>
          <w:rFonts w:eastAsia="Calibri"/>
        </w:rPr>
        <w:t xml:space="preserve">ise </w:t>
      </w:r>
      <w:r w:rsidRPr="009C2310">
        <w:rPr>
          <w:rFonts w:eastAsia="Calibri"/>
        </w:rPr>
        <w:t>linnaku vahetus lähedus</w:t>
      </w:r>
      <w:r w:rsidR="00754FDF">
        <w:rPr>
          <w:rFonts w:eastAsia="Calibri"/>
        </w:rPr>
        <w:t>es</w:t>
      </w:r>
      <w:r w:rsidRPr="009C2310">
        <w:rPr>
          <w:rFonts w:eastAsia="Calibri"/>
        </w:rPr>
        <w:t xml:space="preserve"> isiku </w:t>
      </w:r>
      <w:r w:rsidRPr="009C2310" w:rsidR="00D535DF">
        <w:rPr>
          <w:rFonts w:eastAsia="Calibri"/>
        </w:rPr>
        <w:t>kohe</w:t>
      </w:r>
      <w:r w:rsidR="00D535DF">
        <w:rPr>
          <w:rFonts w:eastAsia="Calibri"/>
        </w:rPr>
        <w:t>selt</w:t>
      </w:r>
      <w:r w:rsidRPr="009C2310" w:rsidR="00D535DF">
        <w:rPr>
          <w:rFonts w:eastAsia="Calibri"/>
        </w:rPr>
        <w:t xml:space="preserve"> </w:t>
      </w:r>
      <w:r w:rsidRPr="009C2310">
        <w:rPr>
          <w:rFonts w:eastAsia="Calibri"/>
        </w:rPr>
        <w:t>tuvasta</w:t>
      </w:r>
      <w:r w:rsidR="00754FDF">
        <w:rPr>
          <w:rFonts w:eastAsia="Calibri"/>
        </w:rPr>
        <w:t>d</w:t>
      </w:r>
      <w:r w:rsidRPr="009C2310">
        <w:rPr>
          <w:rFonts w:eastAsia="Calibri"/>
        </w:rPr>
        <w:t>a.</w:t>
      </w:r>
      <w:r w:rsidRPr="009C2310" w:rsidR="008D368E">
        <w:rPr>
          <w:rStyle w:val="Allmrkuseviide"/>
          <w:rFonts w:eastAsia="Calibri"/>
        </w:rPr>
        <w:footnoteReference w:id="26"/>
      </w:r>
      <w:r w:rsidRPr="009C2310">
        <w:rPr>
          <w:rFonts w:eastAsia="Calibri"/>
        </w:rPr>
        <w:t xml:space="preserve"> Paljud linnakud, näiteks lahingumoonalaod, on ohutuse põhjustel eraldatud ja </w:t>
      </w:r>
      <w:r w:rsidR="000D37E3">
        <w:rPr>
          <w:rFonts w:eastAsia="Calibri"/>
        </w:rPr>
        <w:t xml:space="preserve">asuvad </w:t>
      </w:r>
      <w:proofErr w:type="spellStart"/>
      <w:r w:rsidRPr="009C2310">
        <w:rPr>
          <w:rFonts w:eastAsia="Calibri"/>
        </w:rPr>
        <w:t>hajaasustusega</w:t>
      </w:r>
      <w:proofErr w:type="spellEnd"/>
      <w:r w:rsidRPr="009C2310">
        <w:rPr>
          <w:rFonts w:eastAsia="Calibri"/>
        </w:rPr>
        <w:t xml:space="preserve"> kohtades, kuhu politseipatrulli reageerimine võtab aega. Isik, kes pildistab või jälgib linnakut, on tõenäoliselt selleks ajaks juba lahkunud ja ei ole enam võimalik kindlaks teha tema isikut ega </w:t>
      </w:r>
      <w:r w:rsidRPr="009C2310" w:rsidR="00695CCA">
        <w:rPr>
          <w:rFonts w:eastAsia="Calibri"/>
        </w:rPr>
        <w:t xml:space="preserve">motiive. </w:t>
      </w:r>
    </w:p>
    <w:p w:rsidR="002869A7" w:rsidP="003C09D6" w:rsidRDefault="002869A7" w14:paraId="1C238DFE" w14:textId="77777777">
      <w:pPr>
        <w:rPr>
          <w:rFonts w:eastAsia="Calibri"/>
        </w:rPr>
      </w:pPr>
    </w:p>
    <w:p w:rsidRPr="009C2310" w:rsidR="003C09D6" w:rsidP="003C09D6" w:rsidRDefault="005C2972" w14:paraId="75A9A131" w14:textId="7B30D9E1">
      <w:pPr>
        <w:rPr>
          <w:rFonts w:eastAsia="Calibri"/>
        </w:rPr>
      </w:pPr>
      <w:r>
        <w:rPr>
          <w:rFonts w:eastAsia="Calibri"/>
        </w:rPr>
        <w:t>E</w:t>
      </w:r>
      <w:r w:rsidRPr="009C2310" w:rsidR="003C09D6">
        <w:rPr>
          <w:rFonts w:eastAsia="Calibri"/>
        </w:rPr>
        <w:t xml:space="preserve">namikel juhtudel on </w:t>
      </w:r>
      <w:r w:rsidRPr="009C2310" w:rsidR="006739FE">
        <w:rPr>
          <w:rFonts w:eastAsia="Calibri"/>
        </w:rPr>
        <w:t xml:space="preserve">Kaitseväel </w:t>
      </w:r>
      <w:r w:rsidRPr="009C2310" w:rsidR="003C09D6">
        <w:rPr>
          <w:rFonts w:eastAsia="Calibri"/>
        </w:rPr>
        <w:t xml:space="preserve">vaja vaid inimest tuvastada, küsides tema isikut tõendavat dokumenti ja teha küsitledes </w:t>
      </w:r>
      <w:r w:rsidRPr="009C2310">
        <w:rPr>
          <w:rFonts w:eastAsia="Calibri"/>
        </w:rPr>
        <w:t xml:space="preserve">(eelnõuga </w:t>
      </w:r>
      <w:r>
        <w:rPr>
          <w:rFonts w:eastAsia="Calibri"/>
        </w:rPr>
        <w:t xml:space="preserve">lisatav </w:t>
      </w:r>
      <w:r w:rsidRPr="009C2310">
        <w:rPr>
          <w:rFonts w:eastAsia="Calibri"/>
        </w:rPr>
        <w:t>§ 54</w:t>
      </w:r>
      <w:r w:rsidRPr="009C2310">
        <w:rPr>
          <w:rFonts w:eastAsia="Calibri"/>
          <w:vertAlign w:val="superscript"/>
        </w:rPr>
        <w:t>3</w:t>
      </w:r>
      <w:r w:rsidRPr="009C2310">
        <w:rPr>
          <w:rFonts w:eastAsia="Calibri"/>
        </w:rPr>
        <w:t>)</w:t>
      </w:r>
      <w:r>
        <w:rPr>
          <w:rFonts w:eastAsia="Calibri"/>
        </w:rPr>
        <w:t xml:space="preserve"> </w:t>
      </w:r>
      <w:r w:rsidRPr="009C2310" w:rsidR="003C09D6">
        <w:rPr>
          <w:rFonts w:eastAsia="Calibri"/>
        </w:rPr>
        <w:t>kindlaks tema tegevuse eesmärk</w:t>
      </w:r>
      <w:r w:rsidRPr="009C2310" w:rsidR="006739FE">
        <w:rPr>
          <w:rFonts w:eastAsia="Calibri"/>
        </w:rPr>
        <w:t xml:space="preserve"> </w:t>
      </w:r>
      <w:r>
        <w:rPr>
          <w:rFonts w:eastAsia="Calibri"/>
        </w:rPr>
        <w:t>ning</w:t>
      </w:r>
      <w:r w:rsidRPr="009C2310" w:rsidR="006739FE">
        <w:rPr>
          <w:rFonts w:eastAsia="Calibri"/>
        </w:rPr>
        <w:t xml:space="preserve"> veenduda, et </w:t>
      </w:r>
      <w:r>
        <w:rPr>
          <w:rFonts w:eastAsia="Calibri"/>
        </w:rPr>
        <w:t>ta</w:t>
      </w:r>
      <w:r w:rsidRPr="009C2310" w:rsidR="006739FE">
        <w:rPr>
          <w:rFonts w:eastAsia="Calibri"/>
        </w:rPr>
        <w:t xml:space="preserve"> ei kujuta ohtu julgeolekualale</w:t>
      </w:r>
      <w:r w:rsidRPr="009C2310" w:rsidR="003C09D6">
        <w:rPr>
          <w:rFonts w:eastAsia="Calibri"/>
        </w:rPr>
        <w:t xml:space="preserve">. Suuremat riivet põhjustavaid meetmeid peale </w:t>
      </w:r>
      <w:r w:rsidRPr="009C2310" w:rsidR="006739FE">
        <w:rPr>
          <w:rFonts w:eastAsia="Calibri"/>
        </w:rPr>
        <w:t xml:space="preserve">küsitlemise ja dokumentide nõudmise </w:t>
      </w:r>
      <w:r>
        <w:rPr>
          <w:rFonts w:eastAsia="Calibri"/>
        </w:rPr>
        <w:t xml:space="preserve">hakataks </w:t>
      </w:r>
      <w:r w:rsidRPr="009C2310" w:rsidR="003C09D6">
        <w:rPr>
          <w:rFonts w:eastAsia="Calibri"/>
        </w:rPr>
        <w:t>kasuta</w:t>
      </w:r>
      <w:r>
        <w:rPr>
          <w:rFonts w:eastAsia="Calibri"/>
        </w:rPr>
        <w:t>ma</w:t>
      </w:r>
      <w:r w:rsidRPr="009C2310" w:rsidR="003C09D6">
        <w:rPr>
          <w:rFonts w:eastAsia="Calibri"/>
        </w:rPr>
        <w:t xml:space="preserve"> tõenäoliselt vaid üksikutel kordadel, kuid nende rakendamise võimalus peab Kaitseväel olema. Näiteks võib tuua linnaku vahetus läheduses asuva isiku, kes lennutab mehitamata õhusõidukit lahingumoonalao kohal, kuid kui kaitseväelased </w:t>
      </w:r>
      <w:r w:rsidRPr="009C2310" w:rsidR="006739FE">
        <w:rPr>
          <w:rFonts w:eastAsia="Calibri"/>
        </w:rPr>
        <w:t>linnaku vahetusse lähedusse väljuvad</w:t>
      </w:r>
      <w:r w:rsidRPr="009C2310" w:rsidR="003C09D6">
        <w:rPr>
          <w:rFonts w:eastAsia="Calibri"/>
        </w:rPr>
        <w:t>, on ta pakkinud mehitamata õhusõiduki juba auto pakiruumi. Sel juhul o</w:t>
      </w:r>
      <w:r w:rsidRPr="009C2310" w:rsidR="00FD0954">
        <w:rPr>
          <w:rFonts w:eastAsia="Calibri"/>
        </w:rPr>
        <w:t>leks</w:t>
      </w:r>
      <w:r w:rsidRPr="009C2310" w:rsidR="003C09D6">
        <w:rPr>
          <w:rFonts w:eastAsia="Calibri"/>
        </w:rPr>
        <w:t xml:space="preserve"> vaja kaitseväelastel sõiduk peata</w:t>
      </w:r>
      <w:r w:rsidRPr="009C2310" w:rsidR="00FD0954">
        <w:rPr>
          <w:rFonts w:eastAsia="Calibri"/>
        </w:rPr>
        <w:t>da</w:t>
      </w:r>
      <w:r w:rsidRPr="009C2310" w:rsidR="006739FE">
        <w:rPr>
          <w:rFonts w:eastAsia="Calibri"/>
        </w:rPr>
        <w:t xml:space="preserve"> (eelnõuga § 54</w:t>
      </w:r>
      <w:r w:rsidRPr="009C2310" w:rsidR="006739FE">
        <w:rPr>
          <w:rFonts w:eastAsia="Calibri"/>
          <w:vertAlign w:val="superscript"/>
        </w:rPr>
        <w:t>6</w:t>
      </w:r>
      <w:r w:rsidRPr="009C2310" w:rsidR="006739FE">
        <w:rPr>
          <w:rFonts w:eastAsia="Calibri"/>
        </w:rPr>
        <w:t>)</w:t>
      </w:r>
      <w:r w:rsidRPr="009C2310" w:rsidR="003C09D6">
        <w:rPr>
          <w:rFonts w:eastAsia="Calibri"/>
        </w:rPr>
        <w:t xml:space="preserve"> ja vallasas</w:t>
      </w:r>
      <w:r w:rsidRPr="009C2310" w:rsidR="00FD0954">
        <w:rPr>
          <w:rFonts w:eastAsia="Calibri"/>
        </w:rPr>
        <w:t>i</w:t>
      </w:r>
      <w:r w:rsidRPr="009C2310" w:rsidR="003C09D6">
        <w:rPr>
          <w:rFonts w:eastAsia="Calibri"/>
        </w:rPr>
        <w:t xml:space="preserve"> läbi</w:t>
      </w:r>
      <w:r w:rsidRPr="009C2310" w:rsidR="00FD0954">
        <w:rPr>
          <w:rFonts w:eastAsia="Calibri"/>
        </w:rPr>
        <w:t xml:space="preserve"> </w:t>
      </w:r>
      <w:r w:rsidRPr="009C2310" w:rsidR="003C09D6">
        <w:rPr>
          <w:rFonts w:eastAsia="Calibri"/>
        </w:rPr>
        <w:t>vaa</w:t>
      </w:r>
      <w:r w:rsidRPr="009C2310" w:rsidR="00FD0954">
        <w:rPr>
          <w:rFonts w:eastAsia="Calibri"/>
        </w:rPr>
        <w:t>data</w:t>
      </w:r>
      <w:r w:rsidRPr="009C2310" w:rsidR="006739FE">
        <w:rPr>
          <w:rFonts w:eastAsia="Calibri"/>
        </w:rPr>
        <w:t xml:space="preserve"> (eelnõuga § 54</w:t>
      </w:r>
      <w:r w:rsidRPr="009C2310" w:rsidR="00D56886">
        <w:rPr>
          <w:rFonts w:eastAsia="Calibri"/>
          <w:vertAlign w:val="superscript"/>
        </w:rPr>
        <w:t>9</w:t>
      </w:r>
      <w:r w:rsidRPr="009C2310" w:rsidR="006739FE">
        <w:rPr>
          <w:rFonts w:eastAsia="Calibri"/>
        </w:rPr>
        <w:t>)</w:t>
      </w:r>
      <w:r w:rsidRPr="009C2310" w:rsidR="003C09D6">
        <w:rPr>
          <w:rFonts w:eastAsia="Calibri"/>
        </w:rPr>
        <w:t>, et tuvastada pakiruumis mehitamata õhusõiduk</w:t>
      </w:r>
      <w:r>
        <w:rPr>
          <w:rFonts w:eastAsia="Calibri"/>
        </w:rPr>
        <w:t>i olemasolu</w:t>
      </w:r>
      <w:r w:rsidRPr="009C2310" w:rsidR="003C09D6">
        <w:rPr>
          <w:rFonts w:eastAsia="Calibri"/>
        </w:rPr>
        <w:t xml:space="preserve"> ja selles olevad pildid või videod Kaitseväe linnakust. Antud tegevus on kiireloomuline, sest isik on Kaitseväe linnaku vahetust lähedusest </w:t>
      </w:r>
      <w:r w:rsidR="00530A8A">
        <w:rPr>
          <w:rFonts w:eastAsia="Calibri"/>
        </w:rPr>
        <w:t>kiiresti lahkumas</w:t>
      </w:r>
      <w:r w:rsidRPr="009C2310" w:rsidR="003C09D6">
        <w:rPr>
          <w:rFonts w:eastAsia="Calibri"/>
        </w:rPr>
        <w:t xml:space="preserve"> ja linnakust kaugemal ei ole võimalik </w:t>
      </w:r>
      <w:r w:rsidR="00DB3A1B">
        <w:rPr>
          <w:rFonts w:eastAsia="Calibri"/>
        </w:rPr>
        <w:t xml:space="preserve">tabada isikut ega </w:t>
      </w:r>
      <w:r w:rsidRPr="009C2310" w:rsidR="003C09D6">
        <w:rPr>
          <w:rFonts w:eastAsia="Calibri"/>
        </w:rPr>
        <w:t xml:space="preserve">tuvastada isiku eesmärke </w:t>
      </w:r>
      <w:r w:rsidR="00DB3A1B">
        <w:rPr>
          <w:rFonts w:eastAsia="Calibri"/>
        </w:rPr>
        <w:t>ja</w:t>
      </w:r>
      <w:r w:rsidRPr="009C2310" w:rsidR="003C09D6">
        <w:rPr>
          <w:rFonts w:eastAsia="Calibri"/>
        </w:rPr>
        <w:t xml:space="preserve"> </w:t>
      </w:r>
      <w:r w:rsidRPr="009C2310" w:rsidR="00DB3A1B">
        <w:rPr>
          <w:rFonts w:eastAsia="Calibri"/>
        </w:rPr>
        <w:t xml:space="preserve">Kaitseväele </w:t>
      </w:r>
      <w:r w:rsidRPr="009C2310" w:rsidR="003C09D6">
        <w:rPr>
          <w:rFonts w:eastAsia="Calibri"/>
        </w:rPr>
        <w:t xml:space="preserve">tekitatud kahju. Toimunud intsidentidest on Kaitsevägi järeldanud, et näiteks linnaku julgeolekuprotseduuride jälgimist, pildistamist ja häirimist teostavad isikud võivad seda teha teadmises, et Kaitsevägi ei saa väljaspool ala reageerida ning tuleb oodata politseid. Politsei kohale </w:t>
      </w:r>
      <w:r w:rsidRPr="009C2310" w:rsidR="003C09D6">
        <w:rPr>
          <w:rFonts w:eastAsia="Calibri"/>
        </w:rPr>
        <w:lastRenderedPageBreak/>
        <w:t xml:space="preserve">jõudmine võtab aega ja selle aja jooksul on pildistajatel </w:t>
      </w:r>
      <w:r w:rsidR="00857297">
        <w:rPr>
          <w:rFonts w:eastAsia="Calibri"/>
        </w:rPr>
        <w:t>võimalik</w:t>
      </w:r>
      <w:r w:rsidRPr="009C2310" w:rsidR="003C09D6">
        <w:rPr>
          <w:rFonts w:eastAsia="Calibri"/>
        </w:rPr>
        <w:t xml:space="preserve"> lahkuda ilma, et </w:t>
      </w:r>
      <w:r w:rsidRPr="009C2310" w:rsidR="006739FE">
        <w:rPr>
          <w:rFonts w:eastAsia="Calibri"/>
        </w:rPr>
        <w:t>kaitseväelane</w:t>
      </w:r>
      <w:r w:rsidRPr="009C2310" w:rsidR="003C09D6">
        <w:rPr>
          <w:rFonts w:eastAsia="Calibri"/>
        </w:rPr>
        <w:t xml:space="preserve"> teda peatada saaks. </w:t>
      </w:r>
      <w:r w:rsidR="00857297">
        <w:rPr>
          <w:rFonts w:eastAsia="Calibri"/>
        </w:rPr>
        <w:t>T</w:t>
      </w:r>
      <w:r w:rsidRPr="009C2310" w:rsidR="003C09D6">
        <w:rPr>
          <w:rFonts w:eastAsia="Calibri"/>
        </w:rPr>
        <w:t>oimunud intsidentide kirjeldustest</w:t>
      </w:r>
      <w:r w:rsidR="00857297">
        <w:rPr>
          <w:rFonts w:eastAsia="Calibri"/>
        </w:rPr>
        <w:t xml:space="preserve"> on näha</w:t>
      </w:r>
      <w:r w:rsidRPr="009C2310" w:rsidR="003C09D6">
        <w:rPr>
          <w:rFonts w:eastAsia="Calibri"/>
        </w:rPr>
        <w:t xml:space="preserve">, et tegutsetakse ja </w:t>
      </w:r>
      <w:r w:rsidR="00857297">
        <w:rPr>
          <w:rFonts w:eastAsia="Calibri"/>
        </w:rPr>
        <w:t xml:space="preserve">seejärel </w:t>
      </w:r>
      <w:r w:rsidRPr="009C2310" w:rsidR="003C09D6">
        <w:rPr>
          <w:rFonts w:eastAsia="Calibri"/>
        </w:rPr>
        <w:t xml:space="preserve">lahkutakse kiiresti. </w:t>
      </w:r>
      <w:r w:rsidRPr="009C2310" w:rsidR="00695CCA">
        <w:rPr>
          <w:rFonts w:eastAsia="Calibri"/>
        </w:rPr>
        <w:t xml:space="preserve">Politsei reageerimine võib viibida ka seoses kiireloomulisemate põhiülesannete täitmisega, </w:t>
      </w:r>
      <w:r w:rsidR="0054316B">
        <w:rPr>
          <w:rFonts w:eastAsia="Calibri"/>
        </w:rPr>
        <w:t xml:space="preserve">nagu </w:t>
      </w:r>
      <w:r w:rsidRPr="009C2310" w:rsidR="00695CCA">
        <w:rPr>
          <w:rFonts w:eastAsia="Calibri"/>
        </w:rPr>
        <w:t>näiteks lähisuhtevägivalla kutse</w:t>
      </w:r>
      <w:r w:rsidR="004501E1">
        <w:rPr>
          <w:rFonts w:eastAsia="Calibri"/>
        </w:rPr>
        <w:t>le reageerimise tõttu, mille</w:t>
      </w:r>
      <w:r w:rsidRPr="009C2310" w:rsidR="00695CCA">
        <w:rPr>
          <w:rFonts w:eastAsia="Calibri"/>
        </w:rPr>
        <w:t xml:space="preserve"> prioriteet</w:t>
      </w:r>
      <w:r w:rsidR="004501E1">
        <w:rPr>
          <w:rFonts w:eastAsia="Calibri"/>
        </w:rPr>
        <w:t>sus</w:t>
      </w:r>
      <w:r w:rsidRPr="009C2310" w:rsidR="00695CCA">
        <w:rPr>
          <w:rFonts w:eastAsia="Calibri"/>
        </w:rPr>
        <w:t xml:space="preserve"> </w:t>
      </w:r>
      <w:r w:rsidR="004501E1">
        <w:rPr>
          <w:rFonts w:eastAsia="Calibri"/>
        </w:rPr>
        <w:t xml:space="preserve">on </w:t>
      </w:r>
      <w:r w:rsidRPr="009C2310" w:rsidR="00695CCA">
        <w:rPr>
          <w:rFonts w:eastAsia="Calibri"/>
        </w:rPr>
        <w:t xml:space="preserve">olulisem kui Kaitseväe teavitus pildistaja või </w:t>
      </w:r>
      <w:proofErr w:type="spellStart"/>
      <w:r w:rsidRPr="009C2310" w:rsidR="00695CCA">
        <w:rPr>
          <w:rFonts w:eastAsia="Calibri"/>
        </w:rPr>
        <w:t>droonilennutaja</w:t>
      </w:r>
      <w:proofErr w:type="spellEnd"/>
      <w:r w:rsidRPr="009C2310" w:rsidR="00695CCA">
        <w:rPr>
          <w:rFonts w:eastAsia="Calibri"/>
        </w:rPr>
        <w:t xml:space="preserve"> kohta. </w:t>
      </w:r>
    </w:p>
    <w:p w:rsidRPr="009C2310" w:rsidR="003C09D6" w:rsidP="003C09D6" w:rsidRDefault="003C09D6" w14:paraId="0799B8D5" w14:textId="77777777">
      <w:pPr>
        <w:rPr>
          <w:rFonts w:eastAsia="Calibri"/>
        </w:rPr>
      </w:pPr>
    </w:p>
    <w:p w:rsidRPr="009C2310" w:rsidR="00C47081" w:rsidP="003C09D6" w:rsidRDefault="003C09D6" w14:paraId="520B8E24" w14:textId="7AE1D043">
      <w:pPr>
        <w:rPr>
          <w:rFonts w:eastAsia="Calibri"/>
        </w:rPr>
      </w:pPr>
      <w:r w:rsidRPr="009C2310">
        <w:rPr>
          <w:rFonts w:eastAsia="Calibri"/>
        </w:rPr>
        <w:t>Aastal 202</w:t>
      </w:r>
      <w:r w:rsidRPr="009C2310" w:rsidR="000667A6">
        <w:rPr>
          <w:rFonts w:eastAsia="Calibri"/>
        </w:rPr>
        <w:t>4</w:t>
      </w:r>
      <w:r w:rsidRPr="009C2310">
        <w:rPr>
          <w:rFonts w:eastAsia="Calibri"/>
        </w:rPr>
        <w:t xml:space="preserve"> on </w:t>
      </w:r>
      <w:r w:rsidR="00403D80">
        <w:rPr>
          <w:rFonts w:eastAsia="Calibri"/>
        </w:rPr>
        <w:t xml:space="preserve">toimunud </w:t>
      </w:r>
      <w:proofErr w:type="spellStart"/>
      <w:r w:rsidRPr="009C2310">
        <w:rPr>
          <w:rFonts w:eastAsia="Calibri"/>
        </w:rPr>
        <w:t>tuvasta</w:t>
      </w:r>
      <w:r w:rsidR="00403D80">
        <w:rPr>
          <w:rFonts w:eastAsia="Calibri"/>
        </w:rPr>
        <w:t>matuks</w:t>
      </w:r>
      <w:proofErr w:type="spellEnd"/>
      <w:r w:rsidR="00403D80">
        <w:rPr>
          <w:rFonts w:eastAsia="Calibri"/>
        </w:rPr>
        <w:t xml:space="preserve"> jäänud</w:t>
      </w:r>
      <w:r w:rsidRPr="009C2310">
        <w:rPr>
          <w:rFonts w:eastAsia="Calibri"/>
        </w:rPr>
        <w:t xml:space="preserve"> mehitamata õhusõidukite lennud Kaitseväe linnakute kohal.</w:t>
      </w:r>
      <w:r w:rsidRPr="009C2310">
        <w:rPr>
          <w:rFonts w:eastAsia="Calibri"/>
          <w:vertAlign w:val="superscript"/>
        </w:rPr>
        <w:footnoteReference w:id="27"/>
      </w:r>
      <w:r w:rsidRPr="009C2310">
        <w:rPr>
          <w:rFonts w:eastAsia="Calibri"/>
        </w:rPr>
        <w:t xml:space="preserve"> </w:t>
      </w:r>
      <w:r w:rsidR="00640D2C">
        <w:rPr>
          <w:rFonts w:eastAsia="Calibri"/>
        </w:rPr>
        <w:t>K</w:t>
      </w:r>
      <w:r w:rsidRPr="009C2310">
        <w:rPr>
          <w:rFonts w:eastAsia="Calibri"/>
        </w:rPr>
        <w:t>ahtlas</w:t>
      </w:r>
      <w:r w:rsidR="00640D2C">
        <w:rPr>
          <w:rFonts w:eastAsia="Calibri"/>
        </w:rPr>
        <w:t>eid</w:t>
      </w:r>
      <w:r w:rsidRPr="009C2310">
        <w:rPr>
          <w:rFonts w:eastAsia="Calibri"/>
        </w:rPr>
        <w:t xml:space="preserve"> tegevus</w:t>
      </w:r>
      <w:r w:rsidR="00640D2C">
        <w:rPr>
          <w:rFonts w:eastAsia="Calibri"/>
        </w:rPr>
        <w:t>i</w:t>
      </w:r>
      <w:r w:rsidRPr="009C2310">
        <w:rPr>
          <w:rFonts w:eastAsia="Calibri"/>
        </w:rPr>
        <w:t xml:space="preserve"> Kaitseväe linnakute suhtes </w:t>
      </w:r>
      <w:r w:rsidR="00640D2C">
        <w:rPr>
          <w:rFonts w:eastAsia="Calibri"/>
        </w:rPr>
        <w:t>esineb aina sagedamini</w:t>
      </w:r>
      <w:r w:rsidRPr="009C2310">
        <w:rPr>
          <w:rFonts w:eastAsia="Calibri"/>
        </w:rPr>
        <w:t xml:space="preserve"> ning hübriidkonflikti tingimustes võib ette tulla ka muid sarnaseid Kaitseväe suhtes tehtavaid häirivaid tegevusi. </w:t>
      </w:r>
      <w:r w:rsidRPr="009C2310" w:rsidR="00695CCA">
        <w:rPr>
          <w:rFonts w:eastAsia="Calibri"/>
        </w:rPr>
        <w:t xml:space="preserve">Antud kontekstis tuleb ära märkida </w:t>
      </w:r>
      <w:r w:rsidRPr="009C2310">
        <w:rPr>
          <w:rFonts w:eastAsia="Calibri"/>
        </w:rPr>
        <w:t xml:space="preserve">22.04.2022 </w:t>
      </w:r>
      <w:r w:rsidRPr="009C2310" w:rsidR="00695CCA">
        <w:rPr>
          <w:rFonts w:eastAsia="Calibri"/>
        </w:rPr>
        <w:t xml:space="preserve">toimunud juhtumit, kui </w:t>
      </w:r>
      <w:proofErr w:type="spellStart"/>
      <w:r w:rsidRPr="009C2310">
        <w:rPr>
          <w:rFonts w:eastAsia="Calibri"/>
        </w:rPr>
        <w:t>küberväejuhatuse</w:t>
      </w:r>
      <w:proofErr w:type="spellEnd"/>
      <w:r w:rsidRPr="009C2310">
        <w:rPr>
          <w:rFonts w:eastAsia="Calibri"/>
        </w:rPr>
        <w:t xml:space="preserve"> seina sodinud </w:t>
      </w:r>
      <w:r w:rsidRPr="009C2310" w:rsidR="000667A6">
        <w:rPr>
          <w:rFonts w:eastAsia="Calibri"/>
        </w:rPr>
        <w:t>V</w:t>
      </w:r>
      <w:r w:rsidRPr="009C2310">
        <w:rPr>
          <w:rFonts w:eastAsia="Calibri"/>
        </w:rPr>
        <w:t xml:space="preserve">ene sõjaväeluurega seotud inimese ülesanne </w:t>
      </w:r>
      <w:r w:rsidRPr="009C2310" w:rsidR="00695CCA">
        <w:rPr>
          <w:rFonts w:eastAsia="Calibri"/>
        </w:rPr>
        <w:t xml:space="preserve">oli </w:t>
      </w:r>
      <w:r w:rsidRPr="009C2310">
        <w:rPr>
          <w:rFonts w:eastAsia="Calibri"/>
        </w:rPr>
        <w:t>ka visata süütepudel ühe Ukraina</w:t>
      </w:r>
      <w:r w:rsidRPr="009C2310" w:rsidR="00695CCA">
        <w:rPr>
          <w:rFonts w:eastAsia="Calibri"/>
        </w:rPr>
        <w:t>s asuva</w:t>
      </w:r>
      <w:r w:rsidRPr="009C2310">
        <w:rPr>
          <w:rFonts w:eastAsia="Calibri"/>
        </w:rPr>
        <w:t xml:space="preserve"> sõjaväehoone ventilatsioonišahti.</w:t>
      </w:r>
      <w:r w:rsidRPr="009C2310">
        <w:rPr>
          <w:rFonts w:eastAsia="Calibri"/>
          <w:vertAlign w:val="superscript"/>
        </w:rPr>
        <w:footnoteReference w:id="28"/>
      </w:r>
      <w:r w:rsidRPr="009C2310" w:rsidR="00C6065D">
        <w:rPr>
          <w:rFonts w:eastAsia="Calibri"/>
        </w:rPr>
        <w:t xml:space="preserve"> </w:t>
      </w:r>
      <w:r w:rsidRPr="009C2310">
        <w:rPr>
          <w:rFonts w:eastAsia="Calibri"/>
        </w:rPr>
        <w:t>Et vältida Kaitseväe</w:t>
      </w:r>
      <w:r w:rsidRPr="009C2310" w:rsidR="00791AE7">
        <w:rPr>
          <w:rFonts w:eastAsia="Calibri"/>
        </w:rPr>
        <w:t xml:space="preserve"> suunal</w:t>
      </w:r>
      <w:r w:rsidRPr="009C2310">
        <w:rPr>
          <w:rFonts w:eastAsia="Calibri"/>
        </w:rPr>
        <w:t xml:space="preserve"> selliste hübriidoperatsioonide täideviimist</w:t>
      </w:r>
      <w:r w:rsidR="00A50367">
        <w:rPr>
          <w:rFonts w:eastAsia="Calibri"/>
        </w:rPr>
        <w:t>,</w:t>
      </w:r>
      <w:r w:rsidRPr="009C2310">
        <w:rPr>
          <w:rFonts w:eastAsia="Calibri"/>
        </w:rPr>
        <w:t xml:space="preserve"> tuleb </w:t>
      </w:r>
      <w:r w:rsidRPr="009C2310" w:rsidR="006739FE">
        <w:rPr>
          <w:rFonts w:eastAsia="Calibri"/>
        </w:rPr>
        <w:t>julgeolekuala</w:t>
      </w:r>
      <w:r w:rsidRPr="009C2310">
        <w:rPr>
          <w:rFonts w:eastAsia="Calibri"/>
        </w:rPr>
        <w:t xml:space="preserve"> vahetus läheduses Kaitseväele anda </w:t>
      </w:r>
      <w:r w:rsidR="00A50367">
        <w:rPr>
          <w:rFonts w:eastAsia="Calibri"/>
        </w:rPr>
        <w:t xml:space="preserve">selliste </w:t>
      </w:r>
      <w:r w:rsidRPr="009C2310" w:rsidR="006739FE">
        <w:rPr>
          <w:rFonts w:eastAsia="Calibri"/>
        </w:rPr>
        <w:t>täiendava</w:t>
      </w:r>
      <w:r w:rsidR="00A50367">
        <w:rPr>
          <w:rFonts w:eastAsia="Calibri"/>
        </w:rPr>
        <w:t>te</w:t>
      </w:r>
      <w:r w:rsidRPr="009C2310" w:rsidR="006739FE">
        <w:rPr>
          <w:rFonts w:eastAsia="Calibri"/>
        </w:rPr>
        <w:t xml:space="preserve"> erimeetmete </w:t>
      </w:r>
      <w:r w:rsidRPr="009C2310" w:rsidR="00C6065D">
        <w:rPr>
          <w:rFonts w:eastAsia="Calibri"/>
        </w:rPr>
        <w:t>kohaldamise</w:t>
      </w:r>
      <w:r w:rsidRPr="009C2310">
        <w:rPr>
          <w:rFonts w:eastAsia="Calibri"/>
        </w:rPr>
        <w:t xml:space="preserve"> õigused </w:t>
      </w:r>
      <w:r w:rsidR="00A50367">
        <w:rPr>
          <w:rFonts w:eastAsia="Calibri"/>
        </w:rPr>
        <w:t xml:space="preserve">nagu </w:t>
      </w:r>
      <w:r w:rsidRPr="009C2310">
        <w:rPr>
          <w:rFonts w:eastAsia="Calibri"/>
        </w:rPr>
        <w:t>isikut peatada, teda küsitleda ja dokumente nõuda ning vajaduse</w:t>
      </w:r>
      <w:r w:rsidR="00472B2F">
        <w:rPr>
          <w:rFonts w:eastAsia="Calibri"/>
        </w:rPr>
        <w:t xml:space="preserve"> korra</w:t>
      </w:r>
      <w:r w:rsidRPr="009C2310">
        <w:rPr>
          <w:rFonts w:eastAsia="Calibri"/>
        </w:rPr>
        <w:t xml:space="preserve">l ka sõidukit peatada ning </w:t>
      </w:r>
      <w:r w:rsidRPr="009C2310" w:rsidR="00C6065D">
        <w:rPr>
          <w:rFonts w:eastAsia="Calibri"/>
        </w:rPr>
        <w:t xml:space="preserve">see </w:t>
      </w:r>
      <w:r w:rsidRPr="009C2310">
        <w:rPr>
          <w:rFonts w:eastAsia="Calibri"/>
        </w:rPr>
        <w:t xml:space="preserve">läbi vaadata. </w:t>
      </w:r>
      <w:r w:rsidRPr="009C2310" w:rsidR="00C6065D">
        <w:rPr>
          <w:rFonts w:eastAsia="Calibri"/>
        </w:rPr>
        <w:t>Oluline on märkida</w:t>
      </w:r>
      <w:r w:rsidRPr="009C2310">
        <w:rPr>
          <w:rFonts w:eastAsia="Calibri"/>
        </w:rPr>
        <w:t xml:space="preserve">, et Kaitsevägi rakendab </w:t>
      </w:r>
      <w:r w:rsidRPr="009C2310" w:rsidR="006739FE">
        <w:rPr>
          <w:rFonts w:eastAsia="Calibri"/>
        </w:rPr>
        <w:t>kirjeldatud eri</w:t>
      </w:r>
      <w:r w:rsidRPr="009C2310">
        <w:rPr>
          <w:rFonts w:eastAsia="Calibri"/>
        </w:rPr>
        <w:t xml:space="preserve">meetmeid </w:t>
      </w:r>
      <w:r w:rsidRPr="009C2310" w:rsidR="006739FE">
        <w:rPr>
          <w:rFonts w:eastAsia="Calibri"/>
        </w:rPr>
        <w:t xml:space="preserve">ainult julgeolekuala vahetus läheduses </w:t>
      </w:r>
      <w:r w:rsidRPr="009C2310">
        <w:rPr>
          <w:rFonts w:eastAsia="Calibri"/>
        </w:rPr>
        <w:t xml:space="preserve">avalikus ruumis vaid äärmise vajaduse korral, kui on teada, et olukord nõuab kiireloomulist reageerimist ja politsei ei saa piisavalt kiiresti kohale jõuda. Enamuses piirdub </w:t>
      </w:r>
      <w:r w:rsidRPr="009C2310" w:rsidR="006739FE">
        <w:rPr>
          <w:rFonts w:eastAsia="Calibri"/>
        </w:rPr>
        <w:t>erimeetmete</w:t>
      </w:r>
      <w:r w:rsidRPr="009C2310">
        <w:rPr>
          <w:rFonts w:eastAsia="Calibri"/>
        </w:rPr>
        <w:t xml:space="preserve"> rakendamine vaid isiku küsitlemise ja dokumentide nõudmisega. Kui on kahtlus, et </w:t>
      </w:r>
      <w:r w:rsidR="004255AD">
        <w:rPr>
          <w:rFonts w:eastAsia="Calibri"/>
        </w:rPr>
        <w:t xml:space="preserve">isik on toime pannud süüteo </w:t>
      </w:r>
      <w:r w:rsidRPr="009C2310">
        <w:rPr>
          <w:rFonts w:eastAsia="Calibri"/>
        </w:rPr>
        <w:t xml:space="preserve">Kaitseväe julgeolekuala või </w:t>
      </w:r>
      <w:r w:rsidR="004255AD">
        <w:rPr>
          <w:rFonts w:eastAsia="Calibri"/>
        </w:rPr>
        <w:t>sellel asuvate isikute suhtes</w:t>
      </w:r>
      <w:r w:rsidRPr="009C2310">
        <w:rPr>
          <w:rFonts w:eastAsia="Calibri"/>
        </w:rPr>
        <w:t>, tuleb olla valmis reageerima ka riivavamate meetmetega nagu isiku kinnipidamine ja isiku läbivaatus.</w:t>
      </w:r>
    </w:p>
    <w:p w:rsidRPr="009C2310" w:rsidR="003C09D6" w:rsidP="003C09D6" w:rsidRDefault="003C09D6" w14:paraId="5934E0A4" w14:textId="26F64088">
      <w:pPr>
        <w:rPr>
          <w:rFonts w:eastAsia="Calibri"/>
        </w:rPr>
      </w:pPr>
    </w:p>
    <w:p w:rsidRPr="009C2310" w:rsidR="003C09D6" w:rsidP="003C09D6" w:rsidRDefault="00F16F1F" w14:paraId="394E98FA" w14:textId="726A6C7F">
      <w:pPr>
        <w:rPr>
          <w:rFonts w:eastAsia="Calibri"/>
        </w:rPr>
      </w:pPr>
      <w:r w:rsidRPr="009C2310">
        <w:rPr>
          <w:rFonts w:eastAsia="Calibri"/>
        </w:rPr>
        <w:t xml:space="preserve">Eelnõu </w:t>
      </w:r>
      <w:r w:rsidRPr="009C2310">
        <w:rPr>
          <w:rFonts w:eastAsia="Calibri"/>
          <w:b/>
        </w:rPr>
        <w:t>§ 1 punktiga </w:t>
      </w:r>
      <w:r w:rsidR="007C3B16">
        <w:rPr>
          <w:rFonts w:eastAsia="Calibri"/>
          <w:b/>
        </w:rPr>
        <w:t>9</w:t>
      </w:r>
      <w:r w:rsidRPr="009C2310" w:rsidR="007C3B16">
        <w:rPr>
          <w:rFonts w:eastAsia="Calibri"/>
        </w:rPr>
        <w:t xml:space="preserve"> </w:t>
      </w:r>
      <w:r w:rsidRPr="009C2310">
        <w:rPr>
          <w:rFonts w:eastAsia="Calibri"/>
        </w:rPr>
        <w:t xml:space="preserve">defineeritakse, mis on Kaitseväe julgeolekuala vahetu lähedus. See on </w:t>
      </w:r>
      <w:r w:rsidRPr="009C2310" w:rsidR="00333ECB">
        <w:rPr>
          <w:rFonts w:eastAsia="Calibri"/>
        </w:rPr>
        <w:t xml:space="preserve">maapind, maapõu ja õhuruum ja veekogu ulatuses, milles toimuv tegevus võib tuua kaasa ohu Kaitseväe julgeolekualale. </w:t>
      </w:r>
      <w:r w:rsidRPr="009C2310" w:rsidR="00C6065D">
        <w:rPr>
          <w:rFonts w:eastAsia="Calibri"/>
        </w:rPr>
        <w:t>Nagu eespool selgitatud, sätestatakse j</w:t>
      </w:r>
      <w:r w:rsidRPr="009C2310" w:rsidR="003C09D6">
        <w:rPr>
          <w:rFonts w:eastAsia="Calibri"/>
        </w:rPr>
        <w:t>ulgeolekuala vahetu lähedus määratlemata õigusmõistena, kuna ei ole võimalik igas olukorras tuvastada täpselt julgeolekuala kaugus</w:t>
      </w:r>
      <w:r w:rsidRPr="009C2310" w:rsidR="00C21A25">
        <w:rPr>
          <w:rFonts w:eastAsia="Calibri"/>
        </w:rPr>
        <w:t>t</w:t>
      </w:r>
      <w:r w:rsidRPr="009C2310" w:rsidR="003C09D6">
        <w:rPr>
          <w:rFonts w:eastAsia="Calibri"/>
        </w:rPr>
        <w:t xml:space="preserve">, kus Kaitseväel oleks </w:t>
      </w:r>
      <w:r w:rsidRPr="009C2310" w:rsidR="001C203E">
        <w:rPr>
          <w:rFonts w:eastAsia="Calibri"/>
        </w:rPr>
        <w:t xml:space="preserve">veel </w:t>
      </w:r>
      <w:r w:rsidRPr="009C2310" w:rsidR="003C09D6">
        <w:rPr>
          <w:rFonts w:eastAsia="Calibri"/>
        </w:rPr>
        <w:t>õigus rakendada meetmeid julgeolekuala kaitseks ja mille piirist väljaspool se</w:t>
      </w:r>
      <w:r w:rsidR="006B096D">
        <w:rPr>
          <w:rFonts w:eastAsia="Calibri"/>
        </w:rPr>
        <w:t>da</w:t>
      </w:r>
      <w:r w:rsidRPr="009C2310" w:rsidR="003C09D6">
        <w:rPr>
          <w:rFonts w:eastAsia="Calibri"/>
        </w:rPr>
        <w:t xml:space="preserve"> õigust </w:t>
      </w:r>
      <w:r w:rsidRPr="009C2310" w:rsidR="001C203E">
        <w:rPr>
          <w:rFonts w:eastAsia="Calibri"/>
        </w:rPr>
        <w:t xml:space="preserve">enam </w:t>
      </w:r>
      <w:r w:rsidRPr="009C2310" w:rsidR="003C09D6">
        <w:rPr>
          <w:rFonts w:eastAsia="Calibri"/>
        </w:rPr>
        <w:t>ei oleks. Julgeolekuala vahetus läheduses meetmete rakendamine otsustatakse iga</w:t>
      </w:r>
      <w:r w:rsidRPr="009C2310" w:rsidR="00C21A25">
        <w:rPr>
          <w:rFonts w:eastAsia="Calibri"/>
        </w:rPr>
        <w:t xml:space="preserve"> </w:t>
      </w:r>
      <w:r w:rsidR="006B096D">
        <w:rPr>
          <w:rFonts w:eastAsia="Calibri"/>
        </w:rPr>
        <w:t>olukorra</w:t>
      </w:r>
      <w:r w:rsidRPr="009C2310" w:rsidR="00C21A25">
        <w:rPr>
          <w:rFonts w:eastAsia="Calibri"/>
        </w:rPr>
        <w:t xml:space="preserve"> puhul</w:t>
      </w:r>
      <w:r w:rsidRPr="009C2310" w:rsidR="003C09D6">
        <w:rPr>
          <w:rFonts w:eastAsia="Calibri"/>
        </w:rPr>
        <w:t xml:space="preserve"> eraldi, sõltuvalt situatsiooni eripärast. Linnalises piirkonnas toimub Kaitseväe </w:t>
      </w:r>
      <w:r w:rsidRPr="009C2310" w:rsidR="008D1B76">
        <w:rPr>
          <w:rFonts w:eastAsia="Calibri"/>
        </w:rPr>
        <w:t>objektist</w:t>
      </w:r>
      <w:r w:rsidRPr="009C2310" w:rsidR="003C09D6">
        <w:rPr>
          <w:rFonts w:eastAsia="Calibri"/>
        </w:rPr>
        <w:t xml:space="preserve"> paarisaja meetri kaugusel oluliselt rohkem tsiviilisikute tegevusi kui näiteks </w:t>
      </w:r>
      <w:proofErr w:type="spellStart"/>
      <w:r w:rsidRPr="009C2310" w:rsidR="003C09D6">
        <w:rPr>
          <w:rFonts w:eastAsia="Calibri"/>
        </w:rPr>
        <w:t>hajaasustusega</w:t>
      </w:r>
      <w:proofErr w:type="spellEnd"/>
      <w:r w:rsidRPr="009C2310" w:rsidR="003C09D6">
        <w:rPr>
          <w:rFonts w:eastAsia="Calibri"/>
        </w:rPr>
        <w:t xml:space="preserve"> piirkonnas asuvas linnakus. Seega tuleb Kaitseväel iga kord eraldi hinnata, kas mõni tegevus (nt pildistamine, jälgimine) võib olla ohuks Kaitseväe julgeolekualale ja selle kaitse tagamisele. </w:t>
      </w:r>
    </w:p>
    <w:p w:rsidRPr="009C2310" w:rsidR="003C09D6" w:rsidP="003C09D6" w:rsidRDefault="003C09D6" w14:paraId="174F757B" w14:textId="77777777">
      <w:pPr>
        <w:rPr>
          <w:rFonts w:eastAsia="Calibri"/>
        </w:rPr>
      </w:pPr>
    </w:p>
    <w:p w:rsidR="003C09D6" w:rsidP="003C09D6" w:rsidRDefault="003C09D6" w14:paraId="5E5AAE2C" w14:textId="016467CF">
      <w:pPr>
        <w:rPr>
          <w:rFonts w:eastAsia="Calibri"/>
        </w:rPr>
      </w:pPr>
      <w:r w:rsidRPr="009C2310">
        <w:rPr>
          <w:rFonts w:eastAsia="Calibri"/>
        </w:rPr>
        <w:t>Riigikohus on nentinud, et kaalutlusotsustuse ja määratlemata õigusmõistete rakendamise korral peab haldusorgan esitama tavapärasest põhjalikuma sisulise motivatsiooni, mis võimaldaks haldusakti adressaadil mõista akti sisu. Määratlemata õigusmõiste nagu julgeolekuala „vahetu lähedus“ sisustamine ei tohi olla meelevaldne, vaid peab olema põhjendatud ja vajaduse</w:t>
      </w:r>
      <w:r w:rsidR="00472B2F">
        <w:rPr>
          <w:rFonts w:eastAsia="Calibri"/>
        </w:rPr>
        <w:t xml:space="preserve"> korra</w:t>
      </w:r>
      <w:r w:rsidRPr="009C2310">
        <w:rPr>
          <w:rFonts w:eastAsia="Calibri"/>
        </w:rPr>
        <w:t xml:space="preserve">l tõenditega tõendatud. </w:t>
      </w:r>
    </w:p>
    <w:p w:rsidRPr="009C2310" w:rsidR="00472B2F" w:rsidP="003C09D6" w:rsidRDefault="00472B2F" w14:paraId="03EF2F25" w14:textId="77777777">
      <w:pPr>
        <w:rPr>
          <w:rFonts w:eastAsia="Calibri"/>
        </w:rPr>
      </w:pPr>
    </w:p>
    <w:p w:rsidR="003C09D6" w:rsidP="003C09D6" w:rsidRDefault="003C09D6" w14:paraId="3079BAFE" w14:textId="5226807D">
      <w:pPr>
        <w:rPr>
          <w:rFonts w:eastAsia="Calibri"/>
        </w:rPr>
      </w:pPr>
      <w:r w:rsidRPr="009C2310">
        <w:rPr>
          <w:rFonts w:eastAsia="Calibri"/>
        </w:rPr>
        <w:t>Määratlemata õigusmõistega on tegemist juhul, kui seadusandja on loobunud detailse regulatsiooni andmisest loetelu või muu juhise näol ja jätnud selle seaduse rakendaja hooleks. Seega enne normi kehtivusala</w:t>
      </w:r>
      <w:r w:rsidRPr="009C2310" w:rsidR="00F16F1F">
        <w:rPr>
          <w:rFonts w:eastAsia="Calibri"/>
        </w:rPr>
        <w:t>,</w:t>
      </w:r>
      <w:r w:rsidRPr="009C2310">
        <w:rPr>
          <w:rFonts w:eastAsia="Calibri"/>
        </w:rPr>
        <w:t xml:space="preserve"> nagu n</w:t>
      </w:r>
      <w:r w:rsidRPr="009C2310" w:rsidR="00F16F1F">
        <w:rPr>
          <w:rFonts w:eastAsia="Calibri"/>
        </w:rPr>
        <w:t>äi</w:t>
      </w:r>
      <w:r w:rsidRPr="009C2310">
        <w:rPr>
          <w:rFonts w:eastAsia="Calibri"/>
        </w:rPr>
        <w:t>t</w:t>
      </w:r>
      <w:r w:rsidRPr="009C2310" w:rsidR="00F16F1F">
        <w:rPr>
          <w:rFonts w:eastAsia="Calibri"/>
        </w:rPr>
        <w:t>eks</w:t>
      </w:r>
      <w:r w:rsidRPr="009C2310">
        <w:rPr>
          <w:rFonts w:eastAsia="Calibri"/>
        </w:rPr>
        <w:t xml:space="preserve"> julgeolekuala „vahetu lähedus“ kohaldamist</w:t>
      </w:r>
      <w:r w:rsidRPr="009C2310" w:rsidR="00F16F1F">
        <w:rPr>
          <w:rFonts w:eastAsia="Calibri"/>
        </w:rPr>
        <w:t>,</w:t>
      </w:r>
      <w:r w:rsidRPr="009C2310">
        <w:rPr>
          <w:rFonts w:eastAsia="Calibri"/>
        </w:rPr>
        <w:t xml:space="preserve"> tuleb Kaitseväel anda </w:t>
      </w:r>
      <w:r w:rsidRPr="009C2310">
        <w:rPr>
          <w:rFonts w:eastAsia="Calibri"/>
        </w:rPr>
        <w:lastRenderedPageBreak/>
        <w:t>õigusaktis sisalduvale määratlemata õigusmõiste sisule piirid ja mõõdetavad tunnused, et seda oleks võimalik seostada konkreetsete eluliste asjaoludega</w:t>
      </w:r>
      <w:r w:rsidRPr="009C2310" w:rsidR="00F16F1F">
        <w:rPr>
          <w:rFonts w:eastAsia="Calibri"/>
        </w:rPr>
        <w:t>.</w:t>
      </w:r>
      <w:r w:rsidRPr="009C2310">
        <w:rPr>
          <w:rFonts w:eastAsia="Calibri"/>
          <w:vertAlign w:val="superscript"/>
        </w:rPr>
        <w:footnoteReference w:id="29"/>
      </w:r>
    </w:p>
    <w:p w:rsidRPr="009C2310" w:rsidR="0004273E" w:rsidP="003C09D6" w:rsidRDefault="0004273E" w14:paraId="2A1C1434" w14:textId="77777777">
      <w:pPr>
        <w:rPr>
          <w:rFonts w:eastAsia="Calibri"/>
        </w:rPr>
      </w:pPr>
    </w:p>
    <w:p w:rsidRPr="009C2310" w:rsidR="004A682C" w:rsidP="003426C8" w:rsidRDefault="004A682C" w14:paraId="03D3544A" w14:textId="2D6A58BE">
      <w:pPr>
        <w:pStyle w:val="Vahedeta"/>
      </w:pPr>
      <w:r w:rsidRPr="009C2310">
        <w:t xml:space="preserve">Kaitseväe laeva ohutusala on Kaitseväe laeva ümber ja all olev veekogu pind ning õhuruum, milles toimuv tegevus võib tuua kaasa ohu Kaitseväe laevale. Ohutusala mõõtmed on veesõiduki välisküljest arvates 300 meetrit horisontaalsuunas ja vertikaalsuunas vee alla ning ohutusala ülempiir veesõiduki kõrgeimast punktist 150 meetrit. Paljude riikide sõjalaevadel on ohutusala ehk </w:t>
      </w:r>
      <w:r w:rsidR="000F7689">
        <w:t>n</w:t>
      </w:r>
      <w:r w:rsidR="002869A7">
        <w:t>-</w:t>
      </w:r>
      <w:r w:rsidR="000F7689">
        <w:t xml:space="preserve">ö </w:t>
      </w:r>
      <w:r w:rsidRPr="009C2310">
        <w:t>mull ümber laeva, kui laev on merel.</w:t>
      </w:r>
      <w:r w:rsidRPr="009C2310">
        <w:rPr>
          <w:rStyle w:val="Allmrkuseviide"/>
        </w:rPr>
        <w:footnoteReference w:id="30"/>
      </w:r>
      <w:r w:rsidRPr="009C2310">
        <w:t xml:space="preserve"> See on oma olemuselt kergema režiimiga </w:t>
      </w:r>
      <w:r w:rsidRPr="009C2310" w:rsidR="007D1435">
        <w:t xml:space="preserve">kui </w:t>
      </w:r>
      <w:r w:rsidRPr="009C2310">
        <w:t xml:space="preserve">julgeolekuala, </w:t>
      </w:r>
      <w:r w:rsidRPr="009C2310" w:rsidR="007D1435">
        <w:t xml:space="preserve">kuid </w:t>
      </w:r>
      <w:r w:rsidRPr="009C2310">
        <w:t>annab võimaluse laeval end paremini kaitsta</w:t>
      </w:r>
      <w:r w:rsidRPr="009C2310" w:rsidR="007D1435">
        <w:t xml:space="preserve"> väljastpoolt pärineva (mittesõjalise) rünnaku vastu</w:t>
      </w:r>
      <w:r w:rsidRPr="009C2310">
        <w:t>. See tähendab, et see ala ei ole täpselt sama rangelt jälgitav</w:t>
      </w:r>
      <w:r w:rsidR="009F6618">
        <w:t>,</w:t>
      </w:r>
      <w:r w:rsidRPr="009C2310">
        <w:t xml:space="preserve"> kui seda on julgeolekuala ise. Näiteks kui sellesse </w:t>
      </w:r>
      <w:r w:rsidR="009F6618">
        <w:t>mõjualasse</w:t>
      </w:r>
      <w:r w:rsidRPr="009C2310">
        <w:t xml:space="preserve"> siseneb mõni veesõiduk, siis reageeritakse vastavalt ohuhinnangule. Kui ohtu ei kujuta, siis ei reageerita, näiteks ei võeta veesõidukiga ühendust, et seda hoiatada ja paluda tal eemale hoida, kuni hoiatuslaskudeni välja, kui veesõiduk ei </w:t>
      </w:r>
      <w:r w:rsidRPr="009C2310" w:rsidR="00326A98">
        <w:t>reageeri käskudele</w:t>
      </w:r>
      <w:r w:rsidRPr="009C2310">
        <w:t xml:space="preserve"> ja </w:t>
      </w:r>
      <w:r w:rsidR="009F6618">
        <w:t xml:space="preserve">jätkab </w:t>
      </w:r>
      <w:r w:rsidRPr="009C2310">
        <w:t>lähene</w:t>
      </w:r>
      <w:r w:rsidR="009F6618">
        <w:t>mist</w:t>
      </w:r>
      <w:r w:rsidRPr="009C2310">
        <w:t xml:space="preserve"> ning selles nähakse ohtu</w:t>
      </w:r>
      <w:r w:rsidR="009F6618">
        <w:t xml:space="preserve"> Kaitseväe laevale</w:t>
      </w:r>
      <w:r w:rsidRPr="009C2310">
        <w:t xml:space="preserve">. Näiteks tiheda liiklusega mereala osades (nt Tallinna laht, Kieli laht) ei ole võimalik nõuda teistelt veesõidukitelt distantsi hoidmist, mistõttu ei tohigi see ohutusala </w:t>
      </w:r>
      <w:r w:rsidR="009F6618">
        <w:t xml:space="preserve">olla </w:t>
      </w:r>
      <w:r w:rsidRPr="009C2310">
        <w:t>sama range kontrollirežiimiga nagu julgeolekuala. Sellest tulenevalt on mõistlik nimetada seda ala teisiti kui julgeolekuala. Samas peaks saama sell</w:t>
      </w:r>
      <w:r w:rsidRPr="009C2310" w:rsidR="007D1435">
        <w:t xml:space="preserve">es alas mehitamata õhusõidukite </w:t>
      </w:r>
      <w:r w:rsidRPr="009C2310">
        <w:t>suhtes rakendada samu meetmeid, mida julgeolekualaski samadel põhimõtetel.</w:t>
      </w:r>
      <w:r w:rsidRPr="009C2310" w:rsidR="007D1435">
        <w:t xml:space="preserve"> </w:t>
      </w:r>
    </w:p>
    <w:p w:rsidRPr="009C2310" w:rsidR="004A682C" w:rsidP="003426C8" w:rsidRDefault="004A682C" w14:paraId="2DC9424F" w14:textId="77777777">
      <w:pPr>
        <w:pStyle w:val="Vahedeta"/>
      </w:pPr>
    </w:p>
    <w:p w:rsidRPr="009C2310" w:rsidR="003426C8" w:rsidP="003426C8" w:rsidRDefault="003426C8" w14:paraId="0152B536" w14:textId="71D3FDB9">
      <w:pPr>
        <w:pStyle w:val="Vahedeta"/>
      </w:pPr>
      <w:r w:rsidRPr="009C2310">
        <w:t>Ohutusala ei rakendata</w:t>
      </w:r>
      <w:r w:rsidRPr="009F6618" w:rsidR="009F6618">
        <w:t xml:space="preserve"> </w:t>
      </w:r>
      <w:r w:rsidRPr="009C2310" w:rsidR="009F6618">
        <w:t>horisontaalsuunas</w:t>
      </w:r>
      <w:r w:rsidRPr="009C2310">
        <w:t xml:space="preserve">, kui </w:t>
      </w:r>
      <w:r w:rsidRPr="009C2310" w:rsidR="007D1435">
        <w:t xml:space="preserve">Kaitseväe </w:t>
      </w:r>
      <w:r w:rsidRPr="009C2310">
        <w:t>veesõiduk on sadama või sadama akvatooriumi alal</w:t>
      </w:r>
      <w:r w:rsidRPr="009C2310" w:rsidR="007D1435">
        <w:t>, sest sadamas või sadama akvatooriumis on laevad tihedalt koos ning sõjalaeval ei ole võimalik hoida ise teistest laevadest ega teistel laevadel sõjalaevast vajalikku distantsi</w:t>
      </w:r>
      <w:r w:rsidRPr="009C2310">
        <w:t>.</w:t>
      </w:r>
      <w:r w:rsidRPr="009C2310" w:rsidR="00E05BC8">
        <w:t xml:space="preserve"> </w:t>
      </w:r>
      <w:r w:rsidR="009F6618">
        <w:t>Küll aga s</w:t>
      </w:r>
      <w:r w:rsidRPr="009C2310" w:rsidR="00E05BC8">
        <w:t xml:space="preserve">äilib </w:t>
      </w:r>
      <w:r w:rsidRPr="009C2310" w:rsidR="009F6618">
        <w:t xml:space="preserve">ohutusala </w:t>
      </w:r>
      <w:proofErr w:type="spellStart"/>
      <w:r w:rsidRPr="009C2310" w:rsidR="009F6618">
        <w:t>ülapiir</w:t>
      </w:r>
      <w:proofErr w:type="spellEnd"/>
      <w:r w:rsidRPr="009C2310" w:rsidDel="009F6618" w:rsidR="009F6618">
        <w:t xml:space="preserve"> </w:t>
      </w:r>
      <w:r w:rsidRPr="009C2310" w:rsidR="00E05BC8">
        <w:t>õhuruumist tuleva ohu eest kaitsmiseks. Muul juhul rakendatakse ohu korral enesekaitset.</w:t>
      </w:r>
      <w:r w:rsidRPr="009C2310">
        <w:t xml:space="preserve"> Kaitseväe laeva ohutusalal võib Kaitsevägi vahetu ohu tõrjumiseks mehitamata õhusõiduki vastu </w:t>
      </w:r>
      <w:r w:rsidRPr="009C2310" w:rsidR="00E05BC8">
        <w:t xml:space="preserve">riikliku järelevalve meetmete ja </w:t>
      </w:r>
      <w:r w:rsidRPr="009C2310">
        <w:t>vahetu sunni rakendamisel kohaldada lennundusseaduse § 60</w:t>
      </w:r>
      <w:r w:rsidRPr="009C2310">
        <w:rPr>
          <w:vertAlign w:val="superscript"/>
        </w:rPr>
        <w:t>2</w:t>
      </w:r>
      <w:r w:rsidRPr="009C2310">
        <w:t xml:space="preserve"> lõigetes 7‒10 sätestatud meetmeid ja erivahendeid.</w:t>
      </w:r>
    </w:p>
    <w:p w:rsidRPr="009C2310" w:rsidR="00BF10BB" w:rsidP="003426C8" w:rsidRDefault="00BF10BB" w14:paraId="67F475F5" w14:textId="379143F3">
      <w:pPr>
        <w:pStyle w:val="Vahedeta"/>
      </w:pPr>
    </w:p>
    <w:p w:rsidR="00034899" w:rsidP="001017FF" w:rsidRDefault="0030715E" w14:paraId="20530DF5" w14:textId="2EEA7560">
      <w:pPr>
        <w:pStyle w:val="Vahedeta"/>
      </w:pPr>
      <w:r w:rsidR="0030715E">
        <w:rPr/>
        <w:t>Eelnõu</w:t>
      </w:r>
      <w:r w:rsidRPr="2E602065" w:rsidR="0030715E">
        <w:rPr>
          <w:b w:val="1"/>
          <w:bCs w:val="1"/>
        </w:rPr>
        <w:t xml:space="preserve"> § 1 </w:t>
      </w:r>
      <w:r w:rsidRPr="2E602065" w:rsidR="00034899">
        <w:rPr>
          <w:b w:val="1"/>
          <w:bCs w:val="1"/>
        </w:rPr>
        <w:t>punkti</w:t>
      </w:r>
      <w:r w:rsidRPr="2E602065" w:rsidR="00034899">
        <w:rPr>
          <w:b w:val="1"/>
          <w:bCs w:val="1"/>
        </w:rPr>
        <w:t>s</w:t>
      </w:r>
      <w:r w:rsidRPr="2E602065" w:rsidR="00034899">
        <w:rPr>
          <w:b w:val="1"/>
          <w:bCs w:val="1"/>
        </w:rPr>
        <w:t xml:space="preserve"> </w:t>
      </w:r>
      <w:r w:rsidRPr="2E602065" w:rsidR="007C3B16">
        <w:rPr>
          <w:b w:val="1"/>
          <w:bCs w:val="1"/>
        </w:rPr>
        <w:t xml:space="preserve">10 </w:t>
      </w:r>
      <w:r w:rsidR="00034899">
        <w:rPr/>
        <w:t>sätestatud m</w:t>
      </w:r>
      <w:r w:rsidR="00034899">
        <w:rPr/>
        <w:t>uudatusega antakse võimalus erandjuhul Kaitseväele jätta ajutine julgeolekuala tähistamata,</w:t>
      </w:r>
      <w:commentRangeStart w:id="250820961"/>
      <w:r w:rsidR="00034899">
        <w:rPr/>
        <w:t xml:space="preserve"> kui seda nõuab </w:t>
      </w:r>
      <w:r w:rsidR="00034899">
        <w:rPr/>
        <w:t>riigikaitseline</w:t>
      </w:r>
      <w:r w:rsidR="00034899">
        <w:rPr/>
        <w:t xml:space="preserve"> varjatud iseloomuga ülesann</w:t>
      </w:r>
      <w:commentRangeEnd w:id="250820961"/>
      <w:r>
        <w:rPr>
          <w:rStyle w:val="CommentReference"/>
        </w:rPr>
        <w:commentReference w:id="250820961"/>
      </w:r>
      <w:r w:rsidR="00034899">
        <w:rPr/>
        <w:t xml:space="preserve">e. Riigi sõjalise kaitsmise ülesande täitmine on teatud tingimustel võimalik vaid siis, kui Kaitseväe üksus ei ole avalikult selgelt eristuv ja tähistatud. Samuti peab teave Kaitseväe üksuse asukoha ja julgeolekuala rajamise kohta olema maksimaalselt kaitstud kolmandate isikute eest. Ajutine julgeolekuala jäetakse tähistamata vaid siis, kui selle tähistuse puudumine ei põhjusta ohtu piirkonnas liikuvatele isikutele. Kui Kaitseväe üksus võib oma tegevusega häirida või põhjustada ohtu kolmandatele isikutele, tähistatakse julgeolekuala igal juhul. Tähistamisest loobumise tingimused sätestatakse täpsemalt Kaitseväe korralduse seaduse rakendusaktis „Kaitseväe julgeolekuala tähistamise kord“. Kaitseväe määruse alusel kehtestab juhataja Kaitseväe sisese dokumendiga täpsed nõuded millistel juhtudel on võimalik jätta julgeolekuala tähistamata ja kes ning mis tingimustel saab seda otsustada. </w:t>
      </w:r>
    </w:p>
    <w:p w:rsidRPr="00034899" w:rsidR="00034899" w:rsidP="00034899" w:rsidRDefault="00034899" w14:paraId="1F21E915" w14:textId="154F38BC">
      <w:pPr>
        <w:pStyle w:val="Vahedeta"/>
      </w:pPr>
      <w:r>
        <w:t xml:space="preserve">Lisaks </w:t>
      </w:r>
      <w:r w:rsidRPr="00034899">
        <w:t xml:space="preserve">viiakse sisse võimalus Kaitseväel </w:t>
      </w:r>
      <w:r>
        <w:t>ajutise julgeolekuala loomisest</w:t>
      </w:r>
      <w:r w:rsidRPr="00034899">
        <w:t xml:space="preserve"> julgeolekukaalutlustel erandjuhul asukohajärgne kohalik omavalitsus jätta teavitamata. Teavitamine viiakse läbi juhul, kui Kaitseväe üksuste viibimisest nt õppuste piirkonnas on vajalik avalikkust teavitada ohutuse tagamiseks ning </w:t>
      </w:r>
      <w:proofErr w:type="spellStart"/>
      <w:r w:rsidRPr="00034899">
        <w:t>riigikaitseline</w:t>
      </w:r>
      <w:proofErr w:type="spellEnd"/>
      <w:r w:rsidRPr="00034899">
        <w:t xml:space="preserve"> ülesanne ei vaja varjatust. Kui Kaitseväe ülesanne maastikul vajab edukaks täideviimiseks varjatust, tuleb üksuse paiknemise infot kaitsta ja võimalikult vähe levitada, </w:t>
      </w:r>
      <w:r w:rsidRPr="00034899">
        <w:lastRenderedPageBreak/>
        <w:t>kuna see võib ohustada põhiülesande täideviimist ja julgeolekut. Kaitseväe teatud ülesannete täitmisel on vajalik üksus maastikul maskeerida, et ülesanne jääks varjatuks. Seega tuleb ka üksuse maastikul paiknemise infot edastada ja levitada võimalikult piiratud moel. Regulatsioonis säilib kohustus teavitada igakordselt Politsei- ja Piirivalveametit, kes peab omama oma vastutusalas toimuva kohta infot. Kaitseväe viibimine kohaliku omavalitsuse alal oleval territooriumil on kooskõlastatud kinnistu omanikuga.</w:t>
      </w:r>
    </w:p>
    <w:p w:rsidR="0030715E" w:rsidP="001017FF" w:rsidRDefault="0030715E" w14:paraId="03DA0CAD" w14:textId="77777777">
      <w:pPr>
        <w:pStyle w:val="Vahedeta"/>
      </w:pPr>
    </w:p>
    <w:p w:rsidRPr="009C2310" w:rsidR="002036AC" w:rsidP="001017FF" w:rsidRDefault="003C09D6" w14:paraId="59E4CA7C" w14:textId="063E66BD">
      <w:pPr>
        <w:pStyle w:val="Vahedeta"/>
      </w:pPr>
      <w:r w:rsidRPr="009C2310">
        <w:t>Eelnõu</w:t>
      </w:r>
      <w:r w:rsidRPr="009C2310">
        <w:rPr>
          <w:b/>
        </w:rPr>
        <w:t xml:space="preserve"> § 1 punktiga </w:t>
      </w:r>
      <w:r w:rsidR="007C3B16">
        <w:rPr>
          <w:b/>
        </w:rPr>
        <w:t>11</w:t>
      </w:r>
      <w:r w:rsidRPr="009C2310" w:rsidR="007C3B16">
        <w:t xml:space="preserve"> </w:t>
      </w:r>
      <w:r w:rsidRPr="009C2310">
        <w:t xml:space="preserve">täpsustatakse </w:t>
      </w:r>
      <w:r w:rsidRPr="009C2310" w:rsidR="00A04ACF">
        <w:t>Kaitseväe julgeolekuala kaitse eesmärgil isikuandmete töötlemise sätteid. Isikuandme</w:t>
      </w:r>
      <w:r w:rsidRPr="009C2310" w:rsidR="004747D8">
        <w:t>id</w:t>
      </w:r>
      <w:r w:rsidRPr="009C2310" w:rsidR="00A04ACF">
        <w:t xml:space="preserve"> </w:t>
      </w:r>
      <w:r w:rsidRPr="009C2310" w:rsidR="004747D8">
        <w:t xml:space="preserve">on vaja </w:t>
      </w:r>
      <w:r w:rsidRPr="009C2310" w:rsidR="00A04ACF">
        <w:t>töö</w:t>
      </w:r>
      <w:r w:rsidRPr="009C2310" w:rsidR="004747D8">
        <w:t>delda</w:t>
      </w:r>
      <w:r w:rsidRPr="009C2310" w:rsidR="00A04ACF">
        <w:t xml:space="preserve">, et ennetada, selgitada välja ja tõrjuda ohtu Kaitseväe julgeolekualal, selle vahetus läheduses või Kaitseväe laeva ohutusalal asuva vara või inimeste vastu. Nimetatud eesmärgil ja ulatuses võib isikuandmeid töödelda riigi, kohaliku omavalitsuse või muu avalik-õigusliku või eraõigusliku juriidilise isiku andmekogust ning teha seda </w:t>
      </w:r>
      <w:r w:rsidR="005E0402">
        <w:t>vajadusel</w:t>
      </w:r>
      <w:r w:rsidRPr="009C2310" w:rsidR="00A04ACF">
        <w:t xml:space="preserve"> varjatult. </w:t>
      </w:r>
      <w:r w:rsidR="00840E1F">
        <w:t>L</w:t>
      </w:r>
      <w:r w:rsidRPr="009C2310" w:rsidR="00A04ACF">
        <w:t>isaks registripõhistele isikuandmete töötlemisele</w:t>
      </w:r>
      <w:r w:rsidR="00840E1F">
        <w:t xml:space="preserve"> võib</w:t>
      </w:r>
      <w:r w:rsidRPr="009C2310" w:rsidR="002036AC">
        <w:t xml:space="preserve"> isikut varjatult jälgida, kasutada variandmeid ja konspiratsioonivõtteid ning kasutada pilti edastatavat või salvestatavat jälgimisseadmestikku.</w:t>
      </w:r>
    </w:p>
    <w:p w:rsidRPr="009C2310" w:rsidR="002036AC" w:rsidP="001017FF" w:rsidRDefault="002036AC" w14:paraId="3F2039EF" w14:textId="637A616E">
      <w:pPr>
        <w:pStyle w:val="Vahedeta"/>
      </w:pPr>
    </w:p>
    <w:p w:rsidRPr="009C2310" w:rsidR="00B43E23" w:rsidP="001017FF" w:rsidRDefault="00EA33B8" w14:paraId="77566819" w14:textId="5B54579E">
      <w:pPr>
        <w:pStyle w:val="Vahedeta"/>
      </w:pPr>
      <w:r w:rsidRPr="009C2310">
        <w:t>Antud säte ei ole uus. Hetkel kehtiv KKS § 54</w:t>
      </w:r>
      <w:r w:rsidRPr="009C2310">
        <w:rPr>
          <w:vertAlign w:val="superscript"/>
        </w:rPr>
        <w:t>1</w:t>
      </w:r>
      <w:r w:rsidRPr="009C2310">
        <w:t xml:space="preserve"> sätestab samuti isikuandmete töötlemise sätted, kuid eelnõuga lisatakse võimalus töödelda andmeid ka julgeolekuala kaitseks julgeolekualal või selle vahetus läheduses ning laeva ohutusalal. </w:t>
      </w:r>
      <w:r w:rsidRPr="009C2310" w:rsidR="00EA663A">
        <w:t xml:space="preserve">Kaitsevägi ei teosta </w:t>
      </w:r>
      <w:r w:rsidRPr="009C2310" w:rsidR="003D5D3F">
        <w:t xml:space="preserve">julgeolekuala lähistel </w:t>
      </w:r>
      <w:r w:rsidRPr="009C2310" w:rsidR="00EA663A">
        <w:t>isikute lausalist jälgimist</w:t>
      </w:r>
      <w:r w:rsidR="00CF0899">
        <w:t>, vaid</w:t>
      </w:r>
      <w:r w:rsidRPr="009C2310" w:rsidR="00EA663A">
        <w:t xml:space="preserve"> hindab, kas isik</w:t>
      </w:r>
      <w:r w:rsidR="00CF0899">
        <w:t>,</w:t>
      </w:r>
      <w:r w:rsidRPr="009C2310" w:rsidR="00EA663A">
        <w:t xml:space="preserve"> kes viibib julgeolekuala vahetus läheduses võib põhjustada ohtu julgeolekualale. Selleks tuvastatakse isiku tegevus julgeolekuala lähistel ja kui selle tulemusena selgub, et isik tegeleb </w:t>
      </w:r>
      <w:r w:rsidRPr="009C2310" w:rsidR="00CF0899">
        <w:t xml:space="preserve">näiteks </w:t>
      </w:r>
      <w:r w:rsidRPr="009C2310" w:rsidR="00EA663A">
        <w:t>marjakorjamise või jalutamisega, siis edasist jälgimist ei teostata. Kui aga selgub, et isik pildistab julgeolekuala või teostab muid kahtlasi tegevusi (lennutab drooni, jälgib, paigaldab mi</w:t>
      </w:r>
      <w:r w:rsidR="00CF0899">
        <w:t>dagi</w:t>
      </w:r>
      <w:r w:rsidRPr="009C2310" w:rsidR="003D5D3F">
        <w:t>, üritab lõhkuda piirdeaeda</w:t>
      </w:r>
      <w:r w:rsidRPr="009C2310" w:rsidR="00EA663A">
        <w:t xml:space="preserve"> vms), siis isikut jälgitakse tegevuse</w:t>
      </w:r>
      <w:r w:rsidRPr="009C2310" w:rsidR="003D5D3F">
        <w:t xml:space="preserve"> teostamisel ning võidakse </w:t>
      </w:r>
      <w:r w:rsidR="00CF0899">
        <w:t>minna julgeolekualalt välja</w:t>
      </w:r>
      <w:r w:rsidRPr="009C2310" w:rsidR="003D5D3F">
        <w:t xml:space="preserve"> isikut küsitlema või temalt dokumente nõudma, et täpsustada </w:t>
      </w:r>
      <w:r w:rsidRPr="009C2310" w:rsidR="008632D4">
        <w:t>isiku tegevust ja selle põhjusi.</w:t>
      </w:r>
      <w:r w:rsidRPr="009C2310" w:rsidR="00B43E23">
        <w:t xml:space="preserve"> Kui isiku tegevuses ei ole Kaitsevägi tuvastanud selget julgeolekuala ohustavat indikatsiooni ja isik </w:t>
      </w:r>
      <w:r w:rsidR="00CF0899">
        <w:t>soovib</w:t>
      </w:r>
      <w:r w:rsidRPr="009C2310" w:rsidR="00B43E23">
        <w:t xml:space="preserve"> julgeolekuala läh</w:t>
      </w:r>
      <w:r w:rsidR="00CF0899">
        <w:t>edusest</w:t>
      </w:r>
      <w:r w:rsidRPr="009C2310" w:rsidR="00B43E23">
        <w:t xml:space="preserve"> lahku</w:t>
      </w:r>
      <w:r w:rsidR="00CF0899">
        <w:t>da</w:t>
      </w:r>
      <w:r w:rsidRPr="009C2310" w:rsidR="00B43E23">
        <w:t>, siis ei ole Kaitseväel alust tema andmeid edasi töödelda ega erimeetmeid rakendada ja isik ei ole kohustatud ka isikut tõendavat dokumenti esitama. Vastupidine olukord on, kui isiku tegevus on ebaselge, isik ei soostu koostööd tegema ega oma tegevusi selgitama. S</w:t>
      </w:r>
      <w:r w:rsidR="00CF0899">
        <w:t>el juhul</w:t>
      </w:r>
      <w:r w:rsidRPr="009C2310" w:rsidR="00B43E23">
        <w:t xml:space="preserve"> peab Kaitsevägi vähemalt julgeolekuala vahetus läheduses viibiva kahtlaselt käituva isiku tuvastama.</w:t>
      </w:r>
    </w:p>
    <w:p w:rsidRPr="009C2310" w:rsidR="003D5D3F" w:rsidP="001017FF" w:rsidRDefault="003D5D3F" w14:paraId="28CE203D" w14:textId="77777777">
      <w:pPr>
        <w:pStyle w:val="Vahedeta"/>
      </w:pPr>
    </w:p>
    <w:p w:rsidRPr="009C2310" w:rsidR="003828DE" w:rsidP="001017FF" w:rsidRDefault="002036AC" w14:paraId="6F001870" w14:textId="67855638">
      <w:pPr>
        <w:pStyle w:val="Vahedeta"/>
      </w:pPr>
      <w:r w:rsidRPr="009C2310">
        <w:t xml:space="preserve">Eelnõu </w:t>
      </w:r>
      <w:r w:rsidRPr="009C2310">
        <w:rPr>
          <w:b/>
        </w:rPr>
        <w:t>§ 1 punkti</w:t>
      </w:r>
      <w:r w:rsidRPr="009C2310" w:rsidR="00933B54">
        <w:rPr>
          <w:b/>
        </w:rPr>
        <w:t>de</w:t>
      </w:r>
      <w:r w:rsidRPr="009C2310">
        <w:rPr>
          <w:b/>
        </w:rPr>
        <w:t xml:space="preserve">ga </w:t>
      </w:r>
      <w:r w:rsidR="006F1BAD">
        <w:rPr>
          <w:b/>
        </w:rPr>
        <w:t>12</w:t>
      </w:r>
      <w:r w:rsidRPr="009C2310" w:rsidR="00D34BA8">
        <w:rPr>
          <w:rFonts w:cs="Times New Roman"/>
          <w:b/>
        </w:rPr>
        <w:t>–</w:t>
      </w:r>
      <w:r w:rsidRPr="009C2310" w:rsidR="006F1BAD">
        <w:rPr>
          <w:b/>
        </w:rPr>
        <w:t>1</w:t>
      </w:r>
      <w:r w:rsidR="006F1BAD">
        <w:rPr>
          <w:b/>
        </w:rPr>
        <w:t>6</w:t>
      </w:r>
      <w:r w:rsidRPr="009C2310" w:rsidR="006F1BAD">
        <w:t xml:space="preserve"> </w:t>
      </w:r>
      <w:r w:rsidRPr="009C2310">
        <w:t>sätestatakse Kaitseväe julgeolekuala kaitse eesmärgil täpsem erimeetmete kohaldamise ja piirangute kehtestamise õiguslik regulatsioon</w:t>
      </w:r>
      <w:r w:rsidRPr="009C2310" w:rsidR="00933B54">
        <w:t>, lisades seadusesse §-d 54</w:t>
      </w:r>
      <w:r w:rsidRPr="009C2310" w:rsidR="00933B54">
        <w:rPr>
          <w:vertAlign w:val="superscript"/>
        </w:rPr>
        <w:t>2</w:t>
      </w:r>
      <w:r w:rsidRPr="009C2310" w:rsidR="00933B54">
        <w:rPr>
          <w:rFonts w:cs="Times New Roman"/>
        </w:rPr>
        <w:t>–</w:t>
      </w:r>
      <w:r w:rsidRPr="009C2310" w:rsidR="00C479E0">
        <w:t>54</w:t>
      </w:r>
      <w:r w:rsidRPr="009C2310" w:rsidR="00326A98">
        <w:rPr>
          <w:vertAlign w:val="superscript"/>
        </w:rPr>
        <w:t>11</w:t>
      </w:r>
      <w:r w:rsidRPr="009C2310" w:rsidR="00F42BDF">
        <w:t xml:space="preserve">, </w:t>
      </w:r>
      <w:r w:rsidRPr="009C2310" w:rsidR="00C479E0">
        <w:t>muutes § 55 lõigete 1 ja 2 sõnastust</w:t>
      </w:r>
      <w:r w:rsidR="009B4B64">
        <w:t>, täiendades</w:t>
      </w:r>
      <w:r w:rsidRPr="009B4B64" w:rsidR="009B4B64">
        <w:t xml:space="preserve"> </w:t>
      </w:r>
      <w:r w:rsidR="009B4B64">
        <w:t xml:space="preserve">§ 55 </w:t>
      </w:r>
      <w:r w:rsidRPr="009B4B64" w:rsidR="009B4B64">
        <w:t>lõikega 1</w:t>
      </w:r>
      <w:r w:rsidRPr="009B4B64" w:rsidR="009B4B64">
        <w:rPr>
          <w:vertAlign w:val="superscript"/>
        </w:rPr>
        <w:t>1</w:t>
      </w:r>
      <w:r w:rsidRPr="009B4B64" w:rsidR="009B4B64">
        <w:t xml:space="preserve"> </w:t>
      </w:r>
      <w:r w:rsidRPr="009C2310" w:rsidR="00C479E0">
        <w:t>ning tunnistades § 56 kehtetuks</w:t>
      </w:r>
      <w:r w:rsidRPr="009C2310">
        <w:t xml:space="preserve">. </w:t>
      </w:r>
      <w:r w:rsidRPr="009C2310" w:rsidR="006B5C7C">
        <w:t xml:space="preserve">Kaitseväe laeva ohutusalas kohaldatakse neid meetmeid </w:t>
      </w:r>
      <w:r w:rsidRPr="009C2310" w:rsidR="002D492A">
        <w:t xml:space="preserve">ainult </w:t>
      </w:r>
      <w:r w:rsidRPr="009C2310" w:rsidR="006B5C7C">
        <w:t xml:space="preserve">juhul, kui sõjalaev asub sadamas või sadama akvatooriumis. Merel kohaldatakse ohu või rünnaku korral enesekaitse meetmeid vastavalt laeva tegevusjuhendile ja </w:t>
      </w:r>
      <w:r w:rsidRPr="009C2310" w:rsidR="00E07968">
        <w:t>jõu kasutamise reeglitele.</w:t>
      </w:r>
    </w:p>
    <w:p w:rsidRPr="009C2310" w:rsidR="002036AC" w:rsidP="002036AC" w:rsidRDefault="002036AC" w14:paraId="07729EF8" w14:textId="6FF633C9">
      <w:pPr>
        <w:pStyle w:val="Vahedeta"/>
      </w:pPr>
    </w:p>
    <w:p w:rsidRPr="009C2310" w:rsidR="009F2E62" w:rsidP="001D2180" w:rsidRDefault="00C44812" w14:paraId="532DA0E7" w14:textId="09D18EB3">
      <w:r>
        <w:rPr>
          <w:rFonts w:eastAsia="Calibri"/>
        </w:rPr>
        <w:t>Selleks, e</w:t>
      </w:r>
      <w:r w:rsidRPr="009C2310" w:rsidR="009F2E62">
        <w:rPr>
          <w:rFonts w:eastAsia="Calibri"/>
        </w:rPr>
        <w:t>t selgitada olukorda, kus Kaitsevägi erimeetmeid peab rakendama</w:t>
      </w:r>
      <w:r w:rsidR="009F7A2F">
        <w:rPr>
          <w:rFonts w:eastAsia="Calibri"/>
        </w:rPr>
        <w:t>,</w:t>
      </w:r>
      <w:r w:rsidRPr="009C2310" w:rsidR="009F2E62">
        <w:rPr>
          <w:rFonts w:eastAsia="Calibri"/>
        </w:rPr>
        <w:t xml:space="preserve"> tuleb </w:t>
      </w:r>
      <w:r>
        <w:rPr>
          <w:rFonts w:eastAsia="Calibri"/>
        </w:rPr>
        <w:t>lähemalt vaadelda</w:t>
      </w:r>
      <w:r w:rsidRPr="009C2310" w:rsidR="009F2E62">
        <w:rPr>
          <w:rFonts w:eastAsia="Calibri"/>
        </w:rPr>
        <w:t xml:space="preserve"> ohu definitsioon</w:t>
      </w:r>
      <w:r>
        <w:rPr>
          <w:rFonts w:eastAsia="Calibri"/>
        </w:rPr>
        <w:t>i</w:t>
      </w:r>
      <w:r w:rsidRPr="009C2310" w:rsidR="009F2E62">
        <w:rPr>
          <w:rFonts w:eastAsia="Calibri"/>
        </w:rPr>
        <w:t xml:space="preserve">. Oht riigi julgeolekule on olukord, kus ilmnenud asjaoludele antava objektiivse hinnangu põhjal võib pidada piisavalt tõenäoliseks, et lähitulevikus leiab aset riigi julgeolekut ähvardavat ohtu põhjustav sündmus. Vahetu oht riigi julgeolekule on olukord, kus riigi julgeolekut ähvardavat ohtu põhjustav sündmus leiab juba aset või on suur tõenäosus, et see kohe algab. </w:t>
      </w:r>
      <w:r w:rsidRPr="009C2310" w:rsidR="0046066A">
        <w:rPr>
          <w:rFonts w:eastAsia="Calibri"/>
        </w:rPr>
        <w:t>Oht julgeolekualale ja julgeolekualal</w:t>
      </w:r>
      <w:r w:rsidR="00F05433">
        <w:rPr>
          <w:rFonts w:eastAsia="Calibri"/>
        </w:rPr>
        <w:t xml:space="preserve"> olevale taristule või julgeolekualal</w:t>
      </w:r>
      <w:r w:rsidRPr="009C2310" w:rsidR="0046066A">
        <w:rPr>
          <w:rFonts w:eastAsia="Calibri"/>
        </w:rPr>
        <w:t xml:space="preserve"> </w:t>
      </w:r>
      <w:r w:rsidR="006F1BAD">
        <w:rPr>
          <w:rFonts w:eastAsia="Calibri"/>
        </w:rPr>
        <w:t>asuvale</w:t>
      </w:r>
      <w:r w:rsidRPr="009C2310" w:rsidR="006F1BAD">
        <w:rPr>
          <w:rFonts w:eastAsia="Calibri"/>
        </w:rPr>
        <w:t xml:space="preserve"> </w:t>
      </w:r>
      <w:r w:rsidR="00F60C6D">
        <w:rPr>
          <w:rFonts w:eastAsia="Calibri"/>
        </w:rPr>
        <w:t xml:space="preserve">varale </w:t>
      </w:r>
      <w:r w:rsidRPr="009C2310" w:rsidR="0046066A">
        <w:rPr>
          <w:rFonts w:eastAsia="Calibri"/>
        </w:rPr>
        <w:t xml:space="preserve">ning </w:t>
      </w:r>
      <w:r w:rsidR="00AE6075">
        <w:rPr>
          <w:rFonts w:eastAsia="Calibri"/>
        </w:rPr>
        <w:t xml:space="preserve">seal viibivatele </w:t>
      </w:r>
      <w:r w:rsidRPr="009C2310" w:rsidR="0046066A">
        <w:rPr>
          <w:rFonts w:eastAsia="Calibri"/>
        </w:rPr>
        <w:t xml:space="preserve">isikutele </w:t>
      </w:r>
      <w:r w:rsidRPr="009C2310" w:rsidR="00EA33B8">
        <w:rPr>
          <w:rFonts w:eastAsia="Calibri"/>
        </w:rPr>
        <w:t>võib lähtuda julgeolekuala vahetus läheduses</w:t>
      </w:r>
      <w:r w:rsidR="00AE6075">
        <w:rPr>
          <w:rFonts w:eastAsia="Calibri"/>
        </w:rPr>
        <w:t xml:space="preserve"> viibijatest</w:t>
      </w:r>
      <w:r w:rsidRPr="009C2310" w:rsidR="00EA33B8">
        <w:rPr>
          <w:rFonts w:eastAsia="Calibri"/>
        </w:rPr>
        <w:t xml:space="preserve">. Kaitseväe julgeolekuala on Kaitseväe valduses olevad </w:t>
      </w:r>
      <w:r w:rsidR="00C941A7">
        <w:rPr>
          <w:rFonts w:eastAsia="Calibri"/>
        </w:rPr>
        <w:t xml:space="preserve">alad ja </w:t>
      </w:r>
      <w:r w:rsidRPr="009C2310" w:rsidR="00EA33B8">
        <w:rPr>
          <w:rFonts w:eastAsia="Calibri"/>
        </w:rPr>
        <w:t>objektid</w:t>
      </w:r>
      <w:r w:rsidR="00C941A7">
        <w:rPr>
          <w:rFonts w:eastAsia="Calibri"/>
        </w:rPr>
        <w:t>,</w:t>
      </w:r>
      <w:r w:rsidRPr="009C2310" w:rsidR="00EA33B8">
        <w:rPr>
          <w:rFonts w:eastAsia="Calibri"/>
        </w:rPr>
        <w:t xml:space="preserve"> nt linnakud, mis tagavad olulist Eesti riigi iseseisva kaitsevõime elementi </w:t>
      </w:r>
      <w:r w:rsidRPr="00541828" w:rsidR="002E0C96">
        <w:rPr>
          <w:color w:val="202020"/>
        </w:rPr>
        <w:t>–</w:t>
      </w:r>
      <w:r w:rsidRPr="009C2310" w:rsidR="00EA33B8">
        <w:rPr>
          <w:rFonts w:eastAsia="Calibri"/>
        </w:rPr>
        <w:t xml:space="preserve"> lahingumoonalaod, mobilisatsioonidepood, relvalaod, lahingutehnika ladustamisalad jms. Seega</w:t>
      </w:r>
      <w:r w:rsidR="00C941A7">
        <w:rPr>
          <w:rFonts w:eastAsia="Calibri"/>
        </w:rPr>
        <w:t>,</w:t>
      </w:r>
      <w:r w:rsidRPr="009C2310" w:rsidR="00EA33B8">
        <w:rPr>
          <w:rFonts w:eastAsia="Calibri"/>
        </w:rPr>
        <w:t xml:space="preserve"> kui ohtu satub julgeolekuala, siis kaasneb ka oht riigi julgeolekule.  </w:t>
      </w:r>
    </w:p>
    <w:p w:rsidRPr="009C2310" w:rsidR="009F2E62" w:rsidP="009F2E62" w:rsidRDefault="009F2E62" w14:paraId="264A1EC3" w14:textId="77777777">
      <w:pPr>
        <w:rPr>
          <w:rFonts w:eastAsia="Calibri"/>
        </w:rPr>
      </w:pPr>
    </w:p>
    <w:p w:rsidRPr="009C2310" w:rsidR="009F2E62" w:rsidP="009F2E62" w:rsidRDefault="00AD797E" w14:paraId="152E5D71" w14:textId="016E5AC0">
      <w:pPr>
        <w:rPr>
          <w:rFonts w:eastAsia="Calibri"/>
        </w:rPr>
      </w:pPr>
      <w:r>
        <w:rPr>
          <w:rFonts w:eastAsia="Calibri"/>
        </w:rPr>
        <w:lastRenderedPageBreak/>
        <w:t>Erim</w:t>
      </w:r>
      <w:r w:rsidRPr="009C2310" w:rsidR="009F2E62">
        <w:rPr>
          <w:rFonts w:eastAsia="Calibri"/>
        </w:rPr>
        <w:t xml:space="preserve">eetmeid on vaja rakendada julgeolekuala vahetus läheduses julgeolekuala kaitse tagamiseks. Kaitsevägi peab nimetatud meetmetega reageerima julgeolekuala kaitseks </w:t>
      </w:r>
      <w:r w:rsidRPr="009C2310" w:rsidR="0026197D">
        <w:rPr>
          <w:rFonts w:eastAsia="Calibri"/>
        </w:rPr>
        <w:t xml:space="preserve">ohu korral </w:t>
      </w:r>
      <w:r w:rsidRPr="009C2310" w:rsidR="009F2E62">
        <w:rPr>
          <w:rFonts w:eastAsia="Calibri"/>
        </w:rPr>
        <w:t xml:space="preserve">juba julgeolekuala piirist kaugemal, sest julgeolekualal võib olla juba hilja reageerida. </w:t>
      </w:r>
    </w:p>
    <w:p w:rsidRPr="009C2310" w:rsidR="009F2E62" w:rsidP="002036AC" w:rsidRDefault="009F2E62" w14:paraId="062A6E4C" w14:textId="77777777">
      <w:pPr>
        <w:pStyle w:val="Vahedeta"/>
      </w:pPr>
    </w:p>
    <w:p w:rsidRPr="009C2310" w:rsidR="002036AC" w:rsidP="002036AC" w:rsidRDefault="00AD797E" w14:paraId="60A51CE2" w14:textId="12375E60">
      <w:pPr>
        <w:pStyle w:val="Vahedeta"/>
      </w:pPr>
      <w:r>
        <w:t>Erim</w:t>
      </w:r>
      <w:r w:rsidRPr="009C2310" w:rsidR="002036AC">
        <w:t>eetmeid võivad rakendada vaid vastava väljaõppe läbinud kaitseväelased</w:t>
      </w:r>
      <w:r>
        <w:t xml:space="preserve"> ja ametnikud</w:t>
      </w:r>
      <w:r w:rsidRPr="009C2310" w:rsidR="002036AC">
        <w:t xml:space="preserve">. </w:t>
      </w:r>
      <w:r w:rsidR="00383587">
        <w:t>Teenistujad</w:t>
      </w:r>
      <w:r w:rsidRPr="009C2310" w:rsidR="002036AC">
        <w:t xml:space="preserve">, kes hakkavad nimetatud meetmeid rakendama, läbivad vastava koolituse, kus selgitatakse nõudeid ja tingimusi, mille korral võib meetmeid rakendada ja millistes olukordades ei ole </w:t>
      </w:r>
      <w:r w:rsidR="00646622">
        <w:t>rakendamine</w:t>
      </w:r>
      <w:r w:rsidRPr="009C2310" w:rsidR="002036AC">
        <w:t xml:space="preserve"> proportsionaalne</w:t>
      </w:r>
      <w:r w:rsidRPr="009C2310" w:rsidR="00326A98">
        <w:t xml:space="preserve"> ja õiguspärane</w:t>
      </w:r>
      <w:r w:rsidRPr="009C2310" w:rsidR="002036AC">
        <w:t xml:space="preserve">. </w:t>
      </w:r>
      <w:r w:rsidRPr="009C2310" w:rsidR="00326A98">
        <w:t xml:space="preserve">Vastava </w:t>
      </w:r>
      <w:r w:rsidRPr="009C2310" w:rsidR="002036AC">
        <w:t>koolituseta kaitseväelased</w:t>
      </w:r>
      <w:r w:rsidR="00646622">
        <w:t xml:space="preserve"> ja ametnikud</w:t>
      </w:r>
      <w:r w:rsidRPr="009C2310" w:rsidR="002036AC">
        <w:t xml:space="preserve"> ei tohi julgeolekuala vahetus läheduses meetmeid rakendada. Koolituskava kehtestatakse </w:t>
      </w:r>
      <w:r w:rsidRPr="009C2310" w:rsidR="0094613C">
        <w:t xml:space="preserve">ja </w:t>
      </w:r>
      <w:r w:rsidRPr="009C2310" w:rsidR="009F2E62">
        <w:t xml:space="preserve">koolitused </w:t>
      </w:r>
      <w:r w:rsidRPr="009C2310" w:rsidR="0094613C">
        <w:t xml:space="preserve">korraldatakse </w:t>
      </w:r>
      <w:r w:rsidRPr="009C2310" w:rsidR="002036AC">
        <w:t xml:space="preserve">Kaitseväe siseselt. </w:t>
      </w:r>
    </w:p>
    <w:p w:rsidRPr="009C2310" w:rsidR="002036AC" w:rsidP="002036AC" w:rsidRDefault="002036AC" w14:paraId="10EDFC9F" w14:textId="77777777">
      <w:pPr>
        <w:rPr>
          <w:rFonts w:eastAsia="Calibri"/>
        </w:rPr>
      </w:pPr>
    </w:p>
    <w:p w:rsidRPr="009C2310" w:rsidR="004A03E3" w:rsidP="002036AC" w:rsidRDefault="004A03E3" w14:paraId="7D592B50" w14:textId="7B7E651F">
      <w:pPr>
        <w:rPr>
          <w:rFonts w:eastAsia="Calibri"/>
        </w:rPr>
      </w:pPr>
      <w:r w:rsidRPr="009C2310">
        <w:rPr>
          <w:rFonts w:eastAsia="Calibri"/>
        </w:rPr>
        <w:t>Eelnõuga lisatakse §-i 54</w:t>
      </w:r>
      <w:r w:rsidRPr="009C2310">
        <w:rPr>
          <w:rFonts w:eastAsia="Calibri"/>
          <w:vertAlign w:val="superscript"/>
        </w:rPr>
        <w:t>2</w:t>
      </w:r>
      <w:r w:rsidRPr="009C2310">
        <w:rPr>
          <w:rFonts w:eastAsia="Calibri"/>
        </w:rPr>
        <w:t xml:space="preserve"> </w:t>
      </w:r>
      <w:r w:rsidRPr="009C2310" w:rsidR="006F1BAD">
        <w:rPr>
          <w:rFonts w:eastAsia="Calibri"/>
        </w:rPr>
        <w:t>lõike</w:t>
      </w:r>
      <w:r w:rsidR="006F1BAD">
        <w:rPr>
          <w:rFonts w:eastAsia="Calibri"/>
        </w:rPr>
        <w:t>sse</w:t>
      </w:r>
      <w:r w:rsidRPr="009C2310" w:rsidR="006F1BAD">
        <w:rPr>
          <w:rFonts w:eastAsia="Calibri"/>
        </w:rPr>
        <w:t xml:space="preserve"> </w:t>
      </w:r>
      <w:r w:rsidR="006F1BAD">
        <w:rPr>
          <w:rFonts w:eastAsia="Calibri"/>
        </w:rPr>
        <w:t>4</w:t>
      </w:r>
      <w:r w:rsidRPr="009C2310">
        <w:rPr>
          <w:rFonts w:eastAsia="Calibri"/>
        </w:rPr>
        <w:t xml:space="preserve"> sätted julgeolekuala vahetus läheduses piirangute rakendamise otsustamise kohta. Piirangute rakendamise julgeolekuala vahetus läheduses otsustab Kaitseväe juhataja või tema volitatud pädeva struktuuriüksuse ülem.</w:t>
      </w:r>
      <w:r w:rsidRPr="009C2310" w:rsidR="00F83E4D">
        <w:rPr>
          <w:rFonts w:eastAsia="Calibri"/>
        </w:rPr>
        <w:t xml:space="preserve"> Enne sellise otsuse vastuvõtmist ei ole kaitseväelastel lubatud erimeetmeid kohaldada ega piiranguid rakendada. </w:t>
      </w:r>
      <w:r w:rsidRPr="009C2310" w:rsidR="005C2D83">
        <w:rPr>
          <w:rFonts w:eastAsia="Calibri"/>
        </w:rPr>
        <w:t xml:space="preserve">Kuna eelnõuga lisatavad erimeetmed on isikuvabaduste riive, peab sellise otsuse vastu võtma Kaitseväes kõige kõrgemal tasemel ja sellega andma volituse neid rakendada. </w:t>
      </w:r>
    </w:p>
    <w:p w:rsidRPr="009C2310" w:rsidR="004A03E3" w:rsidP="002036AC" w:rsidRDefault="004A03E3" w14:paraId="33651816" w14:textId="77777777">
      <w:pPr>
        <w:rPr>
          <w:rFonts w:eastAsia="Calibri"/>
        </w:rPr>
      </w:pPr>
    </w:p>
    <w:p w:rsidRPr="009C2310" w:rsidR="002240E3" w:rsidP="002240E3" w:rsidRDefault="00A40700" w14:paraId="52BF0E72" w14:textId="5C69EB54">
      <w:pPr>
        <w:rPr>
          <w:rFonts w:eastAsia="Calibri"/>
        </w:rPr>
      </w:pPr>
      <w:r w:rsidRPr="009C2310">
        <w:rPr>
          <w:rFonts w:eastAsia="Calibri"/>
        </w:rPr>
        <w:t xml:space="preserve">Kaitseväe linnakutes asuvad NATO sõjalise koostöö raames liitlasüksused, kellel ei ole tavaolukorras õigust Eesti riigi territooriumil vahetut sundi kohaldada. Eestil vastuvõtva riigina on julgeolekualal kohustus tagada liitlaste julgeolek ja nende vara puutumatus. Kaitseväele antakse eelnõuga õigus reageerida ohule julgeolekuala vahetus läheduses ning </w:t>
      </w:r>
      <w:r w:rsidRPr="009C2310" w:rsidR="00745404">
        <w:rPr>
          <w:rFonts w:eastAsia="Calibri"/>
        </w:rPr>
        <w:t xml:space="preserve">sellega tagada ka liitlasüksuste julgeolek Kaitseväe linnakutes ja objektidel. </w:t>
      </w:r>
      <w:r w:rsidRPr="009C2310" w:rsidR="00897646">
        <w:rPr>
          <w:rFonts w:eastAsia="Calibri"/>
        </w:rPr>
        <w:t xml:space="preserve">Julgeolekuala vahetus läheduses Kaitseväe poolt rakendatavate </w:t>
      </w:r>
      <w:r w:rsidRPr="009C2310" w:rsidR="002240E3">
        <w:rPr>
          <w:rFonts w:eastAsia="Calibri"/>
        </w:rPr>
        <w:t xml:space="preserve">erimeetmete lisamine toetab NATO dokumentide ACO </w:t>
      </w:r>
      <w:proofErr w:type="spellStart"/>
      <w:r w:rsidRPr="009C2310" w:rsidR="002240E3">
        <w:rPr>
          <w:rFonts w:eastAsia="Calibri"/>
          <w:i/>
        </w:rPr>
        <w:t>Directive</w:t>
      </w:r>
      <w:proofErr w:type="spellEnd"/>
      <w:r w:rsidRPr="009C2310" w:rsidR="002240E3">
        <w:rPr>
          <w:rFonts w:eastAsia="Calibri"/>
        </w:rPr>
        <w:t xml:space="preserve"> 080-025; AD07-001 ACO „</w:t>
      </w:r>
      <w:r w:rsidRPr="009C2310" w:rsidR="002240E3">
        <w:rPr>
          <w:rFonts w:eastAsia="Calibri"/>
          <w:i/>
        </w:rPr>
        <w:t xml:space="preserve">Security </w:t>
      </w:r>
      <w:proofErr w:type="spellStart"/>
      <w:r w:rsidRPr="009C2310" w:rsidR="002240E3">
        <w:rPr>
          <w:rFonts w:eastAsia="Calibri"/>
          <w:i/>
        </w:rPr>
        <w:t>directive</w:t>
      </w:r>
      <w:proofErr w:type="spellEnd"/>
      <w:r w:rsidRPr="009C2310" w:rsidR="002240E3">
        <w:rPr>
          <w:rFonts w:eastAsia="Calibri"/>
        </w:rPr>
        <w:t>“ ja C-M(2002)50 „</w:t>
      </w:r>
      <w:proofErr w:type="spellStart"/>
      <w:r w:rsidRPr="009C2310" w:rsidR="002240E3">
        <w:rPr>
          <w:rFonts w:eastAsia="Calibri"/>
          <w:i/>
        </w:rPr>
        <w:t>Protection</w:t>
      </w:r>
      <w:proofErr w:type="spellEnd"/>
      <w:r w:rsidRPr="009C2310" w:rsidR="002240E3">
        <w:rPr>
          <w:rFonts w:eastAsia="Calibri"/>
          <w:i/>
        </w:rPr>
        <w:t xml:space="preserve"> </w:t>
      </w:r>
      <w:proofErr w:type="spellStart"/>
      <w:r w:rsidRPr="009C2310" w:rsidR="002240E3">
        <w:rPr>
          <w:rFonts w:eastAsia="Calibri"/>
          <w:i/>
        </w:rPr>
        <w:t>Measures</w:t>
      </w:r>
      <w:proofErr w:type="spellEnd"/>
      <w:r w:rsidRPr="009C2310" w:rsidR="002240E3">
        <w:rPr>
          <w:rFonts w:eastAsia="Calibri"/>
          <w:i/>
        </w:rPr>
        <w:t xml:space="preserve"> </w:t>
      </w:r>
      <w:proofErr w:type="spellStart"/>
      <w:r w:rsidRPr="009C2310" w:rsidR="002240E3">
        <w:rPr>
          <w:rFonts w:eastAsia="Calibri"/>
          <w:i/>
        </w:rPr>
        <w:t>for</w:t>
      </w:r>
      <w:proofErr w:type="spellEnd"/>
      <w:r w:rsidRPr="009C2310" w:rsidR="002240E3">
        <w:rPr>
          <w:rFonts w:eastAsia="Calibri"/>
          <w:i/>
        </w:rPr>
        <w:t xml:space="preserve"> NATO </w:t>
      </w:r>
      <w:proofErr w:type="spellStart"/>
      <w:r w:rsidRPr="009C2310" w:rsidR="002240E3">
        <w:rPr>
          <w:rFonts w:eastAsia="Calibri"/>
          <w:i/>
        </w:rPr>
        <w:t>Civil</w:t>
      </w:r>
      <w:proofErr w:type="spellEnd"/>
      <w:r w:rsidRPr="009C2310" w:rsidR="002240E3">
        <w:rPr>
          <w:rFonts w:eastAsia="Calibri"/>
          <w:i/>
        </w:rPr>
        <w:t xml:space="preserve"> and </w:t>
      </w:r>
      <w:proofErr w:type="spellStart"/>
      <w:r w:rsidRPr="009C2310" w:rsidR="002240E3">
        <w:rPr>
          <w:rFonts w:eastAsia="Calibri"/>
          <w:i/>
        </w:rPr>
        <w:t>Military</w:t>
      </w:r>
      <w:proofErr w:type="spellEnd"/>
      <w:r w:rsidRPr="009C2310" w:rsidR="002240E3">
        <w:rPr>
          <w:rFonts w:eastAsia="Calibri"/>
          <w:i/>
        </w:rPr>
        <w:t xml:space="preserve"> </w:t>
      </w:r>
      <w:proofErr w:type="spellStart"/>
      <w:r w:rsidRPr="009C2310" w:rsidR="002240E3">
        <w:rPr>
          <w:rFonts w:eastAsia="Calibri"/>
          <w:i/>
        </w:rPr>
        <w:t>Bodies</w:t>
      </w:r>
      <w:proofErr w:type="spellEnd"/>
      <w:r w:rsidRPr="009C2310" w:rsidR="002240E3">
        <w:rPr>
          <w:rFonts w:eastAsia="Calibri"/>
          <w:i/>
        </w:rPr>
        <w:t xml:space="preserve">, </w:t>
      </w:r>
      <w:proofErr w:type="spellStart"/>
      <w:r w:rsidRPr="009C2310" w:rsidR="002240E3">
        <w:rPr>
          <w:rFonts w:eastAsia="Calibri"/>
          <w:i/>
        </w:rPr>
        <w:t>Deployed</w:t>
      </w:r>
      <w:proofErr w:type="spellEnd"/>
      <w:r w:rsidRPr="009C2310" w:rsidR="002240E3">
        <w:rPr>
          <w:rFonts w:eastAsia="Calibri"/>
          <w:i/>
        </w:rPr>
        <w:t xml:space="preserve"> NATO </w:t>
      </w:r>
      <w:proofErr w:type="spellStart"/>
      <w:r w:rsidRPr="009C2310" w:rsidR="002240E3">
        <w:rPr>
          <w:rFonts w:eastAsia="Calibri"/>
          <w:i/>
        </w:rPr>
        <w:t>Forces</w:t>
      </w:r>
      <w:proofErr w:type="spellEnd"/>
      <w:r w:rsidRPr="009C2310" w:rsidR="002240E3">
        <w:rPr>
          <w:rFonts w:eastAsia="Calibri"/>
          <w:i/>
        </w:rPr>
        <w:t xml:space="preserve">, and </w:t>
      </w:r>
      <w:proofErr w:type="spellStart"/>
      <w:r w:rsidRPr="009C2310" w:rsidR="002240E3">
        <w:rPr>
          <w:rFonts w:eastAsia="Calibri"/>
          <w:i/>
        </w:rPr>
        <w:t>Installations</w:t>
      </w:r>
      <w:proofErr w:type="spellEnd"/>
      <w:r w:rsidRPr="009C2310" w:rsidR="002240E3">
        <w:rPr>
          <w:rFonts w:eastAsia="Calibri"/>
          <w:i/>
        </w:rPr>
        <w:t xml:space="preserve"> (Assets) </w:t>
      </w:r>
      <w:proofErr w:type="spellStart"/>
      <w:r w:rsidRPr="009C2310" w:rsidR="002240E3">
        <w:rPr>
          <w:rFonts w:eastAsia="Calibri"/>
          <w:i/>
        </w:rPr>
        <w:t>Against</w:t>
      </w:r>
      <w:proofErr w:type="spellEnd"/>
      <w:r w:rsidRPr="009C2310" w:rsidR="002240E3">
        <w:rPr>
          <w:rFonts w:eastAsia="Calibri"/>
          <w:i/>
        </w:rPr>
        <w:t xml:space="preserve"> Terrorist </w:t>
      </w:r>
      <w:proofErr w:type="spellStart"/>
      <w:r w:rsidRPr="009C2310" w:rsidR="002240E3">
        <w:rPr>
          <w:rFonts w:eastAsia="Calibri"/>
          <w:i/>
        </w:rPr>
        <w:t>Threats</w:t>
      </w:r>
      <w:proofErr w:type="spellEnd"/>
      <w:r w:rsidRPr="009C2310" w:rsidR="002240E3">
        <w:rPr>
          <w:rFonts w:eastAsia="Calibri"/>
        </w:rPr>
        <w:t xml:space="preserve">“ rakendamist liitlasüksuste ja Kaitseväe poolt. Antud dokumendid ei ole avalikud. </w:t>
      </w:r>
    </w:p>
    <w:p w:rsidRPr="009C2310" w:rsidR="002240E3" w:rsidP="002036AC" w:rsidRDefault="002240E3" w14:paraId="48199B52" w14:textId="77777777">
      <w:pPr>
        <w:rPr>
          <w:rFonts w:eastAsia="Calibri"/>
        </w:rPr>
      </w:pPr>
    </w:p>
    <w:p w:rsidRPr="009C2310" w:rsidR="00A40700" w:rsidP="002036AC" w:rsidRDefault="00745404" w14:paraId="50C15E4C" w14:textId="47CF48FB">
      <w:pPr>
        <w:rPr>
          <w:rFonts w:eastAsia="Calibri"/>
        </w:rPr>
      </w:pPr>
      <w:r w:rsidRPr="009C2310">
        <w:rPr>
          <w:rFonts w:eastAsia="Calibri"/>
        </w:rPr>
        <w:t>Hetkel kehtiva seaduse järgi ei ole võimalik reageerida julgeolekuala kaitseks enne</w:t>
      </w:r>
      <w:r w:rsidR="00DE103F">
        <w:rPr>
          <w:rFonts w:eastAsia="Calibri"/>
        </w:rPr>
        <w:t>,</w:t>
      </w:r>
      <w:r w:rsidRPr="009C2310">
        <w:rPr>
          <w:rFonts w:eastAsia="Calibri"/>
        </w:rPr>
        <w:t xml:space="preserve"> kui julgeolekuala puutumatus on rikutud</w:t>
      </w:r>
      <w:r w:rsidRPr="009C2310" w:rsidR="00D13EED">
        <w:rPr>
          <w:rFonts w:eastAsia="Calibri"/>
        </w:rPr>
        <w:t xml:space="preserve">. Samuti ei ole võimalik väljaspoole julgeolekuala reageerida </w:t>
      </w:r>
      <w:r w:rsidRPr="009C2310" w:rsidR="004A03E3">
        <w:rPr>
          <w:rFonts w:eastAsia="Calibri"/>
        </w:rPr>
        <w:t xml:space="preserve">julgeolekuala vahetus läheduses </w:t>
      </w:r>
      <w:r w:rsidRPr="009C2310" w:rsidR="00D13EED">
        <w:rPr>
          <w:rFonts w:eastAsia="Calibri"/>
        </w:rPr>
        <w:t>liitlaste suhtes võimalikku luuretegevust teostavate nt pildistavate või jälgivate isikute osas</w:t>
      </w:r>
      <w:r w:rsidRPr="009C2310">
        <w:rPr>
          <w:rFonts w:eastAsia="Calibri"/>
        </w:rPr>
        <w:t xml:space="preserve">. </w:t>
      </w:r>
      <w:r w:rsidR="00DE103F">
        <w:rPr>
          <w:rFonts w:eastAsia="Calibri"/>
        </w:rPr>
        <w:t>Mitmetes</w:t>
      </w:r>
      <w:r w:rsidRPr="009C2310">
        <w:rPr>
          <w:rFonts w:eastAsia="Calibri"/>
        </w:rPr>
        <w:t xml:space="preserve"> NATO liitlasriikides on tuvastatud Vene eriteenistuste huvi kasv sinna paigutatud liitlasüksuste vastu. Näiteks on </w:t>
      </w:r>
      <w:r w:rsidRPr="009C2310" w:rsidR="00D13EED">
        <w:rPr>
          <w:rFonts w:eastAsia="Calibri"/>
        </w:rPr>
        <w:t xml:space="preserve">veebruaris </w:t>
      </w:r>
      <w:r w:rsidRPr="009C2310" w:rsidR="00AB3775">
        <w:rPr>
          <w:rFonts w:eastAsia="Calibri"/>
        </w:rPr>
        <w:t xml:space="preserve">aastal </w:t>
      </w:r>
      <w:r w:rsidRPr="009C2310" w:rsidR="00D13EED">
        <w:rPr>
          <w:rFonts w:eastAsia="Calibri"/>
        </w:rPr>
        <w:t xml:space="preserve">2025 Soome julgeolekuteenistus täheldanud Vene eriteenistuste huvi </w:t>
      </w:r>
      <w:r w:rsidRPr="009C2310">
        <w:rPr>
          <w:rFonts w:eastAsia="Calibri"/>
        </w:rPr>
        <w:t>Soome</w:t>
      </w:r>
      <w:r w:rsidRPr="009C2310" w:rsidR="00D13EED">
        <w:rPr>
          <w:rFonts w:eastAsia="Calibri"/>
        </w:rPr>
        <w:t xml:space="preserve"> paigutatud liitlasüksuste vastu ning on </w:t>
      </w:r>
      <w:r w:rsidRPr="009C2310">
        <w:rPr>
          <w:rFonts w:eastAsia="Calibri"/>
        </w:rPr>
        <w:t>tuvasta</w:t>
      </w:r>
      <w:r w:rsidRPr="009C2310" w:rsidR="00D13EED">
        <w:rPr>
          <w:rFonts w:eastAsia="Calibri"/>
        </w:rPr>
        <w:t xml:space="preserve">tud </w:t>
      </w:r>
      <w:r w:rsidRPr="009C2310">
        <w:rPr>
          <w:rFonts w:eastAsia="Calibri"/>
        </w:rPr>
        <w:t xml:space="preserve">droonilende linnakute </w:t>
      </w:r>
      <w:r w:rsidRPr="009C2310" w:rsidR="00D13EED">
        <w:rPr>
          <w:rFonts w:eastAsia="Calibri"/>
        </w:rPr>
        <w:t xml:space="preserve">ja NATO staapide </w:t>
      </w:r>
      <w:r w:rsidRPr="009C2310">
        <w:rPr>
          <w:rFonts w:eastAsia="Calibri"/>
        </w:rPr>
        <w:t>kohal, kuhu on eelpaigutatud NATO liitlasväed</w:t>
      </w:r>
      <w:r w:rsidRPr="009C2310" w:rsidR="00D13EED">
        <w:rPr>
          <w:rFonts w:eastAsia="Calibri"/>
        </w:rPr>
        <w:t>.</w:t>
      </w:r>
      <w:r w:rsidRPr="009C2310" w:rsidR="00D13EED">
        <w:rPr>
          <w:rStyle w:val="Allmrkuseviide"/>
          <w:rFonts w:eastAsia="Calibri"/>
        </w:rPr>
        <w:footnoteReference w:id="31"/>
      </w:r>
      <w:r w:rsidRPr="009C2310" w:rsidR="00D13EED">
        <w:rPr>
          <w:rFonts w:eastAsia="Calibri"/>
        </w:rPr>
        <w:t xml:space="preserve"> </w:t>
      </w:r>
    </w:p>
    <w:p w:rsidRPr="009C2310" w:rsidR="00A40700" w:rsidP="002036AC" w:rsidRDefault="00A40700" w14:paraId="6767B36E" w14:textId="77777777">
      <w:pPr>
        <w:rPr>
          <w:rFonts w:eastAsia="Calibri"/>
        </w:rPr>
      </w:pPr>
    </w:p>
    <w:p w:rsidRPr="009C2310" w:rsidR="00326A98" w:rsidP="002036AC" w:rsidRDefault="00DE103F" w14:paraId="5CAE3DED" w14:textId="3AFA55B7">
      <w:pPr>
        <w:rPr>
          <w:rFonts w:eastAsia="Calibri"/>
        </w:rPr>
      </w:pPr>
      <w:r>
        <w:rPr>
          <w:rFonts w:eastAsia="Calibri"/>
        </w:rPr>
        <w:t>Kaitseväe julgeolekuala vahetu läheduse ohustamise iseloomustamiseks</w:t>
      </w:r>
      <w:r w:rsidRPr="009C2310" w:rsidR="002036AC">
        <w:rPr>
          <w:rFonts w:eastAsia="Calibri"/>
        </w:rPr>
        <w:t xml:space="preserve"> võib tuua olukorra, kus Kaitseväe </w:t>
      </w:r>
      <w:r w:rsidRPr="009C2310" w:rsidR="00326A98">
        <w:rPr>
          <w:rFonts w:eastAsia="Calibri"/>
        </w:rPr>
        <w:t>objekti</w:t>
      </w:r>
      <w:r w:rsidRPr="009C2310" w:rsidR="002036AC">
        <w:rPr>
          <w:rFonts w:eastAsia="Calibri"/>
        </w:rPr>
        <w:t xml:space="preserve"> piirdeaia taga viibivad isikud </w:t>
      </w:r>
      <w:r>
        <w:rPr>
          <w:rFonts w:eastAsia="Calibri"/>
        </w:rPr>
        <w:t>tuvastamata</w:t>
      </w:r>
      <w:r w:rsidRPr="009C2310" w:rsidR="002036AC">
        <w:rPr>
          <w:rFonts w:eastAsia="Calibri"/>
        </w:rPr>
        <w:t xml:space="preserve"> eesmärgil ja toimetavad seal nähtavalt </w:t>
      </w:r>
      <w:r w:rsidRPr="009C2310" w:rsidR="009B4AD7">
        <w:rPr>
          <w:rFonts w:eastAsia="Calibri"/>
        </w:rPr>
        <w:t>foto</w:t>
      </w:r>
      <w:r w:rsidRPr="009C2310" w:rsidR="002036AC">
        <w:rPr>
          <w:rFonts w:eastAsia="Calibri"/>
        </w:rPr>
        <w:t>aparaadi või kotiga. S</w:t>
      </w:r>
      <w:r>
        <w:rPr>
          <w:rFonts w:eastAsia="Calibri"/>
        </w:rPr>
        <w:t>ellisel juhul</w:t>
      </w:r>
      <w:r w:rsidRPr="009C2310" w:rsidR="002036AC">
        <w:rPr>
          <w:rFonts w:eastAsia="Calibri"/>
        </w:rPr>
        <w:t xml:space="preserve"> tuleb Kaitseväel veenduda, et tegemist ei ole näiteks lõhke- või süüteseadeldise paigaldamise </w:t>
      </w:r>
      <w:r w:rsidRPr="009C2310" w:rsidR="009B4AD7">
        <w:rPr>
          <w:rFonts w:eastAsia="Calibri"/>
        </w:rPr>
        <w:t xml:space="preserve">või </w:t>
      </w:r>
      <w:r w:rsidRPr="009C2310" w:rsidR="00326A98">
        <w:rPr>
          <w:rFonts w:eastAsia="Calibri"/>
        </w:rPr>
        <w:t>luureteg</w:t>
      </w:r>
      <w:r w:rsidRPr="009C2310" w:rsidR="0044513E">
        <w:rPr>
          <w:rFonts w:eastAsia="Calibri"/>
        </w:rPr>
        <w:t>e</w:t>
      </w:r>
      <w:r w:rsidRPr="009C2310" w:rsidR="00326A98">
        <w:rPr>
          <w:rFonts w:eastAsia="Calibri"/>
        </w:rPr>
        <w:t>vuse eesmärgil infokogumise ning</w:t>
      </w:r>
      <w:r w:rsidRPr="009C2310" w:rsidR="009B4AD7">
        <w:rPr>
          <w:rFonts w:eastAsia="Calibri"/>
        </w:rPr>
        <w:t xml:space="preserve"> pildistamise </w:t>
      </w:r>
      <w:r w:rsidRPr="009C2310" w:rsidR="002036AC">
        <w:rPr>
          <w:rFonts w:eastAsia="Calibri"/>
        </w:rPr>
        <w:t>katsega. Isikuid tuleb kõigepealt küsitleda ja neilt isikut tõendavat dokumenti nõuda, et teha kindlaks ke</w:t>
      </w:r>
      <w:r w:rsidRPr="009C2310" w:rsidR="009B4AD7">
        <w:rPr>
          <w:rFonts w:eastAsia="Calibri"/>
        </w:rPr>
        <w:t>s nad</w:t>
      </w:r>
      <w:r w:rsidRPr="009C2310" w:rsidR="002036AC">
        <w:rPr>
          <w:rFonts w:eastAsia="Calibri"/>
        </w:rPr>
        <w:t xml:space="preserve"> on</w:t>
      </w:r>
      <w:r w:rsidRPr="009C2310" w:rsidR="00A40700">
        <w:rPr>
          <w:rFonts w:eastAsia="Calibri"/>
        </w:rPr>
        <w:t xml:space="preserve"> ja mis eesmärgil nad julgeolekuala pildistavad</w:t>
      </w:r>
      <w:r w:rsidRPr="009C2310" w:rsidR="002036AC">
        <w:rPr>
          <w:rFonts w:eastAsia="Calibri"/>
        </w:rPr>
        <w:t>. Kui selgub, et isikud ei tee koostööd, väidavad, et neil ei ole kaasas isikut tõendavaid dokumente ja üritavad lahkuda, tuleb isikud kinni pidada. Sõidukiga lahkuda üritavaid isikuid tuleb kinni pidada sõiduk</w:t>
      </w:r>
      <w:r w:rsidRPr="009C2310" w:rsidR="00A40700">
        <w:rPr>
          <w:rFonts w:eastAsia="Calibri"/>
        </w:rPr>
        <w:t>i peatamise teel</w:t>
      </w:r>
      <w:r w:rsidRPr="009C2310" w:rsidR="002036AC">
        <w:rPr>
          <w:rFonts w:eastAsia="Calibri"/>
        </w:rPr>
        <w:t>. Isikute kinnipidamisel tuleb kaitseväelaste ohutuse tagamiseks teha turvakontrolli</w:t>
      </w:r>
      <w:r w:rsidRPr="009C2310" w:rsidR="00DF11FE">
        <w:rPr>
          <w:rFonts w:eastAsia="Calibri"/>
        </w:rPr>
        <w:t xml:space="preserve"> (eelnõuga planeeritav § 54</w:t>
      </w:r>
      <w:r w:rsidRPr="009C2310" w:rsidR="00DF11FE">
        <w:rPr>
          <w:rFonts w:eastAsia="Calibri"/>
          <w:vertAlign w:val="superscript"/>
        </w:rPr>
        <w:t>7</w:t>
      </w:r>
      <w:r w:rsidRPr="009C2310" w:rsidR="00DF11FE">
        <w:rPr>
          <w:rFonts w:eastAsia="Calibri"/>
        </w:rPr>
        <w:t>)</w:t>
      </w:r>
      <w:r w:rsidRPr="009C2310" w:rsidR="002036AC">
        <w:rPr>
          <w:rFonts w:eastAsia="Calibri"/>
        </w:rPr>
        <w:t>, et olla kindel, et isiku valduses ei ole esemeid või aineid, millega ta võib ohustada ennast</w:t>
      </w:r>
      <w:r>
        <w:rPr>
          <w:rFonts w:eastAsia="Calibri"/>
        </w:rPr>
        <w:t xml:space="preserve"> ja</w:t>
      </w:r>
      <w:r w:rsidRPr="009C2310" w:rsidR="002036AC">
        <w:rPr>
          <w:rFonts w:eastAsia="Calibri"/>
        </w:rPr>
        <w:t xml:space="preserve"> teisi isikuid. </w:t>
      </w:r>
      <w:r w:rsidRPr="009C2310" w:rsidR="002036AC">
        <w:rPr>
          <w:rFonts w:eastAsia="Calibri"/>
        </w:rPr>
        <w:lastRenderedPageBreak/>
        <w:t>Kahtluse korral võib isiku läbi</w:t>
      </w:r>
      <w:r w:rsidRPr="009C2310" w:rsidR="00C46813">
        <w:rPr>
          <w:rFonts w:eastAsia="Calibri"/>
        </w:rPr>
        <w:t xml:space="preserve"> </w:t>
      </w:r>
      <w:r w:rsidRPr="009C2310" w:rsidR="002036AC">
        <w:rPr>
          <w:rFonts w:eastAsia="Calibri"/>
        </w:rPr>
        <w:t>vaa</w:t>
      </w:r>
      <w:r w:rsidRPr="009C2310" w:rsidR="00C46813">
        <w:rPr>
          <w:rFonts w:eastAsia="Calibri"/>
        </w:rPr>
        <w:t>data</w:t>
      </w:r>
      <w:r w:rsidRPr="009C2310" w:rsidR="002036AC">
        <w:rPr>
          <w:rFonts w:eastAsia="Calibri"/>
        </w:rPr>
        <w:t xml:space="preserve">, kui on alust arvata, et isik kannab endaga kaasas eset või ainet, mille võib võtta seaduse alusel hoiule, hõivata või konfiskeerida. </w:t>
      </w:r>
      <w:r w:rsidRPr="009C2310" w:rsidR="00326A98">
        <w:rPr>
          <w:rFonts w:eastAsia="Calibri"/>
        </w:rPr>
        <w:t>Isiku läbivaatuse käigus ei ole Kaitseväel lubatud läbi vaadata isiku kehaõõnsusi, sell</w:t>
      </w:r>
      <w:r w:rsidRPr="009C2310" w:rsidR="008E7DD6">
        <w:rPr>
          <w:rFonts w:eastAsia="Calibri"/>
        </w:rPr>
        <w:t>ine</w:t>
      </w:r>
      <w:r w:rsidRPr="009C2310" w:rsidR="00326A98">
        <w:rPr>
          <w:rFonts w:eastAsia="Calibri"/>
        </w:rPr>
        <w:t xml:space="preserve"> õigus on vaid politseil. Isiku läbivaatuse mee</w:t>
      </w:r>
      <w:r w:rsidRPr="009C2310" w:rsidR="006B2F32">
        <w:rPr>
          <w:rFonts w:eastAsia="Calibri"/>
        </w:rPr>
        <w:t>d</w:t>
      </w:r>
      <w:r w:rsidRPr="009C2310" w:rsidR="00326A98">
        <w:rPr>
          <w:rFonts w:eastAsia="Calibri"/>
        </w:rPr>
        <w:t>e on kehtivas KKS-</w:t>
      </w:r>
      <w:proofErr w:type="spellStart"/>
      <w:r w:rsidRPr="009C2310" w:rsidR="00326A98">
        <w:rPr>
          <w:rFonts w:eastAsia="Calibri"/>
        </w:rPr>
        <w:t>is</w:t>
      </w:r>
      <w:proofErr w:type="spellEnd"/>
      <w:r w:rsidRPr="009C2310" w:rsidR="00326A98">
        <w:rPr>
          <w:rFonts w:eastAsia="Calibri"/>
        </w:rPr>
        <w:t xml:space="preserve"> olemas selle kehtestamisest alates (kehtiv KKS § 56), </w:t>
      </w:r>
      <w:r w:rsidR="00506372">
        <w:rPr>
          <w:rFonts w:eastAsia="Calibri"/>
        </w:rPr>
        <w:t>ent see tunnistatakse käesoleva muudatusega kehtetuks</w:t>
      </w:r>
      <w:r w:rsidRPr="009C2310" w:rsidR="00326A98">
        <w:rPr>
          <w:rFonts w:eastAsia="Calibri"/>
        </w:rPr>
        <w:t xml:space="preserve">. Isiku läbivaatust võib Kaitsevägi teha vaid kõrgendatud ohu tõrjumiseks pärast isiku kinnipidamist. Isiku läbivaatuse peab tegema üldjuhul isikuga samast soost kaitseväelane. Isiku kinnipidamisel ei või vahetut sundi kohaldada, kui see ei ole enam vältimatult vajalik. </w:t>
      </w:r>
      <w:r w:rsidRPr="009C2310" w:rsidR="00557FA6">
        <w:rPr>
          <w:rFonts w:eastAsia="Calibri"/>
        </w:rPr>
        <w:t xml:space="preserve">Tuleb märkida, et </w:t>
      </w:r>
      <w:r w:rsidRPr="009C2310" w:rsidR="00941E59">
        <w:rPr>
          <w:rFonts w:eastAsia="Calibri"/>
        </w:rPr>
        <w:t>e</w:t>
      </w:r>
      <w:r w:rsidRPr="009C2310" w:rsidR="00557FA6">
        <w:rPr>
          <w:rFonts w:eastAsia="Calibri"/>
        </w:rPr>
        <w:t>elnõu kohaselt saab isikut läbi vaadata vaid vahetu kõrgendatud ohu korral ehk siis</w:t>
      </w:r>
      <w:r w:rsidR="007F4F17">
        <w:rPr>
          <w:rFonts w:eastAsia="Calibri"/>
        </w:rPr>
        <w:t>,</w:t>
      </w:r>
      <w:r w:rsidRPr="009C2310" w:rsidR="00557FA6">
        <w:rPr>
          <w:rFonts w:eastAsia="Calibri"/>
        </w:rPr>
        <w:t xml:space="preserve"> kui on juba üsna selge, et riigi julgeolekut ähvardav juhtum võib aset leida. Kõrgendatud oht on oht isiku elule, kehalisele puutumatusele, füüsilisele vabadusele, suure väärtusega varalisele hüvele, suure keskkonnakahju tekkimise oht või </w:t>
      </w:r>
      <w:r w:rsidR="009A7D75">
        <w:rPr>
          <w:rFonts w:eastAsia="Calibri"/>
        </w:rPr>
        <w:t>karistusseadustiku (</w:t>
      </w:r>
      <w:proofErr w:type="spellStart"/>
      <w:r w:rsidRPr="00302A57" w:rsidR="00C47081">
        <w:rPr>
          <w:rFonts w:eastAsia="Calibri"/>
          <w:i/>
        </w:rPr>
        <w:t>KarS</w:t>
      </w:r>
      <w:proofErr w:type="spellEnd"/>
      <w:r w:rsidR="009A7D75">
        <w:rPr>
          <w:rFonts w:eastAsia="Calibri"/>
        </w:rPr>
        <w:t>)</w:t>
      </w:r>
      <w:r w:rsidRPr="009C2310" w:rsidR="00557FA6">
        <w:rPr>
          <w:rFonts w:eastAsia="Calibri"/>
        </w:rPr>
        <w:t xml:space="preserve"> 15. peatükis sätestatud </w:t>
      </w:r>
      <w:r w:rsidR="009A7D75">
        <w:rPr>
          <w:rFonts w:eastAsia="Calibri"/>
        </w:rPr>
        <w:t>esimese</w:t>
      </w:r>
      <w:r w:rsidRPr="009C2310" w:rsidR="00557FA6">
        <w:rPr>
          <w:rFonts w:eastAsia="Calibri"/>
        </w:rPr>
        <w:t xml:space="preserve"> astme kuriteo või 22. peatükis sätestatud kuriteo toimepanemise oht. Nimetatud </w:t>
      </w:r>
      <w:proofErr w:type="spellStart"/>
      <w:r w:rsidRPr="009C2310" w:rsidR="00C47081">
        <w:rPr>
          <w:rFonts w:eastAsia="Calibri"/>
        </w:rPr>
        <w:t>KarS</w:t>
      </w:r>
      <w:proofErr w:type="spellEnd"/>
      <w:r w:rsidRPr="009C2310" w:rsidR="00C47081">
        <w:rPr>
          <w:rFonts w:eastAsia="Calibri"/>
        </w:rPr>
        <w:t xml:space="preserve"> </w:t>
      </w:r>
      <w:r w:rsidR="0086745F">
        <w:rPr>
          <w:rFonts w:eastAsia="Calibri"/>
        </w:rPr>
        <w:t>15</w:t>
      </w:r>
      <w:r w:rsidR="009A7D75">
        <w:rPr>
          <w:rFonts w:eastAsia="Calibri"/>
        </w:rPr>
        <w:t>. peatüki</w:t>
      </w:r>
      <w:r w:rsidRPr="009C2310" w:rsidR="00941E59">
        <w:rPr>
          <w:rFonts w:eastAsia="Calibri"/>
        </w:rPr>
        <w:t xml:space="preserve"> </w:t>
      </w:r>
      <w:r w:rsidRPr="009C2310" w:rsidR="00557FA6">
        <w:rPr>
          <w:rFonts w:eastAsia="Calibri"/>
        </w:rPr>
        <w:t xml:space="preserve">kuritegude hulgas on ka riigivastased süüteod nagu näiteks riigireetmine, salakuulamine, Eesti vastu suunatud luuretegevus ja selle toetamine jt. Kaitseväe vastu on neid süütegusid </w:t>
      </w:r>
      <w:r w:rsidR="007F4F17">
        <w:rPr>
          <w:rFonts w:eastAsia="Calibri"/>
        </w:rPr>
        <w:t xml:space="preserve">varasemalt </w:t>
      </w:r>
      <w:r w:rsidRPr="009C2310" w:rsidR="00557FA6">
        <w:rPr>
          <w:rFonts w:eastAsia="Calibri"/>
        </w:rPr>
        <w:t xml:space="preserve">ka toime pandud ja mitmed neist </w:t>
      </w:r>
      <w:r w:rsidR="007F4F17">
        <w:rPr>
          <w:rFonts w:eastAsia="Calibri"/>
        </w:rPr>
        <w:t>juhtumitest sisaldasid</w:t>
      </w:r>
      <w:r w:rsidRPr="009C2310" w:rsidR="00557FA6">
        <w:rPr>
          <w:rFonts w:eastAsia="Calibri"/>
        </w:rPr>
        <w:t xml:space="preserve"> luuretea</w:t>
      </w:r>
      <w:r w:rsidR="007F4F17">
        <w:rPr>
          <w:rFonts w:eastAsia="Calibri"/>
        </w:rPr>
        <w:t>be kogumist</w:t>
      </w:r>
      <w:r w:rsidRPr="009C2310" w:rsidR="00557FA6">
        <w:rPr>
          <w:rFonts w:eastAsia="Calibri"/>
        </w:rPr>
        <w:t xml:space="preserve"> Kaitseväe objektide jälgimise või pildistamise teel. Eelnõuga antakse võimalus Kaitseväele antud juhtumite kahtluse korral isikut küsitleda ja temalt dokumente nõuda ning kui on selgunud, et eksisteerib vahetu kõrgendatud oht julgeolekualale, siis võib rakendada äärmisel juhul ka isiku läbivaatust. </w:t>
      </w:r>
    </w:p>
    <w:p w:rsidRPr="009C2310" w:rsidR="00DE28F4" w:rsidP="002036AC" w:rsidRDefault="00DE28F4" w14:paraId="610FD91E" w14:textId="0838F8B8">
      <w:pPr>
        <w:rPr>
          <w:rFonts w:eastAsia="Calibri"/>
        </w:rPr>
      </w:pPr>
    </w:p>
    <w:p w:rsidRPr="009C2310" w:rsidR="00DE28F4" w:rsidP="002036AC" w:rsidRDefault="00DE28F4" w14:paraId="0CAA53FC" w14:textId="4576AE2A">
      <w:pPr>
        <w:rPr>
          <w:rFonts w:eastAsia="Calibri"/>
        </w:rPr>
      </w:pPr>
      <w:r w:rsidRPr="009C2310">
        <w:rPr>
          <w:rFonts w:eastAsia="Calibri"/>
        </w:rPr>
        <w:t>Eelnõuga lisatav turvakontrolli teostamise võimalus (planeeritav KKS § 54</w:t>
      </w:r>
      <w:r w:rsidRPr="009C2310">
        <w:rPr>
          <w:rFonts w:eastAsia="Calibri"/>
          <w:vertAlign w:val="superscript"/>
        </w:rPr>
        <w:t>7</w:t>
      </w:r>
      <w:r w:rsidRPr="009C2310">
        <w:rPr>
          <w:rFonts w:eastAsia="Calibri"/>
        </w:rPr>
        <w:t xml:space="preserve">) on üldjuhul julgeolekualale sisenejate ja väljujate suhtes tavapärane ja rutiinne meede tagada julgeolekuala turvalisus ja kindlustada, et alale ei satu keelatud ja ohtlikke esemeid ning ei viida välja Kaitseväele kuuluvat vara. Turvakontrolle teostatakse tavaolukorras pisteliselt. Kaitseväe ohutasemete tõstmisel võidakse </w:t>
      </w:r>
      <w:r w:rsidR="008A5825">
        <w:rPr>
          <w:rFonts w:eastAsia="Calibri"/>
        </w:rPr>
        <w:t>muuta sagedamaks</w:t>
      </w:r>
      <w:r w:rsidRPr="009C2310">
        <w:rPr>
          <w:rFonts w:eastAsia="Calibri"/>
        </w:rPr>
        <w:t xml:space="preserve"> julgeolekualale sisenejate ja julgeolekualalt väljujate turvakontrolle. Turvakontrolli teostatakse eelnõu </w:t>
      </w:r>
      <w:r w:rsidRPr="009C2310" w:rsidR="00B45C1F">
        <w:rPr>
          <w:rFonts w:eastAsia="Calibri"/>
        </w:rPr>
        <w:t>alusel ka julgeolekuala vahetus läheduses, kuid ainult juhtudel kui esineb kõrgendatud oht ning seda on vaja välja selgitada või vahetu oht, mida on vaja tõrjuda. Turvakontrolli teostatakse ka kinnipeetud isikutele, kui on vaja tagada, et isik ei peida oma riietes midagi (nt nuga), millega ta võiks ohustada ennast</w:t>
      </w:r>
      <w:r w:rsidR="009C00F8">
        <w:rPr>
          <w:rFonts w:eastAsia="Calibri"/>
        </w:rPr>
        <w:t xml:space="preserve"> või teisi</w:t>
      </w:r>
      <w:r w:rsidRPr="009C2310" w:rsidR="00B45C1F">
        <w:rPr>
          <w:rFonts w:eastAsia="Calibri"/>
        </w:rPr>
        <w:t xml:space="preserve">. </w:t>
      </w:r>
    </w:p>
    <w:p w:rsidRPr="009C2310" w:rsidR="002036AC" w:rsidP="002036AC" w:rsidRDefault="002036AC" w14:paraId="66573C4E" w14:textId="6A4FD468">
      <w:pPr>
        <w:rPr>
          <w:rFonts w:eastAsia="Calibri"/>
        </w:rPr>
      </w:pPr>
    </w:p>
    <w:p w:rsidRPr="009C2310" w:rsidR="00FE0618" w:rsidP="002036AC" w:rsidRDefault="009540E7" w14:paraId="15556D04" w14:textId="5CC61BFB">
      <w:pPr>
        <w:rPr>
          <w:rFonts w:eastAsia="Calibri"/>
        </w:rPr>
      </w:pPr>
      <w:r w:rsidRPr="009C2310">
        <w:rPr>
          <w:rFonts w:eastAsia="Calibri"/>
        </w:rPr>
        <w:t xml:space="preserve">Eelnõuga täpsustatakse KKS §-i 55 ning lisatakse Kaitseväele õigus isikut kinni pidada julgeolekuala vahetus läheduses. </w:t>
      </w:r>
      <w:r w:rsidRPr="009C2310" w:rsidR="00FE0618">
        <w:rPr>
          <w:rFonts w:eastAsia="Calibri"/>
        </w:rPr>
        <w:t>Isiku kinnipidamise meede ei ole KKS-</w:t>
      </w:r>
      <w:proofErr w:type="spellStart"/>
      <w:r w:rsidRPr="009C2310" w:rsidR="00FE0618">
        <w:rPr>
          <w:rFonts w:eastAsia="Calibri"/>
        </w:rPr>
        <w:t>is</w:t>
      </w:r>
      <w:proofErr w:type="spellEnd"/>
      <w:r w:rsidRPr="009C2310" w:rsidR="00FE0618">
        <w:rPr>
          <w:rFonts w:eastAsia="Calibri"/>
        </w:rPr>
        <w:t xml:space="preserve"> uus, seni on kehtinud õigus isikut kinni pidada </w:t>
      </w:r>
      <w:r w:rsidRPr="009C2310">
        <w:rPr>
          <w:rFonts w:eastAsia="Calibri"/>
        </w:rPr>
        <w:t xml:space="preserve">vaid </w:t>
      </w:r>
      <w:r w:rsidRPr="009C2310" w:rsidR="00FE0618">
        <w:rPr>
          <w:rFonts w:eastAsia="Calibri"/>
        </w:rPr>
        <w:t>julgeolekualal</w:t>
      </w:r>
      <w:r w:rsidRPr="009C2310">
        <w:rPr>
          <w:rFonts w:eastAsia="Calibri"/>
        </w:rPr>
        <w:t xml:space="preserve"> (kehtiv KKS § 55)</w:t>
      </w:r>
      <w:r w:rsidRPr="009C2310" w:rsidR="00FE0618">
        <w:rPr>
          <w:rFonts w:eastAsia="Calibri"/>
        </w:rPr>
        <w:t xml:space="preserve">. </w:t>
      </w:r>
      <w:r w:rsidRPr="009C2310" w:rsidR="002016F0">
        <w:rPr>
          <w:rFonts w:eastAsia="Calibri"/>
        </w:rPr>
        <w:t>Lisanduva meetmega võib Kaitsevägi isikut kinni pidada ka julgeolekuala vahetus läheduses vaid siis</w:t>
      </w:r>
      <w:r w:rsidR="003E5BA0">
        <w:rPr>
          <w:rFonts w:eastAsia="Calibri"/>
        </w:rPr>
        <w:t>,</w:t>
      </w:r>
      <w:r w:rsidRPr="009C2310" w:rsidR="002016F0">
        <w:rPr>
          <w:rFonts w:eastAsia="Calibri"/>
        </w:rPr>
        <w:t xml:space="preserve"> kui ta ohustab julgeolekuala, on tunginud julgeolekualale loata või esineb kahtlus, et ta on pannud toime süüteo julgeolekuala või seal viibivate teenistujate vastu. Kehtivat KKS §-i 55 on vaja </w:t>
      </w:r>
      <w:r w:rsidRPr="009C2310" w:rsidR="004539A5">
        <w:rPr>
          <w:rFonts w:eastAsia="Calibri"/>
        </w:rPr>
        <w:t>muuta</w:t>
      </w:r>
      <w:r w:rsidRPr="009C2310" w:rsidR="00F15C59">
        <w:rPr>
          <w:rFonts w:eastAsia="Calibri"/>
        </w:rPr>
        <w:t xml:space="preserve">, kuna </w:t>
      </w:r>
      <w:r w:rsidRPr="009C2310" w:rsidR="00834AE7">
        <w:rPr>
          <w:rFonts w:eastAsia="Calibri"/>
        </w:rPr>
        <w:t>kehtivas KKS-</w:t>
      </w:r>
      <w:proofErr w:type="spellStart"/>
      <w:r w:rsidRPr="009C2310" w:rsidR="00834AE7">
        <w:rPr>
          <w:rFonts w:eastAsia="Calibri"/>
        </w:rPr>
        <w:t>is</w:t>
      </w:r>
      <w:proofErr w:type="spellEnd"/>
      <w:r w:rsidRPr="009C2310" w:rsidR="00834AE7">
        <w:rPr>
          <w:rFonts w:eastAsia="Calibri"/>
        </w:rPr>
        <w:t xml:space="preserve"> on sõnastatud säte </w:t>
      </w:r>
      <w:r w:rsidR="003E5BA0">
        <w:rPr>
          <w:rFonts w:eastAsia="Calibri"/>
        </w:rPr>
        <w:t>selliselt</w:t>
      </w:r>
      <w:r w:rsidRPr="009C2310" w:rsidR="00834AE7">
        <w:rPr>
          <w:rFonts w:eastAsia="Calibri"/>
        </w:rPr>
        <w:t>, et isiku osas peaks teada olema, et ta on pannud</w:t>
      </w:r>
      <w:r w:rsidRPr="009C2310" w:rsidR="009B438B">
        <w:rPr>
          <w:rFonts w:eastAsia="Calibri"/>
        </w:rPr>
        <w:t xml:space="preserve"> julgeolekualal</w:t>
      </w:r>
      <w:r w:rsidRPr="009C2310" w:rsidR="00834AE7">
        <w:rPr>
          <w:rFonts w:eastAsia="Calibri"/>
        </w:rPr>
        <w:t xml:space="preserve"> toime süüteo. K</w:t>
      </w:r>
      <w:r w:rsidRPr="009C2310" w:rsidR="00F15C59">
        <w:rPr>
          <w:rFonts w:eastAsia="Calibri"/>
        </w:rPr>
        <w:t>aitsevägi ei saa otsustada</w:t>
      </w:r>
      <w:r w:rsidR="003E5BA0">
        <w:rPr>
          <w:rFonts w:eastAsia="Calibri"/>
        </w:rPr>
        <w:t>,</w:t>
      </w:r>
      <w:r w:rsidRPr="009C2310" w:rsidR="00F15C59">
        <w:rPr>
          <w:rFonts w:eastAsia="Calibri"/>
        </w:rPr>
        <w:t xml:space="preserve"> kas isik on toime pannud süüteo või mitte</w:t>
      </w:r>
      <w:r w:rsidRPr="009C2310" w:rsidR="00834AE7">
        <w:rPr>
          <w:rFonts w:eastAsia="Calibri"/>
        </w:rPr>
        <w:t xml:space="preserve">, Kaitsevägi võib tuvastada ainult kahtluse ja selle korral isiku kinni pidada. </w:t>
      </w:r>
      <w:r w:rsidRPr="009C2310" w:rsidR="009B438B">
        <w:rPr>
          <w:rFonts w:eastAsia="Calibri"/>
        </w:rPr>
        <w:t>Isikut võib julgeolekuala vahetus läheduses kinni pidada vaid seaduses ära toodud juhtudel</w:t>
      </w:r>
      <w:r w:rsidR="003E5BA0">
        <w:rPr>
          <w:rFonts w:eastAsia="Calibri"/>
        </w:rPr>
        <w:t>. Juhul</w:t>
      </w:r>
      <w:r w:rsidRPr="009C2310" w:rsidR="009B438B">
        <w:rPr>
          <w:rFonts w:eastAsia="Calibri"/>
        </w:rPr>
        <w:t>, kui neid ei esine, on proportsionaalse meetmena õigus isikut vaid küsitleda ja t</w:t>
      </w:r>
      <w:r w:rsidR="00BB269A">
        <w:rPr>
          <w:rFonts w:eastAsia="Calibri"/>
        </w:rPr>
        <w:t>em</w:t>
      </w:r>
      <w:r w:rsidRPr="009C2310" w:rsidR="009B438B">
        <w:rPr>
          <w:rFonts w:eastAsia="Calibri"/>
        </w:rPr>
        <w:t>alt dokumente nõuda</w:t>
      </w:r>
      <w:r w:rsidRPr="009C2310" w:rsidR="00FF3D46">
        <w:rPr>
          <w:rFonts w:eastAsia="Calibri"/>
        </w:rPr>
        <w:t xml:space="preserve"> </w:t>
      </w:r>
      <w:r w:rsidR="003E5BA0">
        <w:rPr>
          <w:rFonts w:eastAsia="Calibri"/>
        </w:rPr>
        <w:t>ning</w:t>
      </w:r>
      <w:r w:rsidRPr="009C2310" w:rsidR="00FF3D46">
        <w:rPr>
          <w:rFonts w:eastAsia="Calibri"/>
        </w:rPr>
        <w:t xml:space="preserve"> ainult seni kuni ennetatakse julgeolekuala ähvardavat ohtu</w:t>
      </w:r>
      <w:r w:rsidRPr="009C2310" w:rsidR="009B438B">
        <w:rPr>
          <w:rFonts w:eastAsia="Calibri"/>
        </w:rPr>
        <w:t xml:space="preserve">. </w:t>
      </w:r>
    </w:p>
    <w:p w:rsidRPr="009C2310" w:rsidR="009540E7" w:rsidP="002036AC" w:rsidRDefault="009540E7" w14:paraId="71B5E734" w14:textId="77777777">
      <w:pPr>
        <w:rPr>
          <w:rFonts w:eastAsia="Calibri"/>
        </w:rPr>
      </w:pPr>
    </w:p>
    <w:p w:rsidRPr="009C2310" w:rsidR="006B2F32" w:rsidP="002036AC" w:rsidRDefault="009540E7" w14:paraId="6ADED9C5" w14:textId="05C4660F">
      <w:pPr>
        <w:rPr>
          <w:rFonts w:eastAsia="Calibri"/>
        </w:rPr>
      </w:pPr>
      <w:r w:rsidRPr="009C2310">
        <w:rPr>
          <w:rFonts w:eastAsia="Calibri"/>
        </w:rPr>
        <w:t xml:space="preserve">Eelnõuga </w:t>
      </w:r>
      <w:r w:rsidR="0041197D">
        <w:rPr>
          <w:rFonts w:eastAsia="Calibri"/>
        </w:rPr>
        <w:t>kehtestatakse</w:t>
      </w:r>
      <w:r w:rsidRPr="009C2310" w:rsidR="00EF0D6C">
        <w:rPr>
          <w:rFonts w:eastAsia="Calibri"/>
        </w:rPr>
        <w:t xml:space="preserve"> seni kehtiva KKS §-i 56 asemel</w:t>
      </w:r>
      <w:r w:rsidRPr="009C2310">
        <w:rPr>
          <w:rFonts w:eastAsia="Calibri"/>
        </w:rPr>
        <w:t xml:space="preserve"> KKS</w:t>
      </w:r>
      <w:r w:rsidRPr="009C2310" w:rsidR="00EF0D6C">
        <w:rPr>
          <w:rFonts w:eastAsia="Calibri"/>
        </w:rPr>
        <w:t>-i</w:t>
      </w:r>
      <w:r w:rsidRPr="009C2310">
        <w:rPr>
          <w:rFonts w:eastAsia="Calibri"/>
        </w:rPr>
        <w:t xml:space="preserve"> § 54</w:t>
      </w:r>
      <w:r w:rsidRPr="009C2310">
        <w:rPr>
          <w:rFonts w:eastAsia="Calibri"/>
          <w:vertAlign w:val="superscript"/>
        </w:rPr>
        <w:t>8</w:t>
      </w:r>
      <w:r w:rsidRPr="009C2310" w:rsidR="00EF0D6C">
        <w:rPr>
          <w:rFonts w:eastAsia="Calibri"/>
        </w:rPr>
        <w:t xml:space="preserve">, millega on </w:t>
      </w:r>
      <w:r w:rsidRPr="009C2310">
        <w:rPr>
          <w:rFonts w:eastAsia="Calibri"/>
        </w:rPr>
        <w:t>Kaitseväe</w:t>
      </w:r>
      <w:r w:rsidRPr="009C2310" w:rsidR="00EF0D6C">
        <w:rPr>
          <w:rFonts w:eastAsia="Calibri"/>
        </w:rPr>
        <w:t xml:space="preserve">l </w:t>
      </w:r>
      <w:r w:rsidRPr="009C2310">
        <w:rPr>
          <w:rFonts w:eastAsia="Calibri"/>
        </w:rPr>
        <w:t>õigus kinnipeetud isikut läbi vaadata.</w:t>
      </w:r>
      <w:r w:rsidRPr="009C2310" w:rsidR="00EF0D6C">
        <w:rPr>
          <w:rFonts w:eastAsia="Calibri"/>
        </w:rPr>
        <w:t xml:space="preserve"> Õigus isikut läbi vaadata ei ole KKS-</w:t>
      </w:r>
      <w:proofErr w:type="spellStart"/>
      <w:r w:rsidRPr="009C2310" w:rsidR="00EF0D6C">
        <w:rPr>
          <w:rFonts w:eastAsia="Calibri"/>
        </w:rPr>
        <w:t>is</w:t>
      </w:r>
      <w:proofErr w:type="spellEnd"/>
      <w:r w:rsidRPr="009C2310" w:rsidR="00EF0D6C">
        <w:rPr>
          <w:rFonts w:eastAsia="Calibri"/>
        </w:rPr>
        <w:t xml:space="preserve"> uus. Seni kehtiv KKS § 56 sä</w:t>
      </w:r>
      <w:r w:rsidRPr="009C2310" w:rsidR="002302CC">
        <w:rPr>
          <w:rFonts w:eastAsia="Calibri"/>
        </w:rPr>
        <w:t xml:space="preserve">testab isiku läbivaatuse õiguse, kuid ei sätesta vajalikke toimingut piiravaid ja proportsionaalsust tagavaid sätteid. </w:t>
      </w:r>
      <w:r w:rsidRPr="009C2310" w:rsidR="006B2F32">
        <w:rPr>
          <w:rFonts w:eastAsia="Calibri"/>
        </w:rPr>
        <w:t>Lisatava KKS §-i 54</w:t>
      </w:r>
      <w:r w:rsidRPr="009C2310" w:rsidR="006B2F32">
        <w:rPr>
          <w:rFonts w:eastAsia="Calibri"/>
          <w:vertAlign w:val="superscript"/>
        </w:rPr>
        <w:t>8</w:t>
      </w:r>
      <w:r w:rsidRPr="009C2310" w:rsidR="006B2F32">
        <w:rPr>
          <w:rFonts w:eastAsia="Calibri"/>
        </w:rPr>
        <w:t xml:space="preserve"> </w:t>
      </w:r>
      <w:r w:rsidRPr="009C2310" w:rsidR="002302CC">
        <w:rPr>
          <w:rFonts w:eastAsia="Calibri"/>
        </w:rPr>
        <w:t xml:space="preserve">järgi </w:t>
      </w:r>
      <w:r w:rsidRPr="009C2310" w:rsidR="002016F0">
        <w:rPr>
          <w:rFonts w:eastAsia="Calibri"/>
        </w:rPr>
        <w:t>sätestatakse</w:t>
      </w:r>
      <w:r w:rsidR="00343F74">
        <w:rPr>
          <w:rFonts w:eastAsia="Calibri"/>
        </w:rPr>
        <w:t>,</w:t>
      </w:r>
      <w:r w:rsidR="0041197D">
        <w:rPr>
          <w:rFonts w:eastAsia="Calibri"/>
        </w:rPr>
        <w:t xml:space="preserve"> millisel</w:t>
      </w:r>
      <w:r w:rsidRPr="009C2310" w:rsidR="002016F0">
        <w:rPr>
          <w:rFonts w:eastAsia="Calibri"/>
        </w:rPr>
        <w:t xml:space="preserve"> juhul ja kuidas tuleb isiku</w:t>
      </w:r>
      <w:r w:rsidRPr="009C2310" w:rsidR="006B2F32">
        <w:rPr>
          <w:rFonts w:eastAsia="Calibri"/>
        </w:rPr>
        <w:t>t läbi vaadata</w:t>
      </w:r>
      <w:r w:rsidRPr="009C2310" w:rsidR="002016F0">
        <w:rPr>
          <w:rFonts w:eastAsia="Calibri"/>
        </w:rPr>
        <w:t xml:space="preserve">. Isikut võib läbi vaadata vaid kõrgendatud ohu korral </w:t>
      </w:r>
      <w:r w:rsidRPr="009C2310" w:rsidR="006B2F32">
        <w:rPr>
          <w:rFonts w:eastAsia="Calibri"/>
        </w:rPr>
        <w:t>ja ka juba siis kui isik on eelnevalt KKS §-i 55 alusel kinni peetud. Suurt riivet põhjustav</w:t>
      </w:r>
      <w:r w:rsidRPr="009C2310" w:rsidR="007D017C">
        <w:rPr>
          <w:rFonts w:eastAsia="Calibri"/>
        </w:rPr>
        <w:t>at</w:t>
      </w:r>
      <w:r w:rsidRPr="009C2310" w:rsidR="006B2F32">
        <w:rPr>
          <w:rFonts w:eastAsia="Calibri"/>
        </w:rPr>
        <w:t xml:space="preserve"> isiku läbivaatust saab pidada proportsionaalseks meetmeks vaid juhtudel, kui isiku kohta on suur tõenäosus arvata, et isiku tegevus võib põhjustada kõrgendatud vahetut ohtu julgeolekualale. Kaitseväele antakse õigus vaadata läbi vaid isiku keha, riided ja kehal kantava asja</w:t>
      </w:r>
      <w:r w:rsidR="00343F74">
        <w:rPr>
          <w:rFonts w:eastAsia="Calibri"/>
        </w:rPr>
        <w:t>,</w:t>
      </w:r>
      <w:r w:rsidRPr="009C2310" w:rsidR="006B2F32">
        <w:rPr>
          <w:rFonts w:eastAsia="Calibri"/>
        </w:rPr>
        <w:t xml:space="preserve"> kuid ei anta õigust läbi vaadata isiku kehaõõnsusi, see õigus jääb vaid </w:t>
      </w:r>
      <w:r w:rsidRPr="009C2310" w:rsidR="006B2F32">
        <w:rPr>
          <w:rFonts w:eastAsia="Calibri"/>
        </w:rPr>
        <w:lastRenderedPageBreak/>
        <w:t xml:space="preserve">politseile. </w:t>
      </w:r>
      <w:r w:rsidRPr="009C2310" w:rsidR="00BD5558">
        <w:rPr>
          <w:rFonts w:eastAsia="Calibri"/>
        </w:rPr>
        <w:t>Kõiki isiku suhtes rakendatavaid meetmeid tuleb protokollida seadustes ettenähtud viisil</w:t>
      </w:r>
      <w:r w:rsidRPr="009C2310" w:rsidR="007E06FD">
        <w:rPr>
          <w:rFonts w:eastAsia="Calibri"/>
        </w:rPr>
        <w:t xml:space="preserve"> ja nende rakendamise osas võib isik esitada ka </w:t>
      </w:r>
      <w:r w:rsidR="003D1C89">
        <w:rPr>
          <w:rFonts w:eastAsia="Calibri"/>
        </w:rPr>
        <w:t>vaide</w:t>
      </w:r>
      <w:r w:rsidRPr="009C2310" w:rsidR="007E06FD">
        <w:rPr>
          <w:rFonts w:eastAsia="Calibri"/>
        </w:rPr>
        <w:t xml:space="preserve"> Kaitseväe juhatajale või </w:t>
      </w:r>
      <w:r w:rsidR="001200A4">
        <w:rPr>
          <w:rFonts w:eastAsia="Calibri"/>
        </w:rPr>
        <w:t xml:space="preserve">kaebuse </w:t>
      </w:r>
      <w:r w:rsidRPr="009C2310" w:rsidR="007E06FD">
        <w:rPr>
          <w:rFonts w:eastAsia="Calibri"/>
        </w:rPr>
        <w:t xml:space="preserve">kohtule. </w:t>
      </w:r>
      <w:r w:rsidRPr="009C2310" w:rsidR="00BD5558">
        <w:rPr>
          <w:rFonts w:eastAsia="Calibri"/>
        </w:rPr>
        <w:t xml:space="preserve"> </w:t>
      </w:r>
    </w:p>
    <w:p w:rsidRPr="009C2310" w:rsidR="00FF3D46" w:rsidP="002036AC" w:rsidRDefault="00FF3D46" w14:paraId="6113A189" w14:textId="77777777">
      <w:pPr>
        <w:rPr>
          <w:rFonts w:eastAsia="Calibri"/>
        </w:rPr>
      </w:pPr>
    </w:p>
    <w:p w:rsidRPr="009C2310" w:rsidR="001973D2" w:rsidP="002036AC" w:rsidRDefault="00CF4086" w14:paraId="6AC62F75" w14:textId="7447FBE7">
      <w:pPr>
        <w:rPr>
          <w:rFonts w:eastAsia="Calibri"/>
        </w:rPr>
      </w:pPr>
      <w:r w:rsidRPr="009C2310">
        <w:rPr>
          <w:rFonts w:eastAsia="Calibri"/>
        </w:rPr>
        <w:t>Eelnõuga luuakse KKS §-ga 54</w:t>
      </w:r>
      <w:r w:rsidRPr="009C2310" w:rsidR="00856A7A">
        <w:rPr>
          <w:rFonts w:eastAsia="Calibri"/>
          <w:vertAlign w:val="superscript"/>
        </w:rPr>
        <w:t>9</w:t>
      </w:r>
      <w:r w:rsidRPr="009C2310">
        <w:rPr>
          <w:rFonts w:eastAsia="Calibri"/>
        </w:rPr>
        <w:t xml:space="preserve"> Kaitseväel võimalus vallasasja läbi vaadata. </w:t>
      </w:r>
      <w:r w:rsidRPr="009C2310" w:rsidR="001973D2">
        <w:rPr>
          <w:rFonts w:eastAsia="Calibri"/>
        </w:rPr>
        <w:t xml:space="preserve">Vallasasja läbivaatus on sätestatud ka hetkel kehtivas KKS §-s 56, kuid seda on vaja täpsustada ja muuta selgemaks ning tänapäevastele nõuetele vastavaks. Vallasasja võib läbi vaadata julgeolekualale sisenevate isikute </w:t>
      </w:r>
      <w:r w:rsidR="00343F74">
        <w:rPr>
          <w:rFonts w:eastAsia="Calibri"/>
        </w:rPr>
        <w:t>puhul</w:t>
      </w:r>
      <w:r w:rsidRPr="009C2310" w:rsidR="001973D2">
        <w:rPr>
          <w:rFonts w:eastAsia="Calibri"/>
        </w:rPr>
        <w:t>, kuna tuleb veenduda, et isik ei saabu linnakusse keelatud esemetega ja ei lahkuks linnakust esemetega</w:t>
      </w:r>
      <w:r w:rsidR="00343F74">
        <w:rPr>
          <w:rFonts w:eastAsia="Calibri"/>
        </w:rPr>
        <w:t>,</w:t>
      </w:r>
      <w:r w:rsidRPr="009C2310" w:rsidR="001973D2">
        <w:rPr>
          <w:rFonts w:eastAsia="Calibri"/>
        </w:rPr>
        <w:t xml:space="preserve"> mida ei ole lubatud välja viia (nt laskemoon, relvad, varastatud </w:t>
      </w:r>
      <w:r w:rsidRPr="009C2310" w:rsidR="00F12285">
        <w:rPr>
          <w:rFonts w:eastAsia="Calibri"/>
        </w:rPr>
        <w:t>esemed</w:t>
      </w:r>
      <w:r w:rsidRPr="009C2310" w:rsidR="001973D2">
        <w:rPr>
          <w:rFonts w:eastAsia="Calibri"/>
        </w:rPr>
        <w:t xml:space="preserve">, </w:t>
      </w:r>
      <w:r w:rsidRPr="009C2310" w:rsidR="00F12285">
        <w:rPr>
          <w:rFonts w:eastAsia="Calibri"/>
        </w:rPr>
        <w:t>salastatud teave</w:t>
      </w:r>
      <w:r w:rsidRPr="009C2310" w:rsidR="001973D2">
        <w:rPr>
          <w:rFonts w:eastAsia="Calibri"/>
        </w:rPr>
        <w:t>). Vallasasja läbivaatust korraldatakse Kaitseväe julgeolekualade korral üldisel</w:t>
      </w:r>
      <w:r w:rsidRPr="009C2310" w:rsidR="0044513E">
        <w:rPr>
          <w:rFonts w:eastAsia="Calibri"/>
        </w:rPr>
        <w:t>t vaid pisteliselt, et igapäeva</w:t>
      </w:r>
      <w:r w:rsidRPr="009C2310" w:rsidR="001973D2">
        <w:rPr>
          <w:rFonts w:eastAsia="Calibri"/>
        </w:rPr>
        <w:t>selt tagada julgeolekuala turvalisus. Eelnõuga lisatakse võimalus vallasasja läbi vaadata ka julgeolekuala vahetus läheduses, kuid seda tingimusel</w:t>
      </w:r>
      <w:r w:rsidR="00343F74">
        <w:rPr>
          <w:rFonts w:eastAsia="Calibri"/>
        </w:rPr>
        <w:t>,</w:t>
      </w:r>
      <w:r w:rsidRPr="009C2310" w:rsidR="001973D2">
        <w:rPr>
          <w:rFonts w:eastAsia="Calibri"/>
        </w:rPr>
        <w:t xml:space="preserve"> et julgeolekuala ähvardab kõrgendatud oht või seda on vaja kõrgendatud vahetu ohu tõrjumiseks. Näiteks võib tuua olukorra, kus isik üritab jätta maha koti või paki julgeolekuala aia äärde ning lahkuda. Sel juhul on Kaitseväel vaja tuvastada, mis eesmärgil kott maha jäeti ja mis võib kotis olla ning ega see ei põhjusta julgeolekualale ohtu. </w:t>
      </w:r>
      <w:r w:rsidRPr="009C2310" w:rsidR="00D17F0D">
        <w:rPr>
          <w:rFonts w:eastAsia="Calibri"/>
        </w:rPr>
        <w:t xml:space="preserve">Sel juhul võib olla Kaitseväel vaja </w:t>
      </w:r>
      <w:r w:rsidRPr="009C2310" w:rsidR="0070293D">
        <w:rPr>
          <w:rFonts w:eastAsia="Calibri"/>
        </w:rPr>
        <w:t xml:space="preserve">isiku kott </w:t>
      </w:r>
      <w:r w:rsidRPr="009C2310" w:rsidR="00D17F0D">
        <w:rPr>
          <w:rFonts w:eastAsia="Calibri"/>
        </w:rPr>
        <w:t>või julgeolekuala vahetus läheduses asuva auto pakiruum</w:t>
      </w:r>
      <w:r w:rsidRPr="0070293D" w:rsidR="0070293D">
        <w:rPr>
          <w:rFonts w:eastAsia="Calibri"/>
        </w:rPr>
        <w:t xml:space="preserve"> </w:t>
      </w:r>
      <w:r w:rsidRPr="009C2310" w:rsidR="0070293D">
        <w:rPr>
          <w:rFonts w:eastAsia="Calibri"/>
        </w:rPr>
        <w:t>läbi vaadata</w:t>
      </w:r>
      <w:r w:rsidR="0070293D">
        <w:rPr>
          <w:rFonts w:eastAsia="Calibri"/>
        </w:rPr>
        <w:t xml:space="preserve"> ning</w:t>
      </w:r>
      <w:r w:rsidRPr="009C2310" w:rsidR="00D17F0D">
        <w:rPr>
          <w:rFonts w:eastAsia="Calibri"/>
        </w:rPr>
        <w:t xml:space="preserve"> veenduda</w:t>
      </w:r>
      <w:r w:rsidR="0070293D">
        <w:rPr>
          <w:rFonts w:eastAsia="Calibri"/>
        </w:rPr>
        <w:t>,</w:t>
      </w:r>
      <w:r w:rsidRPr="009C2310" w:rsidR="00D17F0D">
        <w:rPr>
          <w:rFonts w:eastAsia="Calibri"/>
        </w:rPr>
        <w:t xml:space="preserve"> et seal ei ole lõhke- või süüteseadeldise paigaldamise</w:t>
      </w:r>
      <w:r w:rsidR="0070293D">
        <w:rPr>
          <w:rFonts w:eastAsia="Calibri"/>
        </w:rPr>
        <w:t xml:space="preserve"> materjale</w:t>
      </w:r>
      <w:r w:rsidRPr="009C2310" w:rsidR="00D17F0D">
        <w:rPr>
          <w:rFonts w:eastAsia="Calibri"/>
        </w:rPr>
        <w:t xml:space="preserve">. </w:t>
      </w:r>
    </w:p>
    <w:p w:rsidRPr="009C2310" w:rsidR="001973D2" w:rsidP="002036AC" w:rsidRDefault="001973D2" w14:paraId="06104B35" w14:textId="77777777">
      <w:pPr>
        <w:rPr>
          <w:rFonts w:eastAsia="Calibri"/>
        </w:rPr>
      </w:pPr>
    </w:p>
    <w:p w:rsidRPr="009C2310" w:rsidR="002036AC" w:rsidP="002036AC" w:rsidRDefault="002036AC" w14:paraId="3BB164C0" w14:textId="39A995CD">
      <w:pPr>
        <w:rPr>
          <w:rFonts w:eastAsia="Calibri"/>
        </w:rPr>
      </w:pPr>
      <w:r w:rsidRPr="009C2310">
        <w:rPr>
          <w:rFonts w:eastAsia="Calibri"/>
        </w:rPr>
        <w:t xml:space="preserve">Vallasasja läbivaatuse vajalikkuse osas võib tuua näite, kus isikud on Kaitseväe objekti läheduses mehitamata õhusõidukit lennutanud, kuid on jõudnud </w:t>
      </w:r>
      <w:r w:rsidR="009E6B8E">
        <w:rPr>
          <w:rFonts w:eastAsia="Calibri"/>
        </w:rPr>
        <w:t>õhusõiduki</w:t>
      </w:r>
      <w:r w:rsidRPr="009C2310">
        <w:rPr>
          <w:rFonts w:eastAsia="Calibri"/>
        </w:rPr>
        <w:t xml:space="preserve"> ja sellega seotud tehnika pakkida auto pakiruumi ning üritavad linnaku </w:t>
      </w:r>
      <w:r w:rsidRPr="009C2310" w:rsidR="002B0FE6">
        <w:rPr>
          <w:rFonts w:eastAsia="Calibri"/>
        </w:rPr>
        <w:t>vahetust lähedusest</w:t>
      </w:r>
      <w:r w:rsidRPr="009C2310">
        <w:rPr>
          <w:rFonts w:eastAsia="Calibri"/>
        </w:rPr>
        <w:t xml:space="preserve"> minema sõita. Sel juhul tuleb Kaitseväel kõigepealt </w:t>
      </w:r>
      <w:r w:rsidRPr="009C2310" w:rsidR="002B0FE6">
        <w:rPr>
          <w:rFonts w:eastAsia="Calibri"/>
        </w:rPr>
        <w:t xml:space="preserve">hinnata, kas võib olla tegemist ohuga julgeolekualale ning </w:t>
      </w:r>
      <w:r w:rsidRPr="009C2310">
        <w:rPr>
          <w:rFonts w:eastAsia="Calibri"/>
        </w:rPr>
        <w:t xml:space="preserve">sõiduk peatada, isikut küsitleda ja nõuda dokumente ning seejärel </w:t>
      </w:r>
      <w:r w:rsidR="009E6B8E">
        <w:rPr>
          <w:rFonts w:eastAsia="Calibri"/>
        </w:rPr>
        <w:t>vajaduse</w:t>
      </w:r>
      <w:r w:rsidR="00343F74">
        <w:rPr>
          <w:rFonts w:eastAsia="Calibri"/>
        </w:rPr>
        <w:t xml:space="preserve"> korra</w:t>
      </w:r>
      <w:r w:rsidR="009E6B8E">
        <w:rPr>
          <w:rFonts w:eastAsia="Calibri"/>
        </w:rPr>
        <w:t xml:space="preserve">l </w:t>
      </w:r>
      <w:r w:rsidRPr="009C2310" w:rsidR="00FC1507">
        <w:rPr>
          <w:rFonts w:eastAsia="Calibri"/>
        </w:rPr>
        <w:t>vallasasi</w:t>
      </w:r>
      <w:r w:rsidRPr="009C2310">
        <w:rPr>
          <w:rFonts w:eastAsia="Calibri"/>
        </w:rPr>
        <w:t xml:space="preserve"> ehk auto läbi vaadata. </w:t>
      </w:r>
      <w:r w:rsidRPr="009C2310" w:rsidR="002B0FE6">
        <w:rPr>
          <w:rFonts w:eastAsia="Calibri"/>
        </w:rPr>
        <w:t>Drooni lennutamine julgeolekuala kohal võib põhjustada Kaitseväele ohtu. Näiteks ei ole lubatud elektroonilisi sidevahendeid</w:t>
      </w:r>
      <w:r w:rsidR="00343F74">
        <w:rPr>
          <w:rFonts w:eastAsia="Calibri"/>
        </w:rPr>
        <w:t>,</w:t>
      </w:r>
      <w:r w:rsidRPr="009C2310" w:rsidR="002B0FE6">
        <w:rPr>
          <w:rFonts w:eastAsia="Calibri"/>
        </w:rPr>
        <w:t xml:space="preserve"> sh drooni</w:t>
      </w:r>
      <w:r w:rsidR="00343F74">
        <w:rPr>
          <w:rFonts w:eastAsia="Calibri"/>
        </w:rPr>
        <w:t>,</w:t>
      </w:r>
      <w:r w:rsidRPr="009C2310" w:rsidR="002B0FE6">
        <w:rPr>
          <w:rFonts w:eastAsia="Calibri"/>
        </w:rPr>
        <w:t xml:space="preserve"> kasutada lahingumoonalao piirkonnas, kus see võib tekitada ohtu lahingumoonale. Samuti võib drooni lennutamisega julgeolekualal toime panna riigivastase süüteo, kui kogutakse infot luuretegevuse eesmärgil. </w:t>
      </w:r>
      <w:r w:rsidRPr="009C2310">
        <w:rPr>
          <w:rFonts w:eastAsia="Calibri"/>
        </w:rPr>
        <w:t xml:space="preserve">Tuleb rõhutada, et isiku kahtlustamiseks mehitamata õhusõiduki lennutamise suhtes peavad olema </w:t>
      </w:r>
      <w:r w:rsidRPr="009C2310" w:rsidR="00C46813">
        <w:rPr>
          <w:rFonts w:eastAsia="Calibri"/>
        </w:rPr>
        <w:t>selged</w:t>
      </w:r>
      <w:r w:rsidRPr="009C2310">
        <w:rPr>
          <w:rFonts w:eastAsia="Calibri"/>
        </w:rPr>
        <w:t xml:space="preserve"> ja kindlad tõendid, sest ilma nendeta ei ole isiku peatamine ja auto läbivaatamine proportsionaalne meede. Kui </w:t>
      </w:r>
      <w:r w:rsidR="009E6B8E">
        <w:rPr>
          <w:rFonts w:eastAsia="Calibri"/>
        </w:rPr>
        <w:t>küsitlemise</w:t>
      </w:r>
      <w:r w:rsidRPr="009C2310">
        <w:rPr>
          <w:rFonts w:eastAsia="Calibri"/>
        </w:rPr>
        <w:t xml:space="preserve"> tulemusena tekib kahtlus, et isik ikkagi võib suure tõenäosusega olla seotud mehitamata õhusõiduki lennutamisega</w:t>
      </w:r>
      <w:r w:rsidR="009E6B8E">
        <w:rPr>
          <w:rFonts w:eastAsia="Calibri"/>
        </w:rPr>
        <w:t xml:space="preserve"> Kaitseväe julgeolekuala kohal</w:t>
      </w:r>
      <w:r w:rsidRPr="009C2310" w:rsidR="001973D2">
        <w:rPr>
          <w:rFonts w:eastAsia="Calibri"/>
        </w:rPr>
        <w:t xml:space="preserve"> ehk süüteoga</w:t>
      </w:r>
      <w:r w:rsidRPr="009C2310">
        <w:rPr>
          <w:rFonts w:eastAsia="Calibri"/>
        </w:rPr>
        <w:t xml:space="preserve">, </w:t>
      </w:r>
      <w:r w:rsidRPr="009C2310" w:rsidR="00695CCA">
        <w:rPr>
          <w:rFonts w:eastAsia="Calibri"/>
        </w:rPr>
        <w:t>o</w:t>
      </w:r>
      <w:r w:rsidR="009E6B8E">
        <w:rPr>
          <w:rFonts w:eastAsia="Calibri"/>
        </w:rPr>
        <w:t>n</w:t>
      </w:r>
      <w:r w:rsidRPr="009C2310" w:rsidR="00695CCA">
        <w:rPr>
          <w:rFonts w:eastAsia="Calibri"/>
        </w:rPr>
        <w:t xml:space="preserve"> eelnõus toodud muudatuste tulemusel Kaitseväel</w:t>
      </w:r>
      <w:r w:rsidRPr="009C2310">
        <w:rPr>
          <w:rFonts w:eastAsia="Calibri"/>
        </w:rPr>
        <w:t xml:space="preserve"> isikute lahkumise takistamiseks õigus</w:t>
      </w:r>
      <w:r w:rsidRPr="009C2310" w:rsidR="00695CCA">
        <w:rPr>
          <w:rFonts w:eastAsia="Calibri"/>
        </w:rPr>
        <w:t>lik alus</w:t>
      </w:r>
      <w:r w:rsidRPr="009C2310">
        <w:rPr>
          <w:rFonts w:eastAsia="Calibri"/>
        </w:rPr>
        <w:t xml:space="preserve">. </w:t>
      </w:r>
    </w:p>
    <w:p w:rsidRPr="009C2310" w:rsidR="00FC1507" w:rsidP="002036AC" w:rsidRDefault="00FC1507" w14:paraId="164DDE0E" w14:textId="77777777">
      <w:pPr>
        <w:rPr>
          <w:rFonts w:eastAsia="Calibri"/>
        </w:rPr>
      </w:pPr>
    </w:p>
    <w:p w:rsidRPr="009C2310" w:rsidR="002036AC" w:rsidP="002036AC" w:rsidRDefault="002036AC" w14:paraId="15C17302" w14:textId="42E2F40C">
      <w:pPr>
        <w:rPr>
          <w:rFonts w:eastAsia="Calibri"/>
        </w:rPr>
      </w:pPr>
      <w:r w:rsidRPr="009C2310">
        <w:rPr>
          <w:rFonts w:eastAsia="Calibri"/>
        </w:rPr>
        <w:t xml:space="preserve">Kaitseväel on igakordne kohustus selgelt välja tuua, mille alusel isiku suhtes meetmeid rakendatakse ja veenduda, et see on isikule igakülgselt arusaadav. Kui on tuvastatud, et isik võis lennutada mehitamata õhusõidukit julgeolekuala kohal või ohustada sellega julgeolekuala, tuleb </w:t>
      </w:r>
      <w:r w:rsidR="00454033">
        <w:rPr>
          <w:rFonts w:eastAsia="Calibri"/>
        </w:rPr>
        <w:t>asjaolude selgitamiseks</w:t>
      </w:r>
      <w:r w:rsidRPr="009C2310">
        <w:rPr>
          <w:rFonts w:eastAsia="Calibri"/>
        </w:rPr>
        <w:t xml:space="preserve"> mehitamata õhusõiduk hoiule võtta</w:t>
      </w:r>
      <w:r w:rsidRPr="009C2310" w:rsidR="00DF6245">
        <w:rPr>
          <w:rFonts w:eastAsia="Calibri"/>
        </w:rPr>
        <w:t xml:space="preserve"> (eelnõuga kav</w:t>
      </w:r>
      <w:r w:rsidRPr="009C2310" w:rsidR="00856A7A">
        <w:rPr>
          <w:rFonts w:eastAsia="Calibri"/>
        </w:rPr>
        <w:t>a</w:t>
      </w:r>
      <w:r w:rsidRPr="009C2310" w:rsidR="00DF6245">
        <w:rPr>
          <w:rFonts w:eastAsia="Calibri"/>
        </w:rPr>
        <w:t>ndatav KKS § 54</w:t>
      </w:r>
      <w:r w:rsidRPr="009C2310" w:rsidR="00856A7A">
        <w:rPr>
          <w:rFonts w:eastAsia="Calibri"/>
          <w:vertAlign w:val="superscript"/>
        </w:rPr>
        <w:t>10</w:t>
      </w:r>
      <w:r w:rsidRPr="009C2310" w:rsidR="00DF6245">
        <w:rPr>
          <w:rFonts w:eastAsia="Calibri"/>
        </w:rPr>
        <w:t>)</w:t>
      </w:r>
      <w:r w:rsidRPr="009C2310">
        <w:rPr>
          <w:rFonts w:eastAsia="Calibri"/>
        </w:rPr>
        <w:t xml:space="preserve">, et see kui vallasasi läbi vaadata </w:t>
      </w:r>
      <w:r w:rsidRPr="009C2310" w:rsidR="00856A7A">
        <w:rPr>
          <w:rFonts w:eastAsia="Calibri"/>
        </w:rPr>
        <w:t>(eelnõuga kavandatav KKS § 54</w:t>
      </w:r>
      <w:r w:rsidRPr="009C2310" w:rsidR="00856A7A">
        <w:rPr>
          <w:rFonts w:eastAsia="Calibri"/>
          <w:vertAlign w:val="superscript"/>
        </w:rPr>
        <w:t>9</w:t>
      </w:r>
      <w:r w:rsidRPr="009C2310" w:rsidR="00856A7A">
        <w:rPr>
          <w:rFonts w:eastAsia="Calibri"/>
        </w:rPr>
        <w:t>)</w:t>
      </w:r>
      <w:r w:rsidRPr="009C2310">
        <w:rPr>
          <w:rFonts w:eastAsia="Calibri"/>
        </w:rPr>
        <w:t xml:space="preserve"> ja </w:t>
      </w:r>
      <w:r w:rsidRPr="009C2310" w:rsidR="00DF6245">
        <w:rPr>
          <w:rFonts w:eastAsia="Calibri"/>
        </w:rPr>
        <w:t>süüteo</w:t>
      </w:r>
      <w:r w:rsidRPr="009C2310">
        <w:rPr>
          <w:rFonts w:eastAsia="Calibri"/>
        </w:rPr>
        <w:t xml:space="preserve"> korral </w:t>
      </w:r>
      <w:r w:rsidRPr="009C2310" w:rsidR="00C46813">
        <w:rPr>
          <w:rFonts w:eastAsia="Calibri"/>
        </w:rPr>
        <w:t xml:space="preserve">saaks </w:t>
      </w:r>
      <w:r w:rsidRPr="009C2310">
        <w:rPr>
          <w:rFonts w:eastAsia="Calibri"/>
        </w:rPr>
        <w:t>seda kasutada asitõendina.</w:t>
      </w:r>
    </w:p>
    <w:p w:rsidRPr="009C2310" w:rsidR="002036AC" w:rsidP="002036AC" w:rsidRDefault="002036AC" w14:paraId="3965CCF9" w14:textId="77777777">
      <w:pPr>
        <w:rPr>
          <w:rFonts w:eastAsia="Calibri"/>
        </w:rPr>
      </w:pPr>
    </w:p>
    <w:p w:rsidRPr="009C2310" w:rsidR="006E5106" w:rsidP="002036AC" w:rsidRDefault="00454033" w14:paraId="733BB05F" w14:textId="3EC25CC1">
      <w:pPr>
        <w:rPr>
          <w:rFonts w:eastAsia="Calibri"/>
        </w:rPr>
      </w:pPr>
      <w:r>
        <w:rPr>
          <w:rFonts w:eastAsia="Calibri"/>
        </w:rPr>
        <w:t>Selleks, e</w:t>
      </w:r>
      <w:r w:rsidRPr="009C2310" w:rsidR="002036AC">
        <w:rPr>
          <w:rFonts w:eastAsia="Calibri"/>
        </w:rPr>
        <w:t>t ennetada ohtu julgeolekualale ja sealsetele Kaitseväe tegevustele, on Kaitseväel võimalik eelnõukohase sätte alusel kehtestada viibimiskeeld</w:t>
      </w:r>
      <w:r w:rsidRPr="009C2310" w:rsidR="00DF6245">
        <w:rPr>
          <w:rFonts w:eastAsia="Calibri"/>
        </w:rPr>
        <w:t xml:space="preserve"> (eelnõuga kav</w:t>
      </w:r>
      <w:r w:rsidRPr="009C2310" w:rsidR="005E2F5A">
        <w:rPr>
          <w:rFonts w:eastAsia="Calibri"/>
        </w:rPr>
        <w:t>a</w:t>
      </w:r>
      <w:r w:rsidRPr="009C2310" w:rsidR="00DF6245">
        <w:rPr>
          <w:rFonts w:eastAsia="Calibri"/>
        </w:rPr>
        <w:t>ndatav KKS § 54</w:t>
      </w:r>
      <w:r w:rsidRPr="009C2310" w:rsidR="00DF6245">
        <w:rPr>
          <w:rFonts w:eastAsia="Calibri"/>
          <w:vertAlign w:val="superscript"/>
        </w:rPr>
        <w:t>5</w:t>
      </w:r>
      <w:r w:rsidRPr="009C2310" w:rsidR="00DF6245">
        <w:rPr>
          <w:rFonts w:eastAsia="Calibri"/>
        </w:rPr>
        <w:t>)</w:t>
      </w:r>
      <w:r w:rsidRPr="009C2310" w:rsidR="002036AC">
        <w:rPr>
          <w:rFonts w:eastAsia="Calibri"/>
        </w:rPr>
        <w:t>.</w:t>
      </w:r>
      <w:r w:rsidRPr="009C2310" w:rsidR="00DF6245">
        <w:rPr>
          <w:rFonts w:eastAsia="Calibri"/>
        </w:rPr>
        <w:t xml:space="preserve"> </w:t>
      </w:r>
      <w:r w:rsidRPr="009C2310" w:rsidR="002036AC">
        <w:rPr>
          <w:rFonts w:eastAsia="Calibri"/>
        </w:rPr>
        <w:t>Viibimiskeelu kehtestamist</w:t>
      </w:r>
      <w:r w:rsidRPr="009C2310" w:rsidR="00DF6245">
        <w:rPr>
          <w:rFonts w:eastAsia="Calibri"/>
        </w:rPr>
        <w:t xml:space="preserve"> julgeolekuala vahetus läheduses</w:t>
      </w:r>
      <w:r w:rsidRPr="009C2310" w:rsidR="002036AC">
        <w:rPr>
          <w:rFonts w:eastAsia="Calibri"/>
        </w:rPr>
        <w:t xml:space="preserve"> avalikus ruumis on vaja Kaitseväe julgeolekuala puutumatuse tagamiseks</w:t>
      </w:r>
      <w:r w:rsidRPr="009C2310" w:rsidR="006E5106">
        <w:rPr>
          <w:rFonts w:eastAsia="Calibri"/>
        </w:rPr>
        <w:t xml:space="preserve"> või isikute ohutuse tagamiseks. </w:t>
      </w:r>
      <w:r w:rsidRPr="009C2310" w:rsidR="005E2F5A">
        <w:rPr>
          <w:rFonts w:eastAsia="Calibri"/>
        </w:rPr>
        <w:t>Viibimiskeelu võib kehtestada kuni 12 tun</w:t>
      </w:r>
      <w:r w:rsidR="00486548">
        <w:rPr>
          <w:rFonts w:eastAsia="Calibri"/>
        </w:rPr>
        <w:t>niks</w:t>
      </w:r>
      <w:r w:rsidRPr="009C2310" w:rsidR="005E2F5A">
        <w:rPr>
          <w:rFonts w:eastAsia="Calibri"/>
        </w:rPr>
        <w:t>. Seda võib pikendada üle 12 tunni üksnes Kaitseväe juhataja või tema volitatud ülema loal, kes teeb sellesisulise motiveeritud otsuse. Viibimiskeelu kehtestamise protseduurid kehtestatakse Kaitseväe siseselt.</w:t>
      </w:r>
    </w:p>
    <w:p w:rsidRPr="009C2310" w:rsidR="006E5106" w:rsidP="002036AC" w:rsidRDefault="006E5106" w14:paraId="2899CFC3" w14:textId="77777777">
      <w:pPr>
        <w:rPr>
          <w:rFonts w:eastAsia="Calibri"/>
        </w:rPr>
      </w:pPr>
    </w:p>
    <w:p w:rsidRPr="009C2310" w:rsidR="004F74EB" w:rsidP="002036AC" w:rsidRDefault="002036AC" w14:paraId="322C00E3" w14:textId="61137889">
      <w:pPr>
        <w:rPr>
          <w:rFonts w:eastAsia="Calibri"/>
        </w:rPr>
      </w:pPr>
      <w:r w:rsidRPr="009C2310">
        <w:rPr>
          <w:rFonts w:eastAsia="Calibri"/>
        </w:rPr>
        <w:t xml:space="preserve">Näiteks </w:t>
      </w:r>
      <w:r w:rsidR="00343F74">
        <w:rPr>
          <w:rFonts w:eastAsia="Calibri"/>
        </w:rPr>
        <w:t xml:space="preserve">võib </w:t>
      </w:r>
      <w:r w:rsidRPr="009C2310">
        <w:rPr>
          <w:rFonts w:eastAsia="Calibri"/>
        </w:rPr>
        <w:t>viibimiskeelu kehtestam</w:t>
      </w:r>
      <w:r w:rsidR="00EB4EEE">
        <w:rPr>
          <w:rFonts w:eastAsia="Calibri"/>
        </w:rPr>
        <w:t>ise vajadus tekkida</w:t>
      </w:r>
      <w:r w:rsidRPr="009C2310">
        <w:rPr>
          <w:rFonts w:eastAsia="Calibri"/>
        </w:rPr>
        <w:t xml:space="preserve"> </w:t>
      </w:r>
      <w:r w:rsidRPr="009C2310" w:rsidR="004F74EB">
        <w:rPr>
          <w:rFonts w:eastAsia="Calibri"/>
        </w:rPr>
        <w:t xml:space="preserve">avaliku tee </w:t>
      </w:r>
      <w:r w:rsidRPr="009C2310">
        <w:rPr>
          <w:rFonts w:eastAsia="Calibri"/>
        </w:rPr>
        <w:t>o</w:t>
      </w:r>
      <w:r w:rsidRPr="009C2310" w:rsidR="004F74EB">
        <w:rPr>
          <w:rFonts w:eastAsia="Calibri"/>
        </w:rPr>
        <w:t>sale julgeolekuala vahetus läheduses</w:t>
      </w:r>
      <w:r w:rsidRPr="009C2310">
        <w:rPr>
          <w:rFonts w:eastAsia="Calibri"/>
        </w:rPr>
        <w:t xml:space="preserve">, mis viib lahingumoonalao juurde, kui seal parajasti veetakse lahingumoona. Lao territoorium on julgeolekuala, kuid sinna juurdepääsemiseks kasutatavad teed on avalik ruum, mistõttu võib olla vaja kehtestada seal ajutiselt viibimiskeeld ning autod </w:t>
      </w:r>
      <w:r w:rsidR="00343F74">
        <w:rPr>
          <w:rFonts w:eastAsia="Calibri"/>
        </w:rPr>
        <w:t>ja</w:t>
      </w:r>
      <w:r w:rsidRPr="009C2310">
        <w:rPr>
          <w:rFonts w:eastAsia="Calibri"/>
        </w:rPr>
        <w:t xml:space="preserve"> inimesed mujale suunata. </w:t>
      </w:r>
      <w:r w:rsidR="002C6DDC">
        <w:rPr>
          <w:rFonts w:eastAsia="Calibri"/>
        </w:rPr>
        <w:lastRenderedPageBreak/>
        <w:t>V</w:t>
      </w:r>
      <w:r w:rsidRPr="009C2310" w:rsidR="00DF6245">
        <w:rPr>
          <w:rFonts w:eastAsia="Calibri"/>
        </w:rPr>
        <w:t xml:space="preserve">iibimiskeelu kehtestamine </w:t>
      </w:r>
      <w:r w:rsidR="002C6DDC">
        <w:rPr>
          <w:rFonts w:eastAsia="Calibri"/>
        </w:rPr>
        <w:t xml:space="preserve">on </w:t>
      </w:r>
      <w:r w:rsidRPr="009C2310" w:rsidR="00DF6245">
        <w:rPr>
          <w:rFonts w:eastAsia="Calibri"/>
        </w:rPr>
        <w:t>vajalik kõrvaliste isikute ohutus</w:t>
      </w:r>
      <w:r w:rsidR="00183D57">
        <w:rPr>
          <w:rFonts w:eastAsia="Calibri"/>
        </w:rPr>
        <w:t>e tagamiseks</w:t>
      </w:r>
      <w:r w:rsidRPr="009C2310" w:rsidR="00DF6245">
        <w:rPr>
          <w:rFonts w:eastAsia="Calibri"/>
        </w:rPr>
        <w:t>, kes muidu võiksid sattuda ohualasse. Lahingumoona vedavad veokid võivad moodustada lattu sissepääsu teeotsal järjekorra, mistõttu tuleb Kaitseväel ajutiselt kehtestada teeotsa ja julgeolekuala läheduses viibimiskeeld, et tsiviilsõidukid ei satuks kogemata lahi</w:t>
      </w:r>
      <w:r w:rsidRPr="009C2310" w:rsidR="0044513E">
        <w:rPr>
          <w:rFonts w:eastAsia="Calibri"/>
        </w:rPr>
        <w:t>n</w:t>
      </w:r>
      <w:r w:rsidRPr="009C2310" w:rsidR="00DF6245">
        <w:rPr>
          <w:rFonts w:eastAsia="Calibri"/>
        </w:rPr>
        <w:t xml:space="preserve">gumoonaveokite vahele. </w:t>
      </w:r>
      <w:r w:rsidRPr="009C2310" w:rsidR="00D3759E">
        <w:rPr>
          <w:rFonts w:eastAsia="Calibri"/>
        </w:rPr>
        <w:t xml:space="preserve">Seda võib teha vaid julgeolekuala vahetus läheduses </w:t>
      </w:r>
      <w:r w:rsidRPr="009C2310" w:rsidR="007978C8">
        <w:rPr>
          <w:rFonts w:eastAsia="Calibri"/>
        </w:rPr>
        <w:t xml:space="preserve">ja ohutuse tagamiseks. Kaugemal julgeolekualast tuleb endiselt tugineda politsei abile. </w:t>
      </w:r>
      <w:r w:rsidRPr="009C2310" w:rsidR="00C81064">
        <w:rPr>
          <w:rFonts w:eastAsia="Calibri"/>
        </w:rPr>
        <w:t>K</w:t>
      </w:r>
      <w:r w:rsidR="00343F74">
        <w:rPr>
          <w:rFonts w:eastAsia="Calibri"/>
        </w:rPr>
        <w:t>KS-i</w:t>
      </w:r>
      <w:r w:rsidRPr="009C2310" w:rsidR="00C81064">
        <w:rPr>
          <w:rFonts w:eastAsia="Calibri"/>
        </w:rPr>
        <w:t xml:space="preserve"> </w:t>
      </w:r>
      <w:r w:rsidR="00343F74">
        <w:rPr>
          <w:rFonts w:eastAsia="Calibri"/>
        </w:rPr>
        <w:t xml:space="preserve">kohaselt </w:t>
      </w:r>
      <w:r w:rsidRPr="009C2310" w:rsidR="00C81064">
        <w:rPr>
          <w:rFonts w:eastAsia="Calibri"/>
        </w:rPr>
        <w:t>on Kaitseväel võimalik kehtestada ka ajutine julgeolekuala, kuid selle kehtestamine on aeganõudev. Viibimiskeelu võib kehtestada paindlikult ja viivitamata ning seda suuliselt juures viibijatele teatavaks tehes.</w:t>
      </w:r>
    </w:p>
    <w:p w:rsidRPr="009C2310" w:rsidR="004F74EB" w:rsidP="002036AC" w:rsidRDefault="004F74EB" w14:paraId="044567AF" w14:textId="77777777">
      <w:pPr>
        <w:rPr>
          <w:rFonts w:eastAsia="Calibri"/>
        </w:rPr>
      </w:pPr>
    </w:p>
    <w:p w:rsidRPr="009C2310" w:rsidR="00DF6245" w:rsidP="002036AC" w:rsidRDefault="004F74EB" w14:paraId="17FB4D8A" w14:textId="43040872">
      <w:pPr>
        <w:rPr>
          <w:rFonts w:eastAsia="Calibri"/>
        </w:rPr>
      </w:pPr>
      <w:r w:rsidRPr="009C2310">
        <w:rPr>
          <w:rFonts w:eastAsia="Calibri"/>
        </w:rPr>
        <w:t>Viib</w:t>
      </w:r>
      <w:r w:rsidRPr="009C2310" w:rsidR="0044513E">
        <w:rPr>
          <w:rFonts w:eastAsia="Calibri"/>
        </w:rPr>
        <w:t>i</w:t>
      </w:r>
      <w:r w:rsidRPr="009C2310">
        <w:rPr>
          <w:rFonts w:eastAsia="Calibri"/>
        </w:rPr>
        <w:t>miskeelu näitlikustamiseks võib tuua ka olukorra, kus Kaitseväe objekti peapääsla ette kogunenud rahvamass takistab liiklust objektile ja välja. Seni</w:t>
      </w:r>
      <w:r w:rsidR="00052628">
        <w:rPr>
          <w:rFonts w:eastAsia="Calibri"/>
        </w:rPr>
        <w:t xml:space="preserve"> on</w:t>
      </w:r>
      <w:r w:rsidRPr="009C2310">
        <w:rPr>
          <w:rFonts w:eastAsia="Calibri"/>
        </w:rPr>
        <w:t xml:space="preserve"> tuginetud politsei abile, kes tuleb ja kehtestab viibimiskeelu ohutuse tagamiseks. Siiski on vaja politseil jääda jõustama viibimiskeeldu ja seda võib olla vaja </w:t>
      </w:r>
      <w:r w:rsidR="00343F74">
        <w:rPr>
          <w:rFonts w:eastAsia="Calibri"/>
        </w:rPr>
        <w:t xml:space="preserve">teha </w:t>
      </w:r>
      <w:r w:rsidRPr="009C2310">
        <w:rPr>
          <w:rFonts w:eastAsia="Calibri"/>
        </w:rPr>
        <w:t xml:space="preserve">pikemalt, mis võib hoida kinni olulist politseiressurssi. Eelnõu järgi võib sel juhul viibimiskeelu kehtestada ja selle jõustamise tagada julgeolekuala vahetus läheduses ka Kaitsevägi ise ja ei pea tuginema igal juhul politsei abile. </w:t>
      </w:r>
    </w:p>
    <w:p w:rsidRPr="009C2310" w:rsidR="00DF6245" w:rsidP="002036AC" w:rsidRDefault="00DF6245" w14:paraId="4996DF6F" w14:textId="77777777">
      <w:pPr>
        <w:rPr>
          <w:rFonts w:eastAsia="Calibri"/>
        </w:rPr>
      </w:pPr>
    </w:p>
    <w:p w:rsidRPr="009C2310" w:rsidR="002036AC" w:rsidP="002036AC" w:rsidRDefault="00BC742E" w14:paraId="1EF9AFF2" w14:textId="46DBB4C8">
      <w:pPr>
        <w:rPr>
          <w:rFonts w:eastAsia="Calibri"/>
        </w:rPr>
      </w:pPr>
      <w:r w:rsidRPr="009C2310">
        <w:rPr>
          <w:rFonts w:eastAsia="Calibri"/>
        </w:rPr>
        <w:t>Laiemalt on kõik kirjeldatud</w:t>
      </w:r>
      <w:r w:rsidRPr="009C2310" w:rsidR="004F74EB">
        <w:rPr>
          <w:rFonts w:eastAsia="Calibri"/>
        </w:rPr>
        <w:t>, täpsustatud</w:t>
      </w:r>
      <w:r w:rsidRPr="009C2310">
        <w:rPr>
          <w:rFonts w:eastAsia="Calibri"/>
        </w:rPr>
        <w:t xml:space="preserve"> </w:t>
      </w:r>
      <w:r w:rsidRPr="009C2310" w:rsidR="004F74EB">
        <w:rPr>
          <w:rFonts w:eastAsia="Calibri"/>
        </w:rPr>
        <w:t>ning lisanduvad</w:t>
      </w:r>
      <w:r w:rsidRPr="009C2310">
        <w:rPr>
          <w:rFonts w:eastAsia="Calibri"/>
        </w:rPr>
        <w:t xml:space="preserve"> erimeetmed suunatud julgeolekuala ohutuse tagamisele ja selle kaitsmisele. Antud kontekstis tuleb märkida, et </w:t>
      </w:r>
      <w:r w:rsidRPr="009C2310" w:rsidR="002036AC">
        <w:rPr>
          <w:rFonts w:eastAsia="Calibri"/>
        </w:rPr>
        <w:t>Euroopas on toimunud mitmeid rünnakuid</w:t>
      </w:r>
      <w:r w:rsidRPr="009C2310">
        <w:rPr>
          <w:rFonts w:eastAsia="Calibri"/>
        </w:rPr>
        <w:t xml:space="preserve"> kaitsejõudude taristu, sõidukite</w:t>
      </w:r>
      <w:r w:rsidR="00AD6DA3">
        <w:rPr>
          <w:rFonts w:eastAsia="Calibri"/>
        </w:rPr>
        <w:t xml:space="preserve"> ja</w:t>
      </w:r>
      <w:r w:rsidRPr="009C2310">
        <w:rPr>
          <w:rFonts w:eastAsia="Calibri"/>
        </w:rPr>
        <w:t xml:space="preserve"> isikute vastu</w:t>
      </w:r>
      <w:r w:rsidR="00052628">
        <w:rPr>
          <w:rFonts w:eastAsia="Calibri"/>
        </w:rPr>
        <w:t xml:space="preserve"> </w:t>
      </w:r>
      <w:r w:rsidR="00AD6DA3">
        <w:rPr>
          <w:rFonts w:eastAsia="Calibri"/>
        </w:rPr>
        <w:t>ning</w:t>
      </w:r>
      <w:r w:rsidR="00052628">
        <w:rPr>
          <w:rFonts w:eastAsia="Calibri"/>
        </w:rPr>
        <w:t xml:space="preserve"> rünnakutes</w:t>
      </w:r>
      <w:r w:rsidRPr="009C2310" w:rsidR="002036AC">
        <w:rPr>
          <w:rFonts w:eastAsia="Calibri"/>
        </w:rPr>
        <w:t xml:space="preserve"> kahtlustatakse agressorriikide eriteenistusi. Näiteks on </w:t>
      </w:r>
      <w:r w:rsidR="00AD6DA3">
        <w:rPr>
          <w:rFonts w:eastAsia="Calibri"/>
        </w:rPr>
        <w:t xml:space="preserve">Saksamaal </w:t>
      </w:r>
      <w:r w:rsidRPr="009C2310" w:rsidR="002036AC">
        <w:rPr>
          <w:rFonts w:eastAsia="Calibri"/>
        </w:rPr>
        <w:t>mitmel korral süüdatud kaitsejõudude veokeid</w:t>
      </w:r>
      <w:r w:rsidRPr="009C2310" w:rsidR="002036AC">
        <w:rPr>
          <w:rFonts w:ascii="Arial" w:hAnsi="Arial" w:eastAsia="Calibri"/>
        </w:rPr>
        <w:t>.</w:t>
      </w:r>
      <w:r w:rsidRPr="009C2310" w:rsidR="008D368E">
        <w:rPr>
          <w:rFonts w:eastAsia="Calibri"/>
          <w:vertAlign w:val="superscript"/>
        </w:rPr>
        <w:footnoteReference w:id="32"/>
      </w:r>
      <w:r w:rsidRPr="009C2310" w:rsidR="002036AC">
        <w:rPr>
          <w:rFonts w:ascii="Arial" w:hAnsi="Arial" w:eastAsia="Calibri"/>
        </w:rPr>
        <w:t xml:space="preserve"> </w:t>
      </w:r>
      <w:r w:rsidR="00AD6DA3">
        <w:rPr>
          <w:rFonts w:eastAsia="Calibri"/>
        </w:rPr>
        <w:t>S</w:t>
      </w:r>
      <w:r w:rsidRPr="009C2310" w:rsidR="00AD6DA3">
        <w:rPr>
          <w:rFonts w:eastAsia="Calibri"/>
        </w:rPr>
        <w:t xml:space="preserve">arnased rünnakud </w:t>
      </w:r>
      <w:r w:rsidR="00AD6DA3">
        <w:rPr>
          <w:rFonts w:eastAsia="Calibri"/>
        </w:rPr>
        <w:t>e</w:t>
      </w:r>
      <w:r w:rsidRPr="009C2310" w:rsidR="002036AC">
        <w:rPr>
          <w:rFonts w:eastAsia="Calibri"/>
        </w:rPr>
        <w:t xml:space="preserve">i ole välistatud ka Eestis ning seega on julgeolekuala kaitseks julgeolekuala vahetus läheduses rakendatavate </w:t>
      </w:r>
      <w:r w:rsidR="00052628">
        <w:rPr>
          <w:rFonts w:eastAsia="Calibri"/>
        </w:rPr>
        <w:t>eri</w:t>
      </w:r>
      <w:r w:rsidRPr="009C2310" w:rsidR="002036AC">
        <w:rPr>
          <w:rFonts w:eastAsia="Calibri"/>
        </w:rPr>
        <w:t xml:space="preserve">meetmete hulka vaja arvata ka </w:t>
      </w:r>
      <w:r w:rsidRPr="009C2310" w:rsidR="00FC1507">
        <w:rPr>
          <w:rFonts w:eastAsia="Calibri"/>
        </w:rPr>
        <w:t xml:space="preserve">need </w:t>
      </w:r>
      <w:r w:rsidRPr="009C2310" w:rsidR="008E7DD6">
        <w:rPr>
          <w:rFonts w:eastAsia="Calibri"/>
        </w:rPr>
        <w:t>meetme</w:t>
      </w:r>
      <w:r w:rsidRPr="009C2310" w:rsidR="002036AC">
        <w:rPr>
          <w:rFonts w:eastAsia="Calibri"/>
        </w:rPr>
        <w:t xml:space="preserve">d, mille abil oleks Kaitseväel võimalik efektiivselt julgeolekuala kaitsta </w:t>
      </w:r>
      <w:r w:rsidRPr="009C2310">
        <w:rPr>
          <w:rFonts w:eastAsia="Calibri"/>
        </w:rPr>
        <w:t xml:space="preserve">vahetus läheduses </w:t>
      </w:r>
      <w:r w:rsidRPr="009C2310" w:rsidR="002036AC">
        <w:rPr>
          <w:rFonts w:eastAsia="Calibri"/>
        </w:rPr>
        <w:t xml:space="preserve">avalikus ruumis. Kaitsevägi võib olla sihtmärgiks </w:t>
      </w:r>
      <w:r w:rsidRPr="009C2310" w:rsidR="00052628">
        <w:rPr>
          <w:rFonts w:eastAsia="Calibri"/>
        </w:rPr>
        <w:t xml:space="preserve">ainuüksi </w:t>
      </w:r>
      <w:r w:rsidRPr="009C2310" w:rsidR="002036AC">
        <w:rPr>
          <w:rFonts w:eastAsia="Calibri"/>
        </w:rPr>
        <w:t xml:space="preserve">selle tõttu, et Eesti </w:t>
      </w:r>
      <w:r w:rsidR="00971D02">
        <w:rPr>
          <w:rFonts w:eastAsia="Calibri"/>
        </w:rPr>
        <w:t xml:space="preserve">toetab </w:t>
      </w:r>
      <w:r w:rsidRPr="009C2310" w:rsidR="00C46813">
        <w:rPr>
          <w:rFonts w:eastAsia="Calibri"/>
        </w:rPr>
        <w:t xml:space="preserve">poliitiliselt </w:t>
      </w:r>
      <w:r w:rsidRPr="009C2310" w:rsidR="002036AC">
        <w:rPr>
          <w:rFonts w:eastAsia="Calibri"/>
        </w:rPr>
        <w:t>Ukraina</w:t>
      </w:r>
      <w:r w:rsidRPr="009C2310" w:rsidR="00C46813">
        <w:rPr>
          <w:rFonts w:eastAsia="Calibri"/>
        </w:rPr>
        <w:t>t</w:t>
      </w:r>
      <w:r w:rsidRPr="009C2310" w:rsidR="002036AC">
        <w:rPr>
          <w:rFonts w:eastAsia="Calibri"/>
        </w:rPr>
        <w:t>. Sarnastel motiividel on Vene luurega seotu</w:t>
      </w:r>
      <w:r w:rsidR="00052628">
        <w:rPr>
          <w:rFonts w:eastAsia="Calibri"/>
        </w:rPr>
        <w:t>d</w:t>
      </w:r>
      <w:r w:rsidRPr="009C2310" w:rsidR="002036AC">
        <w:rPr>
          <w:rFonts w:eastAsia="Calibri"/>
        </w:rPr>
        <w:t xml:space="preserve"> isikud toime pannud rünnakuid Ukrainasse suunduvate relva- või abisaadetiste vastu.</w:t>
      </w:r>
      <w:r w:rsidRPr="009C2310" w:rsidR="002036AC">
        <w:rPr>
          <w:rFonts w:eastAsia="Calibri"/>
          <w:vertAlign w:val="superscript"/>
        </w:rPr>
        <w:footnoteReference w:id="33"/>
      </w:r>
      <w:r w:rsidRPr="009C2310" w:rsidR="002036AC">
        <w:rPr>
          <w:rFonts w:eastAsia="Calibri"/>
        </w:rPr>
        <w:t xml:space="preserve"> </w:t>
      </w:r>
      <w:r w:rsidRPr="009C2310" w:rsidR="002036AC">
        <w:rPr>
          <w:rFonts w:eastAsia="Calibri"/>
          <w:vertAlign w:val="superscript"/>
        </w:rPr>
        <w:footnoteReference w:id="34"/>
      </w:r>
    </w:p>
    <w:p w:rsidRPr="009C2310" w:rsidR="002036AC" w:rsidP="002036AC" w:rsidRDefault="002036AC" w14:paraId="6BDF8837" w14:textId="77777777">
      <w:pPr>
        <w:rPr>
          <w:rFonts w:eastAsia="Calibri"/>
        </w:rPr>
      </w:pPr>
    </w:p>
    <w:p w:rsidRPr="009C2310" w:rsidR="002036AC" w:rsidP="002036AC" w:rsidRDefault="002036AC" w14:paraId="797993BF" w14:textId="5E92D4D0">
      <w:pPr>
        <w:rPr>
          <w:rFonts w:eastAsia="Calibri"/>
        </w:rPr>
      </w:pPr>
      <w:r w:rsidRPr="009C2310">
        <w:rPr>
          <w:rFonts w:eastAsia="Calibri"/>
        </w:rPr>
        <w:lastRenderedPageBreak/>
        <w:t>Ka Eestis on toime pandud rünnakuid, millel on seosed Vene luureteenistusega ja mis on suunatud Ukraina toetamise kollektiivse tahte õ</w:t>
      </w:r>
      <w:r w:rsidRPr="009C2310" w:rsidR="00F12285">
        <w:rPr>
          <w:rFonts w:eastAsia="Calibri"/>
        </w:rPr>
        <w:t>õ</w:t>
      </w:r>
      <w:r w:rsidRPr="009C2310">
        <w:rPr>
          <w:rFonts w:eastAsia="Calibri"/>
        </w:rPr>
        <w:t>nestamisele ja destabiliseerimisele.</w:t>
      </w:r>
      <w:r w:rsidRPr="009C2310">
        <w:rPr>
          <w:rFonts w:eastAsia="Calibri"/>
          <w:vertAlign w:val="superscript"/>
        </w:rPr>
        <w:footnoteReference w:id="35"/>
      </w:r>
      <w:r w:rsidRPr="009C2310">
        <w:rPr>
          <w:rFonts w:eastAsia="Calibri"/>
        </w:rPr>
        <w:t xml:space="preserve"> Kaitsevägi on </w:t>
      </w:r>
      <w:r w:rsidR="003F1506">
        <w:rPr>
          <w:rFonts w:eastAsia="Calibri"/>
        </w:rPr>
        <w:t>korraldanud</w:t>
      </w:r>
      <w:r w:rsidRPr="009C2310">
        <w:rPr>
          <w:rFonts w:eastAsia="Calibri"/>
        </w:rPr>
        <w:t xml:space="preserve"> relva- j</w:t>
      </w:r>
      <w:r w:rsidRPr="009C2310" w:rsidR="008E7DD6">
        <w:rPr>
          <w:rFonts w:eastAsia="Calibri"/>
        </w:rPr>
        <w:t>a moonasaadetisi Ukrainale ja võib</w:t>
      </w:r>
      <w:r w:rsidRPr="009C2310">
        <w:rPr>
          <w:rFonts w:eastAsia="Calibri"/>
        </w:rPr>
        <w:t xml:space="preserve"> eelda</w:t>
      </w:r>
      <w:r w:rsidRPr="009C2310" w:rsidR="00933B54">
        <w:rPr>
          <w:rFonts w:eastAsia="Calibri"/>
        </w:rPr>
        <w:t>da</w:t>
      </w:r>
      <w:r w:rsidRPr="009C2310">
        <w:rPr>
          <w:rFonts w:eastAsia="Calibri"/>
        </w:rPr>
        <w:t xml:space="preserve">, et säilib Venemaa huvi sellise abi saatmist takistada. </w:t>
      </w:r>
      <w:r w:rsidR="003F1506">
        <w:rPr>
          <w:rFonts w:eastAsia="Calibri"/>
        </w:rPr>
        <w:t>S</w:t>
      </w:r>
      <w:r w:rsidRPr="009C2310">
        <w:rPr>
          <w:rFonts w:eastAsia="Calibri"/>
        </w:rPr>
        <w:t xml:space="preserve">ihtmärkideks võivad olla Kaitseväe lahingumoonalaod, kus abi </w:t>
      </w:r>
      <w:r w:rsidRPr="009C2310" w:rsidR="00933B54">
        <w:rPr>
          <w:rFonts w:eastAsia="Calibri"/>
        </w:rPr>
        <w:t xml:space="preserve">võidakse </w:t>
      </w:r>
      <w:r w:rsidRPr="009C2310">
        <w:rPr>
          <w:rFonts w:eastAsia="Calibri"/>
        </w:rPr>
        <w:t>hoiusta</w:t>
      </w:r>
      <w:r w:rsidRPr="009C2310" w:rsidR="00933B54">
        <w:rPr>
          <w:rFonts w:eastAsia="Calibri"/>
        </w:rPr>
        <w:t>da</w:t>
      </w:r>
      <w:r w:rsidR="00971D02">
        <w:rPr>
          <w:rFonts w:eastAsia="Calibri"/>
        </w:rPr>
        <w:t>,</w:t>
      </w:r>
      <w:r w:rsidRPr="009C2310">
        <w:rPr>
          <w:rFonts w:eastAsia="Calibri"/>
        </w:rPr>
        <w:t xml:space="preserve"> või veokite kolonnid, millega vedusid korraldatakse. Kaitseväe lahingumoonaladude piirkonnas on tuvastatud kahtlasi isikuid ning loata mehitamata õhusõidukite lende. </w:t>
      </w:r>
      <w:r w:rsidR="003F1506">
        <w:rPr>
          <w:rFonts w:eastAsia="Calibri"/>
        </w:rPr>
        <w:t>A</w:t>
      </w:r>
      <w:r w:rsidRPr="009C2310">
        <w:rPr>
          <w:rFonts w:eastAsia="Calibri"/>
        </w:rPr>
        <w:t>gressorriigi kirjeldatud tegevuste</w:t>
      </w:r>
      <w:r w:rsidR="003F1506">
        <w:rPr>
          <w:rFonts w:eastAsia="Calibri"/>
        </w:rPr>
        <w:t>st tulenevate</w:t>
      </w:r>
      <w:r w:rsidRPr="009C2310">
        <w:rPr>
          <w:rFonts w:eastAsia="Calibri"/>
        </w:rPr>
        <w:t xml:space="preserve"> risk</w:t>
      </w:r>
      <w:r w:rsidR="003F1506">
        <w:rPr>
          <w:rFonts w:eastAsia="Calibri"/>
        </w:rPr>
        <w:t>ide</w:t>
      </w:r>
      <w:r w:rsidRPr="009C2310">
        <w:rPr>
          <w:rFonts w:eastAsia="Calibri"/>
        </w:rPr>
        <w:t xml:space="preserve"> efektiivse</w:t>
      </w:r>
      <w:r w:rsidR="003F1506">
        <w:rPr>
          <w:rFonts w:eastAsia="Calibri"/>
        </w:rPr>
        <w:t>ks</w:t>
      </w:r>
      <w:r w:rsidRPr="009C2310">
        <w:rPr>
          <w:rFonts w:eastAsia="Calibri"/>
        </w:rPr>
        <w:t xml:space="preserve"> maanda</w:t>
      </w:r>
      <w:r w:rsidR="003F1506">
        <w:rPr>
          <w:rFonts w:eastAsia="Calibri"/>
        </w:rPr>
        <w:t>miseks</w:t>
      </w:r>
      <w:r w:rsidRPr="009C2310">
        <w:rPr>
          <w:rFonts w:eastAsia="Calibri"/>
        </w:rPr>
        <w:t xml:space="preserve"> on vaja Kaitseväele anda õigus julgeolekuala vahetus läheduses isikuid tuvastada, neid küsitleda ja vajadusel kinni pidada. Isikuid ei ole võimalik tuvastada ilma, et kaitseväelased väljuksid julgeolekualalt avalikku ruumi ja seal rakendaksid isiku küsitlemise ja dokumentide nõudmise meedet.  </w:t>
      </w:r>
    </w:p>
    <w:p w:rsidRPr="009C2310" w:rsidR="002036AC" w:rsidP="002036AC" w:rsidRDefault="002036AC" w14:paraId="7672D99E" w14:textId="77777777">
      <w:pPr>
        <w:rPr>
          <w:rFonts w:eastAsia="Calibri"/>
        </w:rPr>
      </w:pPr>
    </w:p>
    <w:p w:rsidRPr="009C2310" w:rsidR="00962712" w:rsidP="00933B54" w:rsidRDefault="00171C2E" w14:paraId="09F35AD3" w14:textId="6725F6FB">
      <w:pPr>
        <w:pStyle w:val="Vahedeta"/>
        <w:rPr>
          <w:rFonts w:eastAsia="Calibri"/>
        </w:rPr>
      </w:pPr>
      <w:r>
        <w:rPr>
          <w:rFonts w:eastAsia="Calibri"/>
        </w:rPr>
        <w:t xml:space="preserve">Lisaks </w:t>
      </w:r>
      <w:r w:rsidRPr="009C2310" w:rsidR="002036AC">
        <w:rPr>
          <w:rFonts w:eastAsia="Calibri"/>
        </w:rPr>
        <w:t>Kaitseväe</w:t>
      </w:r>
      <w:r>
        <w:rPr>
          <w:rFonts w:eastAsia="Calibri"/>
        </w:rPr>
        <w:t xml:space="preserve"> territooriumile on</w:t>
      </w:r>
      <w:r w:rsidRPr="009C2310" w:rsidR="002036AC">
        <w:rPr>
          <w:rFonts w:eastAsia="Calibri"/>
        </w:rPr>
        <w:t xml:space="preserve"> </w:t>
      </w:r>
      <w:r>
        <w:rPr>
          <w:rFonts w:eastAsia="Calibri"/>
        </w:rPr>
        <w:t xml:space="preserve">Kaitseväe laevad, lennuvahendid ja </w:t>
      </w:r>
      <w:r w:rsidRPr="009C2310" w:rsidR="002036AC">
        <w:rPr>
          <w:rFonts w:eastAsia="Calibri"/>
        </w:rPr>
        <w:t>sõidukid julgeolekuala KKS § 50 järgi. Seega nende vahetus läheduses saa</w:t>
      </w:r>
      <w:r w:rsidRPr="009C2310" w:rsidR="00D56886">
        <w:rPr>
          <w:rFonts w:eastAsia="Calibri"/>
        </w:rPr>
        <w:t xml:space="preserve">b </w:t>
      </w:r>
      <w:r w:rsidRPr="009C2310" w:rsidR="002036AC">
        <w:rPr>
          <w:rFonts w:eastAsia="Calibri"/>
        </w:rPr>
        <w:t xml:space="preserve">samuti kasutada eelnõuga </w:t>
      </w:r>
      <w:r w:rsidRPr="009C2310" w:rsidR="00D56886">
        <w:rPr>
          <w:rFonts w:eastAsia="Calibri"/>
        </w:rPr>
        <w:t>lisatavaid</w:t>
      </w:r>
      <w:r w:rsidRPr="009C2310" w:rsidR="002036AC">
        <w:rPr>
          <w:rFonts w:eastAsia="Calibri"/>
        </w:rPr>
        <w:t xml:space="preserve"> </w:t>
      </w:r>
      <w:r w:rsidRPr="009C2310" w:rsidR="00D56886">
        <w:rPr>
          <w:rFonts w:eastAsia="Calibri"/>
        </w:rPr>
        <w:t>eri</w:t>
      </w:r>
      <w:r w:rsidRPr="009C2310" w:rsidR="002036AC">
        <w:rPr>
          <w:rFonts w:eastAsia="Calibri"/>
        </w:rPr>
        <w:t xml:space="preserve">meetmeid. See võimaldaks näiteks peatada ja küsitleda isikuid, kes pildistavad või jälgivad Kaitseväe </w:t>
      </w:r>
      <w:r w:rsidRPr="009C2310" w:rsidR="00933B54">
        <w:rPr>
          <w:rFonts w:eastAsia="Calibri"/>
        </w:rPr>
        <w:t xml:space="preserve">sõidukite </w:t>
      </w:r>
      <w:r w:rsidRPr="009C2310" w:rsidR="002036AC">
        <w:rPr>
          <w:rFonts w:eastAsia="Calibri"/>
        </w:rPr>
        <w:t xml:space="preserve">kolonne. Antud juhul </w:t>
      </w:r>
      <w:r w:rsidRPr="009C2310" w:rsidR="00D56886">
        <w:rPr>
          <w:rFonts w:eastAsia="Calibri"/>
        </w:rPr>
        <w:t>kolonni kahtlase pildistamise korral</w:t>
      </w:r>
      <w:r w:rsidRPr="009C2310" w:rsidR="002036AC">
        <w:rPr>
          <w:rFonts w:eastAsia="Calibri"/>
        </w:rPr>
        <w:t xml:space="preserve"> oleks proportsionaalne meede vaid </w:t>
      </w:r>
      <w:r w:rsidRPr="009C2310" w:rsidR="00406571">
        <w:rPr>
          <w:rFonts w:eastAsia="Calibri"/>
        </w:rPr>
        <w:t>i</w:t>
      </w:r>
      <w:r w:rsidRPr="009C2310" w:rsidR="00C7206E">
        <w:rPr>
          <w:rFonts w:eastAsia="Calibri"/>
        </w:rPr>
        <w:t>sikut küsitleda ja dokumenti nõu</w:t>
      </w:r>
      <w:r w:rsidRPr="009C2310" w:rsidR="00406571">
        <w:rPr>
          <w:rFonts w:eastAsia="Calibri"/>
        </w:rPr>
        <w:t>da</w:t>
      </w:r>
      <w:r w:rsidRPr="009C2310" w:rsidR="002036AC">
        <w:rPr>
          <w:rFonts w:eastAsia="Calibri"/>
        </w:rPr>
        <w:t xml:space="preserve">. </w:t>
      </w:r>
      <w:r w:rsidR="004D3198">
        <w:rPr>
          <w:rFonts w:eastAsia="Calibri"/>
        </w:rPr>
        <w:t>T</w:t>
      </w:r>
      <w:r w:rsidRPr="009C2310" w:rsidR="002036AC">
        <w:rPr>
          <w:rFonts w:eastAsia="Calibri"/>
        </w:rPr>
        <w:t xml:space="preserve">oimunud </w:t>
      </w:r>
      <w:r w:rsidR="004D3198">
        <w:rPr>
          <w:rFonts w:eastAsia="Calibri"/>
        </w:rPr>
        <w:t xml:space="preserve">on </w:t>
      </w:r>
      <w:r w:rsidRPr="009C2310" w:rsidR="002036AC">
        <w:rPr>
          <w:rFonts w:eastAsia="Calibri"/>
        </w:rPr>
        <w:t xml:space="preserve">hulgaliselt juhtumeid, kus Kaitseväe </w:t>
      </w:r>
      <w:r w:rsidRPr="009C2310" w:rsidR="00933B54">
        <w:rPr>
          <w:rFonts w:eastAsia="Calibri"/>
        </w:rPr>
        <w:t xml:space="preserve">sõidukite </w:t>
      </w:r>
      <w:r w:rsidRPr="009C2310" w:rsidR="002036AC">
        <w:rPr>
          <w:rFonts w:eastAsia="Calibri"/>
        </w:rPr>
        <w:t xml:space="preserve">kolonne on jälginud või jälitanud sõidukid teadmata põhjustel. Kuna praegu ei saa </w:t>
      </w:r>
      <w:r w:rsidR="00971D02">
        <w:rPr>
          <w:rFonts w:eastAsia="Calibri"/>
        </w:rPr>
        <w:t xml:space="preserve">Kaitsevägi </w:t>
      </w:r>
      <w:r w:rsidRPr="009C2310" w:rsidR="002036AC">
        <w:rPr>
          <w:rFonts w:eastAsia="Calibri"/>
        </w:rPr>
        <w:t xml:space="preserve">rakendada meetmeid julgeolekuala kaitseks julgeolekuala vahetus läheduses, siis on sellises olukorras tavaliselt kutsutud politsei, kuna </w:t>
      </w:r>
      <w:r w:rsidR="00465BB0">
        <w:rPr>
          <w:rFonts w:eastAsia="Calibri"/>
        </w:rPr>
        <w:t xml:space="preserve">aga </w:t>
      </w:r>
      <w:r w:rsidRPr="009C2310" w:rsidR="002036AC">
        <w:rPr>
          <w:rFonts w:eastAsia="Calibri"/>
        </w:rPr>
        <w:t xml:space="preserve">kolonn </w:t>
      </w:r>
      <w:r w:rsidRPr="009C2310" w:rsidR="000B58D0">
        <w:rPr>
          <w:rFonts w:eastAsia="Calibri"/>
        </w:rPr>
        <w:t xml:space="preserve">ja pildistaja </w:t>
      </w:r>
      <w:r w:rsidRPr="009C2310" w:rsidR="002036AC">
        <w:rPr>
          <w:rFonts w:eastAsia="Calibri"/>
        </w:rPr>
        <w:t>liigu</w:t>
      </w:r>
      <w:r w:rsidRPr="009C2310" w:rsidR="000B58D0">
        <w:rPr>
          <w:rFonts w:eastAsia="Calibri"/>
        </w:rPr>
        <w:t>vad</w:t>
      </w:r>
      <w:r w:rsidRPr="009C2310" w:rsidR="002036AC">
        <w:rPr>
          <w:rFonts w:eastAsia="Calibri"/>
        </w:rPr>
        <w:t xml:space="preserve"> samal ajal </w:t>
      </w:r>
      <w:r w:rsidRPr="009C2310" w:rsidR="000B58D0">
        <w:rPr>
          <w:rFonts w:eastAsia="Calibri"/>
        </w:rPr>
        <w:t xml:space="preserve">sõidukitega </w:t>
      </w:r>
      <w:r w:rsidRPr="009C2310" w:rsidR="002036AC">
        <w:rPr>
          <w:rFonts w:eastAsia="Calibri"/>
        </w:rPr>
        <w:t xml:space="preserve">edasi, on politseil keeruline </w:t>
      </w:r>
      <w:r w:rsidR="00465BB0">
        <w:rPr>
          <w:rFonts w:eastAsia="Calibri"/>
        </w:rPr>
        <w:t>efektiivselt</w:t>
      </w:r>
      <w:r w:rsidRPr="009C2310" w:rsidR="002036AC">
        <w:rPr>
          <w:rFonts w:eastAsia="Calibri"/>
        </w:rPr>
        <w:t xml:space="preserve"> reageerida. </w:t>
      </w:r>
      <w:r w:rsidRPr="009C2310" w:rsidR="00C7206E">
        <w:rPr>
          <w:rFonts w:eastAsia="Calibri"/>
        </w:rPr>
        <w:t>Seetõttu luuakse eelnõuga Kaitseväele õigus</w:t>
      </w:r>
      <w:r w:rsidRPr="009C2310" w:rsidR="00933B54">
        <w:rPr>
          <w:rFonts w:eastAsia="Calibri"/>
        </w:rPr>
        <w:t xml:space="preserve"> </w:t>
      </w:r>
      <w:r w:rsidRPr="009C2310" w:rsidR="00D512E2">
        <w:rPr>
          <w:rFonts w:eastAsia="Calibri"/>
        </w:rPr>
        <w:t xml:space="preserve">ohu ennetamiseks, väljaselgitamiseks või tõrjumiseks </w:t>
      </w:r>
      <w:r w:rsidRPr="009C2310" w:rsidR="00C7206E">
        <w:rPr>
          <w:rFonts w:eastAsia="Calibri"/>
        </w:rPr>
        <w:t xml:space="preserve">sõiduk peatada, isikut küsitleda ja nõuda dokumenti. </w:t>
      </w:r>
      <w:r w:rsidRPr="009C2310" w:rsidR="002036AC">
        <w:rPr>
          <w:rFonts w:eastAsia="Calibri"/>
        </w:rPr>
        <w:t>Kaitsevägi hindab olukorda iga kord eraldi ja vastavalt proportsionaalsuse ja õiguspärasuse printsiibile astub n</w:t>
      </w:r>
      <w:r w:rsidRPr="009C2310" w:rsidR="00933B54">
        <w:rPr>
          <w:rFonts w:eastAsia="Calibri"/>
        </w:rPr>
        <w:t>äi</w:t>
      </w:r>
      <w:r w:rsidRPr="009C2310" w:rsidR="002036AC">
        <w:rPr>
          <w:rFonts w:eastAsia="Calibri"/>
        </w:rPr>
        <w:t>t</w:t>
      </w:r>
      <w:r w:rsidRPr="009C2310" w:rsidR="00933B54">
        <w:rPr>
          <w:rFonts w:eastAsia="Calibri"/>
        </w:rPr>
        <w:t>eks</w:t>
      </w:r>
      <w:r w:rsidRPr="009C2310" w:rsidR="002036AC">
        <w:rPr>
          <w:rFonts w:eastAsia="Calibri"/>
        </w:rPr>
        <w:t xml:space="preserve"> </w:t>
      </w:r>
      <w:r w:rsidRPr="009C2310" w:rsidR="00933B54">
        <w:rPr>
          <w:rFonts w:eastAsia="Calibri"/>
        </w:rPr>
        <w:t xml:space="preserve">sõidukite </w:t>
      </w:r>
      <w:r w:rsidRPr="009C2310" w:rsidR="002036AC">
        <w:rPr>
          <w:rFonts w:eastAsia="Calibri"/>
        </w:rPr>
        <w:t>kolonni pildistanud isikutega vajaduse</w:t>
      </w:r>
      <w:r w:rsidR="00DA0E81">
        <w:rPr>
          <w:rFonts w:eastAsia="Calibri"/>
        </w:rPr>
        <w:t xml:space="preserve"> korra</w:t>
      </w:r>
      <w:r w:rsidRPr="009C2310" w:rsidR="002036AC">
        <w:rPr>
          <w:rFonts w:eastAsia="Calibri"/>
        </w:rPr>
        <w:t xml:space="preserve">l kontakti. Kõiki kaitseväelaste vastu huvi tundvaid isikuid ei peatata ega küsitleta, sest </w:t>
      </w:r>
      <w:r w:rsidR="00465BB0">
        <w:rPr>
          <w:rFonts w:eastAsia="Calibri"/>
        </w:rPr>
        <w:t xml:space="preserve">heauskne </w:t>
      </w:r>
      <w:r w:rsidRPr="009C2310" w:rsidR="002036AC">
        <w:rPr>
          <w:rFonts w:eastAsia="Calibri"/>
        </w:rPr>
        <w:t>huvi Kaitseväe tegemiste vastu avalikus ruumis on eeldatav</w:t>
      </w:r>
      <w:r w:rsidRPr="009C2310" w:rsidR="00D512E2">
        <w:rPr>
          <w:rFonts w:eastAsia="Calibri"/>
        </w:rPr>
        <w:t xml:space="preserve"> ja </w:t>
      </w:r>
      <w:r w:rsidRPr="009C2310" w:rsidR="000B58D0">
        <w:rPr>
          <w:rFonts w:eastAsia="Calibri"/>
        </w:rPr>
        <w:t xml:space="preserve">iga kord </w:t>
      </w:r>
      <w:r w:rsidRPr="009C2310" w:rsidR="00D512E2">
        <w:rPr>
          <w:rFonts w:eastAsia="Calibri"/>
        </w:rPr>
        <w:t>ei ole tuvastatud ohtu, millele reageerida</w:t>
      </w:r>
      <w:r w:rsidRPr="009C2310" w:rsidR="002036AC">
        <w:rPr>
          <w:rFonts w:eastAsia="Calibri"/>
        </w:rPr>
        <w:t xml:space="preserve">. Kui aga näiteks </w:t>
      </w:r>
      <w:r w:rsidR="00DA0E81">
        <w:rPr>
          <w:rFonts w:eastAsia="Calibri"/>
        </w:rPr>
        <w:t xml:space="preserve">eraisik </w:t>
      </w:r>
      <w:r w:rsidRPr="009C2310" w:rsidR="002036AC">
        <w:rPr>
          <w:rFonts w:eastAsia="Calibri"/>
        </w:rPr>
        <w:t>sõidab kolonni ette</w:t>
      </w:r>
      <w:r w:rsidRPr="009C2310" w:rsidR="009C22EE">
        <w:rPr>
          <w:rFonts w:eastAsia="Calibri"/>
        </w:rPr>
        <w:t xml:space="preserve"> või vahele </w:t>
      </w:r>
      <w:r w:rsidR="00465BB0">
        <w:rPr>
          <w:rFonts w:eastAsia="Calibri"/>
        </w:rPr>
        <w:t>vaatamata</w:t>
      </w:r>
      <w:r w:rsidRPr="009C2310" w:rsidR="009C22EE">
        <w:rPr>
          <w:rFonts w:eastAsia="Calibri"/>
        </w:rPr>
        <w:t xml:space="preserve"> sõjaväepolitsei keelavate</w:t>
      </w:r>
      <w:r w:rsidR="00DA0E81">
        <w:rPr>
          <w:rFonts w:eastAsia="Calibri"/>
        </w:rPr>
        <w:t>le</w:t>
      </w:r>
      <w:r w:rsidRPr="009C2310" w:rsidR="009C22EE">
        <w:rPr>
          <w:rFonts w:eastAsia="Calibri"/>
        </w:rPr>
        <w:t xml:space="preserve"> märguannete</w:t>
      </w:r>
      <w:r w:rsidR="00DA0E81">
        <w:rPr>
          <w:rFonts w:eastAsia="Calibri"/>
        </w:rPr>
        <w:t>le</w:t>
      </w:r>
      <w:r w:rsidRPr="009C2310" w:rsidR="002036AC">
        <w:rPr>
          <w:rFonts w:eastAsia="Calibri"/>
        </w:rPr>
        <w:t>, aeglustab</w:t>
      </w:r>
      <w:r w:rsidRPr="009C2310" w:rsidR="00933B54">
        <w:rPr>
          <w:rFonts w:eastAsia="Calibri"/>
        </w:rPr>
        <w:t xml:space="preserve"> või</w:t>
      </w:r>
      <w:r w:rsidRPr="009C2310" w:rsidR="002036AC">
        <w:rPr>
          <w:rFonts w:eastAsia="Calibri"/>
        </w:rPr>
        <w:t xml:space="preserve"> takistab kolonni ning seejärel pildistab ning kordab tegevust mitu korda, on Kaitseväel vaja isikult küsida selgitusi </w:t>
      </w:r>
      <w:r w:rsidR="00465BB0">
        <w:rPr>
          <w:rFonts w:eastAsia="Calibri"/>
        </w:rPr>
        <w:t>tema</w:t>
      </w:r>
      <w:r w:rsidRPr="009C2310" w:rsidR="002036AC">
        <w:rPr>
          <w:rFonts w:eastAsia="Calibri"/>
        </w:rPr>
        <w:t xml:space="preserve"> tegevusele.</w:t>
      </w:r>
    </w:p>
    <w:p w:rsidRPr="009C2310" w:rsidR="00962712" w:rsidP="00933B54" w:rsidRDefault="00962712" w14:paraId="0241BA19" w14:textId="77777777">
      <w:pPr>
        <w:pStyle w:val="Vahedeta"/>
        <w:rPr>
          <w:rFonts w:eastAsia="Calibri"/>
        </w:rPr>
      </w:pPr>
    </w:p>
    <w:p w:rsidR="003A4B26" w:rsidP="00933B54" w:rsidRDefault="003A4B26" w14:paraId="617026C8" w14:textId="3680ED13">
      <w:pPr>
        <w:pStyle w:val="Vahedeta"/>
        <w:rPr>
          <w:rFonts w:eastAsia="Calibri"/>
        </w:rPr>
      </w:pPr>
      <w:r w:rsidRPr="009C2310">
        <w:rPr>
          <w:rFonts w:eastAsia="Calibri"/>
        </w:rPr>
        <w:t>Eelnõuga lisatakse KKS-i § 54</w:t>
      </w:r>
      <w:r w:rsidRPr="009C2310">
        <w:rPr>
          <w:rFonts w:eastAsia="Calibri"/>
          <w:vertAlign w:val="superscript"/>
        </w:rPr>
        <w:t>11</w:t>
      </w:r>
      <w:r w:rsidRPr="009C2310">
        <w:rPr>
          <w:rFonts w:eastAsia="Calibri"/>
        </w:rPr>
        <w:t>, millega võimaldatakse Kaitseväel julgeolekualal või selle vahetus läheduses toimuva jälgimiseks kasutada pilti edastavat või salvestavat jälgimisseadmestikku</w:t>
      </w:r>
      <w:r w:rsidR="00F17386">
        <w:rPr>
          <w:rFonts w:eastAsia="Calibri"/>
        </w:rPr>
        <w:t>,</w:t>
      </w:r>
      <w:r w:rsidRPr="009C2310">
        <w:rPr>
          <w:rFonts w:eastAsia="Calibri"/>
        </w:rPr>
        <w:t xml:space="preserve"> aga vaid siis</w:t>
      </w:r>
      <w:r w:rsidR="00F17386">
        <w:rPr>
          <w:rFonts w:eastAsia="Calibri"/>
        </w:rPr>
        <w:t>,</w:t>
      </w:r>
      <w:r w:rsidRPr="009C2310">
        <w:rPr>
          <w:rFonts w:eastAsia="Calibri"/>
        </w:rPr>
        <w:t xml:space="preserve"> kui see on vajalik julgeolekuala ähvardava ohu ennetamiseks, väljaselgitamiseks või tõrjumiseks. </w:t>
      </w:r>
      <w:r w:rsidRPr="009C2310" w:rsidR="002C558B">
        <w:rPr>
          <w:rFonts w:eastAsia="Calibri"/>
        </w:rPr>
        <w:t>Kehtivas KKS-</w:t>
      </w:r>
      <w:proofErr w:type="spellStart"/>
      <w:r w:rsidRPr="009C2310" w:rsidR="002C558B">
        <w:rPr>
          <w:rFonts w:eastAsia="Calibri"/>
        </w:rPr>
        <w:t>is</w:t>
      </w:r>
      <w:proofErr w:type="spellEnd"/>
      <w:r w:rsidRPr="009C2310" w:rsidR="002C558B">
        <w:rPr>
          <w:rFonts w:eastAsia="Calibri"/>
        </w:rPr>
        <w:t xml:space="preserve"> on </w:t>
      </w:r>
      <w:r w:rsidR="00F17386">
        <w:rPr>
          <w:rFonts w:eastAsia="Calibri"/>
        </w:rPr>
        <w:t xml:space="preserve">selline õigus </w:t>
      </w:r>
      <w:r w:rsidRPr="009C2310" w:rsidR="002C558B">
        <w:rPr>
          <w:rFonts w:eastAsia="Calibri"/>
        </w:rPr>
        <w:t xml:space="preserve">antud vaid julgeolekualal. </w:t>
      </w:r>
      <w:r w:rsidRPr="009C2310">
        <w:rPr>
          <w:rFonts w:eastAsia="Calibri"/>
        </w:rPr>
        <w:t>Julgeolekuala vahetut lähedust tuleb jälgida selleks, et ennetada julgeolekuala puutumatuse kahjustamist. Kui Kaitsevägi ei suuda tuvastada näiteks julgeolekuala välispiiril oleva piirdeaia läbimise ettevalmistamist ja reageerib alles siis</w:t>
      </w:r>
      <w:r w:rsidR="00F17386">
        <w:rPr>
          <w:rFonts w:eastAsia="Calibri"/>
        </w:rPr>
        <w:t>,</w:t>
      </w:r>
      <w:r w:rsidRPr="009C2310">
        <w:rPr>
          <w:rFonts w:eastAsia="Calibri"/>
        </w:rPr>
        <w:t xml:space="preserve"> kui piirdeaed on puruks lõigatud, siis ei ole julgeolekuala puutumatus tagatud ja oht riigi julgeolekule on realiseerunud. Kaitsevägi peab reageerima julgeolekuala kaitseks juba ohu ennetamise faasis ja see eeldab </w:t>
      </w:r>
      <w:r w:rsidR="00DC2B5C">
        <w:rPr>
          <w:rFonts w:eastAsia="Calibri"/>
        </w:rPr>
        <w:t xml:space="preserve">vastavate </w:t>
      </w:r>
      <w:r w:rsidRPr="009C2310">
        <w:rPr>
          <w:rFonts w:eastAsia="Calibri"/>
        </w:rPr>
        <w:t xml:space="preserve">seadmete kasutamist ning ka julgeolekuala vahetu läheduse jälgimist. </w:t>
      </w:r>
    </w:p>
    <w:p w:rsidRPr="009C2310" w:rsidR="0073616B" w:rsidP="00933B54" w:rsidRDefault="0073616B" w14:paraId="2B6461A4" w14:textId="77777777">
      <w:pPr>
        <w:pStyle w:val="Vahedeta"/>
        <w:rPr>
          <w:rFonts w:eastAsia="Calibri"/>
        </w:rPr>
      </w:pPr>
    </w:p>
    <w:p w:rsidR="003A4B26" w:rsidP="00CB5DED" w:rsidRDefault="00837CDD" w14:paraId="3D949F69" w14:textId="2AEC3FE9">
      <w:pPr>
        <w:pStyle w:val="Vahedeta"/>
        <w:rPr>
          <w:rFonts w:eastAsia="Calibri"/>
        </w:rPr>
      </w:pPr>
      <w:r w:rsidRPr="009C2310">
        <w:rPr>
          <w:rFonts w:eastAsia="Calibri"/>
        </w:rPr>
        <w:t>Tuleb märkida</w:t>
      </w:r>
      <w:r w:rsidR="003A0C28">
        <w:rPr>
          <w:rFonts w:eastAsia="Calibri"/>
        </w:rPr>
        <w:t>,</w:t>
      </w:r>
      <w:r w:rsidRPr="009C2310">
        <w:rPr>
          <w:rFonts w:eastAsia="Calibri"/>
        </w:rPr>
        <w:t xml:space="preserve"> et julgeolekuala </w:t>
      </w:r>
      <w:r w:rsidRPr="009C2310" w:rsidR="00CB5DED">
        <w:rPr>
          <w:rFonts w:eastAsia="Calibri"/>
        </w:rPr>
        <w:t xml:space="preserve">kaitse </w:t>
      </w:r>
      <w:r w:rsidRPr="009C2310">
        <w:rPr>
          <w:rFonts w:eastAsia="Calibri"/>
        </w:rPr>
        <w:t>korral on ohu ennetamine ja tõrjumine preventiivse iseloomuga tegevus</w:t>
      </w:r>
      <w:r w:rsidRPr="009C2310" w:rsidR="00BB55C3">
        <w:rPr>
          <w:rFonts w:eastAsia="Calibri"/>
        </w:rPr>
        <w:t xml:space="preserve"> ja ei teostata julgeolekuala lähistel liikuvate inimeste lausalist põhjuseta jälgimist</w:t>
      </w:r>
      <w:r w:rsidRPr="009C2310">
        <w:rPr>
          <w:rFonts w:eastAsia="Calibri"/>
        </w:rPr>
        <w:t xml:space="preserve">. </w:t>
      </w:r>
      <w:r w:rsidRPr="009C2310" w:rsidR="00BB55C3">
        <w:rPr>
          <w:rFonts w:eastAsia="Calibri"/>
        </w:rPr>
        <w:t xml:space="preserve">Ohu hindamisel lähtutakse isiku tegevusest igal konkreetsel juhtumil ja kui isik oma tegevusega ei anna </w:t>
      </w:r>
      <w:r w:rsidRPr="009C2310" w:rsidR="00BB55C3">
        <w:rPr>
          <w:rFonts w:eastAsia="Calibri"/>
        </w:rPr>
        <w:lastRenderedPageBreak/>
        <w:t xml:space="preserve">indikatsiooni, et ta võib olla ohuks julgeolekualale, siis jälgimist ega muid erimeetmeid ei rakendata. </w:t>
      </w:r>
      <w:r w:rsidRPr="009C2310">
        <w:rPr>
          <w:rFonts w:eastAsia="Calibri"/>
        </w:rPr>
        <w:t>Ohutõrje eesmärgiks on</w:t>
      </w:r>
      <w:r w:rsidRPr="009C2310" w:rsidR="00CB5DED">
        <w:rPr>
          <w:rFonts w:eastAsia="Calibri"/>
        </w:rPr>
        <w:t xml:space="preserve"> </w:t>
      </w:r>
      <w:r w:rsidRPr="009C2310">
        <w:rPr>
          <w:rFonts w:eastAsia="Calibri"/>
        </w:rPr>
        <w:t xml:space="preserve">õigushüvesid ähvardavate ohtude tõrjumine, </w:t>
      </w:r>
      <w:r w:rsidRPr="009C2310" w:rsidR="00CB5DED">
        <w:rPr>
          <w:rFonts w:eastAsia="Calibri"/>
        </w:rPr>
        <w:t xml:space="preserve">julgeolekualale </w:t>
      </w:r>
      <w:r w:rsidRPr="009C2310">
        <w:rPr>
          <w:rFonts w:eastAsia="Calibri"/>
        </w:rPr>
        <w:t>kahju ärahoidmine ja kõrvaldamine. Tegemist on</w:t>
      </w:r>
      <w:r w:rsidRPr="009C2310" w:rsidR="00CB5DED">
        <w:rPr>
          <w:rFonts w:eastAsia="Calibri"/>
        </w:rPr>
        <w:t xml:space="preserve"> </w:t>
      </w:r>
      <w:r w:rsidRPr="009C2310">
        <w:rPr>
          <w:rFonts w:eastAsia="Calibri"/>
        </w:rPr>
        <w:t>eelkõige prognoosil põhineva, võimalikult efektiivse</w:t>
      </w:r>
      <w:r w:rsidRPr="009C2310" w:rsidR="00BB55C3">
        <w:rPr>
          <w:rFonts w:eastAsia="Calibri"/>
        </w:rPr>
        <w:t>, vähemriivava</w:t>
      </w:r>
      <w:r w:rsidRPr="009C2310">
        <w:rPr>
          <w:rFonts w:eastAsia="Calibri"/>
        </w:rPr>
        <w:t xml:space="preserve"> ja paindliku reaktsiooniga kahju</w:t>
      </w:r>
      <w:r w:rsidRPr="009C2310" w:rsidR="00CB5DED">
        <w:rPr>
          <w:rFonts w:eastAsia="Calibri"/>
        </w:rPr>
        <w:t xml:space="preserve"> </w:t>
      </w:r>
      <w:r w:rsidRPr="009C2310">
        <w:rPr>
          <w:rFonts w:eastAsia="Calibri"/>
        </w:rPr>
        <w:t>tõenäosusele</w:t>
      </w:r>
      <w:r w:rsidRPr="009C2310" w:rsidR="00CB5DED">
        <w:rPr>
          <w:rFonts w:eastAsia="Calibri"/>
        </w:rPr>
        <w:t>.</w:t>
      </w:r>
      <w:r w:rsidRPr="009C2310" w:rsidR="00CB5DED">
        <w:rPr>
          <w:rStyle w:val="Allmrkuseviide"/>
          <w:rFonts w:eastAsia="Calibri"/>
        </w:rPr>
        <w:footnoteReference w:id="36"/>
      </w:r>
      <w:r w:rsidRPr="009C2310" w:rsidR="00CB5DED">
        <w:rPr>
          <w:rFonts w:eastAsia="Calibri"/>
        </w:rPr>
        <w:t xml:space="preserve"> Riigi sisemise rahu kaitse ei tähenda riigi jaoks üksnes reaktiivsust, vaid riik on kohustatud olema ka proaktiivne – üks viis proaktiivseks käitumiseks on õigushüvesid ähvardava ohu ennetamine ja seda ka julgeolekuala kaitsel.</w:t>
      </w:r>
      <w:r w:rsidRPr="009C2310" w:rsidR="008D368E">
        <w:rPr>
          <w:rStyle w:val="Allmrkuseviide"/>
          <w:rFonts w:eastAsia="Calibri"/>
        </w:rPr>
        <w:footnoteReference w:id="37"/>
      </w:r>
      <w:r w:rsidRPr="009C2310" w:rsidR="00CB5DED">
        <w:rPr>
          <w:rFonts w:eastAsia="Calibri"/>
        </w:rPr>
        <w:t xml:space="preserve"> Ohu ennetamine on muu hulgas teabe kogumine, vahetamine ja analüüs, toimingute kavandamine ja elluviimine ning riikliku järelevalve meetmete kohaldamine tulevikus ähvardada võivate ohtude tõrjumiseks</w:t>
      </w:r>
      <w:r w:rsidRPr="009C2310" w:rsidR="00BB55C3">
        <w:rPr>
          <w:rFonts w:eastAsia="Calibri"/>
        </w:rPr>
        <w:t xml:space="preserve"> lähtudes igal sammul siiski põhjendatuse ja proportsionaalsuse põhimõtetest</w:t>
      </w:r>
      <w:r w:rsidRPr="009C2310" w:rsidR="00CB5DED">
        <w:rPr>
          <w:rFonts w:eastAsia="Calibri"/>
        </w:rPr>
        <w:t>.</w:t>
      </w:r>
    </w:p>
    <w:p w:rsidR="004740D5" w:rsidP="00CB5DED" w:rsidRDefault="004740D5" w14:paraId="408206D0" w14:textId="6EDE4FB5">
      <w:pPr>
        <w:pStyle w:val="Vahedeta"/>
        <w:rPr>
          <w:rFonts w:eastAsia="Calibri"/>
        </w:rPr>
      </w:pPr>
    </w:p>
    <w:p w:rsidRPr="00F7082B" w:rsidR="004740D5" w:rsidP="00373BFE" w:rsidRDefault="004740D5" w14:paraId="207DFA3C" w14:textId="0DC16F6F">
      <w:pPr>
        <w:pStyle w:val="Pealkiri2"/>
        <w:numPr>
          <w:ilvl w:val="0"/>
          <w:numId w:val="0"/>
        </w:numPr>
        <w:rPr>
          <w:rFonts w:eastAsia="Calibri"/>
          <w:b w:val="0"/>
        </w:rPr>
      </w:pPr>
      <w:r w:rsidRPr="0059789F">
        <w:rPr>
          <w:rFonts w:eastAsia="Calibri"/>
        </w:rPr>
        <w:t>§ 2. Elektroonilise side seaduse muutmine</w:t>
      </w:r>
    </w:p>
    <w:p w:rsidR="004740D5" w:rsidP="00CB5DED" w:rsidRDefault="004740D5" w14:paraId="50DCB46A" w14:textId="00DB62A9">
      <w:pPr>
        <w:pStyle w:val="Vahedeta"/>
        <w:rPr>
          <w:rFonts w:eastAsia="Calibri"/>
          <w:b/>
        </w:rPr>
      </w:pPr>
    </w:p>
    <w:p w:rsidR="008F767A" w:rsidP="00CB5DED" w:rsidRDefault="00E648A6" w14:paraId="7082D74E" w14:textId="0B13CF57">
      <w:pPr>
        <w:pStyle w:val="Vahedeta"/>
        <w:rPr>
          <w:rFonts w:eastAsia="Calibri"/>
        </w:rPr>
      </w:pPr>
      <w:r>
        <w:rPr>
          <w:rFonts w:eastAsia="Calibri"/>
        </w:rPr>
        <w:t>Elektroonilise side seaduses muudetakse § 115 lõike 1 punkti 1, mis reguleerib Kaitseväe poolt raadioside</w:t>
      </w:r>
      <w:r w:rsidRPr="00E648A6">
        <w:rPr>
          <w:rFonts w:eastAsia="Calibri"/>
        </w:rPr>
        <w:t xml:space="preserve"> </w:t>
      </w:r>
      <w:r>
        <w:rPr>
          <w:rFonts w:eastAsia="Calibri"/>
        </w:rPr>
        <w:t>piiramist</w:t>
      </w:r>
      <w:r w:rsidRPr="00E648A6">
        <w:rPr>
          <w:rFonts w:eastAsia="Calibri"/>
        </w:rPr>
        <w:t xml:space="preserve"> riigi julgeoleku tagamiseks</w:t>
      </w:r>
      <w:r>
        <w:rPr>
          <w:rFonts w:eastAsia="Calibri"/>
        </w:rPr>
        <w:t xml:space="preserve">. </w:t>
      </w:r>
      <w:r w:rsidR="002E0AFA">
        <w:rPr>
          <w:rFonts w:eastAsia="Calibri"/>
        </w:rPr>
        <w:t xml:space="preserve">Kehtiva õiguse kohaselt on Kaitseväel õigus piirata raadiosidet riigi julgeoleku tagamiseks </w:t>
      </w:r>
      <w:r w:rsidRPr="002E0AFA" w:rsidR="002E0AFA">
        <w:rPr>
          <w:rFonts w:eastAsia="Calibri"/>
        </w:rPr>
        <w:t>riigikaitselist tähtsust omava tähistatud objekti territooriumil</w:t>
      </w:r>
      <w:r w:rsidR="002E0AFA">
        <w:rPr>
          <w:rFonts w:eastAsia="Calibri"/>
        </w:rPr>
        <w:t xml:space="preserve">. </w:t>
      </w:r>
      <w:r w:rsidR="008F767A">
        <w:rPr>
          <w:rFonts w:eastAsia="Calibri"/>
        </w:rPr>
        <w:t xml:space="preserve">Eelnõukohase muudatusega jäetakse sättest välja tingimus, et see territoorium või objekt peab olema tähistatud. Muudatus on vajalik, et tagada julgeoleku kaalutlustel territooriumi ja objekti kaitse ka juhul, kui tuleb varjata selle objekti või territooriumi seost Kaitseväega. Näiteks ei ole sellist tingimust seatud avaliku korra tagamisel, vt ESS § 115 lg 1 p 4, mistõttu riigikaitse eesmärgil ja julgeoleku tagamiseks oleks muutunud julgeolekuolukorras tingimuse säilitamine ülemäärane. </w:t>
      </w:r>
    </w:p>
    <w:p w:rsidR="008F767A" w:rsidP="00CB5DED" w:rsidRDefault="008F767A" w14:paraId="13D49851" w14:textId="77777777">
      <w:pPr>
        <w:pStyle w:val="Vahedeta"/>
        <w:rPr>
          <w:rFonts w:eastAsia="Calibri"/>
        </w:rPr>
      </w:pPr>
    </w:p>
    <w:p w:rsidR="004740D5" w:rsidP="00CB5DED" w:rsidRDefault="002E0AFA" w14:paraId="7B649CAC" w14:textId="1206037E">
      <w:pPr>
        <w:pStyle w:val="Vahedeta"/>
        <w:rPr>
          <w:rFonts w:eastAsia="Calibri"/>
        </w:rPr>
      </w:pPr>
      <w:r w:rsidRPr="002E0AFA">
        <w:rPr>
          <w:rFonts w:eastAsia="Calibri"/>
        </w:rPr>
        <w:t>Julgeolekuala tähistamine on kehtestatud kaitseministri 12.</w:t>
      </w:r>
      <w:r w:rsidR="006F01C5">
        <w:rPr>
          <w:rFonts w:eastAsia="Calibri"/>
        </w:rPr>
        <w:t xml:space="preserve"> augusti </w:t>
      </w:r>
      <w:r w:rsidRPr="002E0AFA">
        <w:rPr>
          <w:rFonts w:eastAsia="Calibri"/>
        </w:rPr>
        <w:t>2019</w:t>
      </w:r>
      <w:r w:rsidR="006F01C5">
        <w:rPr>
          <w:rFonts w:eastAsia="Calibri"/>
        </w:rPr>
        <w:t>. a</w:t>
      </w:r>
      <w:r w:rsidRPr="002E0AFA">
        <w:rPr>
          <w:rFonts w:eastAsia="Calibri"/>
        </w:rPr>
        <w:t xml:space="preserve"> määruses „Kaitseväe julgeolekuala tähistamise kord“. Korras on sätestatud, et Kaitseväe objektid on üldjuhul selgelt tähistatud, kuid sellest on lubatud ka erandeid. Näiteks korra § 3 lõikes 5 on ette nähtud võimalus Kaitseväe territoorium tähistada erineva tähisega, kui on vaja varjata territooriumi seost Kaitseväega või selle valvamise viisi. Sellisel juhul peab tähisest nähtuma, et territooriumile sisenemine on keelatud, ning tähisel peavad olema esitatud kontaktandmed territooriumi valdajaga ühenduse võtmiseks. Samuti võib korra § 10 lõike 4 alusel jätta Kaitseväe sõiduki tähistamata, kui on vaja varjata sõiduki seost Kaitseväega.</w:t>
      </w:r>
    </w:p>
    <w:p w:rsidR="002E0AFA" w:rsidP="00CB5DED" w:rsidRDefault="002E0AFA" w14:paraId="4548C88E" w14:textId="6C31521D">
      <w:pPr>
        <w:pStyle w:val="Vahedeta"/>
        <w:rPr>
          <w:rFonts w:eastAsia="Calibri"/>
        </w:rPr>
      </w:pPr>
    </w:p>
    <w:p w:rsidRPr="009C2310" w:rsidR="007D5D81" w:rsidP="00CB5DED" w:rsidRDefault="007D5D81" w14:paraId="3B282549" w14:textId="39642F33">
      <w:pPr>
        <w:pStyle w:val="Vahedeta"/>
        <w:rPr>
          <w:rFonts w:eastAsia="Calibri"/>
        </w:rPr>
      </w:pPr>
      <w:r>
        <w:rPr>
          <w:rFonts w:eastAsia="Calibri"/>
        </w:rPr>
        <w:t xml:space="preserve">Kaitsevägi piirab raadiosidet võimalikult proportsionaalselt, tagades et raadioside on häiritud minimaalselt, et </w:t>
      </w:r>
      <w:proofErr w:type="spellStart"/>
      <w:r>
        <w:rPr>
          <w:rFonts w:eastAsia="Calibri"/>
        </w:rPr>
        <w:t>riigikaitselise</w:t>
      </w:r>
      <w:proofErr w:type="spellEnd"/>
      <w:r>
        <w:rPr>
          <w:rFonts w:eastAsia="Calibri"/>
        </w:rPr>
        <w:t xml:space="preserve"> objekti julgeolekut tagada. Kaitsevägi jälgib, et mõjud ei ulatuks ülemääraselt avalikku ruumi, kus need võivad põhjustada ebasoovitavaid tagajärgi. Samuti võivad </w:t>
      </w:r>
      <w:proofErr w:type="spellStart"/>
      <w:r>
        <w:rPr>
          <w:rFonts w:eastAsia="Calibri"/>
        </w:rPr>
        <w:t>lähedalviibivad</w:t>
      </w:r>
      <w:proofErr w:type="spellEnd"/>
      <w:r>
        <w:rPr>
          <w:rFonts w:eastAsia="Calibri"/>
        </w:rPr>
        <w:t xml:space="preserve"> isikud seda märgata ning seega kompromiteerida asukoha seost Kaitseväga. Raadiosidet piiravad vahendid seadistab Kaitsevägi selliselt, et need avaldaksid mõju näiteks vaid riigikaitseobjekti ohustavatele </w:t>
      </w:r>
      <w:proofErr w:type="spellStart"/>
      <w:r>
        <w:rPr>
          <w:rFonts w:eastAsia="Calibri"/>
        </w:rPr>
        <w:t>droonidele</w:t>
      </w:r>
      <w:proofErr w:type="spellEnd"/>
      <w:r>
        <w:rPr>
          <w:rFonts w:eastAsia="Calibri"/>
        </w:rPr>
        <w:t xml:space="preserve"> ning ei häiriks sagedusi, mida droonid reeglina ei kasuta. </w:t>
      </w:r>
    </w:p>
    <w:p w:rsidRPr="009C2310" w:rsidR="002036AC" w:rsidP="00933B54" w:rsidRDefault="002036AC" w14:paraId="4AA56210" w14:textId="77777777">
      <w:pPr>
        <w:pStyle w:val="Vahedeta"/>
      </w:pPr>
    </w:p>
    <w:p w:rsidRPr="009C2310" w:rsidR="003D75F8" w:rsidP="00011235" w:rsidRDefault="003D75F8" w14:paraId="5896FA3D" w14:textId="6C9461B3">
      <w:pPr>
        <w:pStyle w:val="Pealkiri2"/>
        <w:numPr>
          <w:ilvl w:val="0"/>
          <w:numId w:val="0"/>
        </w:numPr>
      </w:pPr>
      <w:r w:rsidRPr="009C2310">
        <w:t>§ </w:t>
      </w:r>
      <w:r w:rsidRPr="009C2310" w:rsidR="1DADF269">
        <w:t>3</w:t>
      </w:r>
      <w:r w:rsidRPr="009C2310">
        <w:t>. Kaitseliidu seaduse muutmine</w:t>
      </w:r>
    </w:p>
    <w:p w:rsidRPr="009C2310" w:rsidR="003D75F8" w:rsidP="00801E61" w:rsidRDefault="003D75F8" w14:paraId="29410DBD" w14:textId="15F54F04">
      <w:pPr>
        <w:pStyle w:val="Vahedeta"/>
      </w:pPr>
    </w:p>
    <w:p w:rsidR="003D75F8" w:rsidP="00801E61" w:rsidRDefault="00C76777" w14:paraId="7EE501E0" w14:textId="7754B614">
      <w:pPr>
        <w:pStyle w:val="Vahedeta"/>
      </w:pPr>
      <w:r w:rsidRPr="004268BA">
        <w:rPr>
          <w:b/>
        </w:rPr>
        <w:t xml:space="preserve">Eelnõu § </w:t>
      </w:r>
      <w:r w:rsidRPr="00D351AF" w:rsidR="1DADF269">
        <w:rPr>
          <w:b/>
        </w:rPr>
        <w:t>3</w:t>
      </w:r>
      <w:r w:rsidRPr="00D351AF">
        <w:rPr>
          <w:b/>
        </w:rPr>
        <w:t xml:space="preserve"> punkt 1</w:t>
      </w:r>
      <w:r>
        <w:t xml:space="preserve"> muudatus on s</w:t>
      </w:r>
      <w:r w:rsidRPr="009C2310" w:rsidR="003D75F8">
        <w:t>eotud eelnõu § </w:t>
      </w:r>
      <w:r w:rsidR="006F01C5">
        <w:t>5</w:t>
      </w:r>
      <w:r w:rsidRPr="009C2310" w:rsidR="003D75F8">
        <w:t xml:space="preserve"> punktidega </w:t>
      </w:r>
      <w:r w:rsidRPr="009C2310" w:rsidR="00A95C01">
        <w:t>3</w:t>
      </w:r>
      <w:r w:rsidRPr="009C2310" w:rsidR="003D75F8">
        <w:rPr>
          <w:rFonts w:cs="Times New Roman"/>
        </w:rPr>
        <w:t>−</w:t>
      </w:r>
      <w:r w:rsidRPr="009C2310" w:rsidR="00A95C01">
        <w:rPr>
          <w:rFonts w:cs="Times New Roman"/>
        </w:rPr>
        <w:t>5</w:t>
      </w:r>
      <w:r w:rsidRPr="009C2310" w:rsidR="003D75F8">
        <w:t xml:space="preserve">. Täpsem selgitus </w:t>
      </w:r>
      <w:r w:rsidRPr="009C2310" w:rsidR="001062AA">
        <w:t xml:space="preserve">on </w:t>
      </w:r>
      <w:r w:rsidRPr="009C2310" w:rsidR="003D75F8">
        <w:t>antud eelnõu § </w:t>
      </w:r>
      <w:r w:rsidR="006F01C5">
        <w:t>5</w:t>
      </w:r>
      <w:r w:rsidRPr="009C2310" w:rsidR="003D75F8">
        <w:t xml:space="preserve"> punktide </w:t>
      </w:r>
      <w:r w:rsidRPr="009C2310" w:rsidR="00A95C01">
        <w:t>3</w:t>
      </w:r>
      <w:r w:rsidRPr="009C2310" w:rsidR="003D75F8">
        <w:rPr>
          <w:rFonts w:cs="Times New Roman"/>
        </w:rPr>
        <w:t>−</w:t>
      </w:r>
      <w:r w:rsidRPr="009C2310" w:rsidR="00A95C01">
        <w:rPr>
          <w:rFonts w:cs="Times New Roman"/>
        </w:rPr>
        <w:t>5</w:t>
      </w:r>
      <w:r w:rsidRPr="009C2310" w:rsidR="003D75F8">
        <w:t xml:space="preserve"> selgituse juures.</w:t>
      </w:r>
    </w:p>
    <w:p w:rsidR="00C76777" w:rsidP="00801E61" w:rsidRDefault="00C76777" w14:paraId="2BFC9F12" w14:textId="0283D54F">
      <w:pPr>
        <w:pStyle w:val="Vahedeta"/>
      </w:pPr>
    </w:p>
    <w:p w:rsidR="00C76777" w:rsidP="00C76777" w:rsidRDefault="00C76777" w14:paraId="058661C7" w14:textId="6FCBECF1">
      <w:pPr>
        <w:pStyle w:val="Vahedeta"/>
      </w:pPr>
      <w:r w:rsidRPr="004268BA">
        <w:rPr>
          <w:b/>
        </w:rPr>
        <w:t xml:space="preserve">Eelnõu § </w:t>
      </w:r>
      <w:r w:rsidRPr="00D351AF" w:rsidR="1DADF269">
        <w:rPr>
          <w:b/>
        </w:rPr>
        <w:t>3</w:t>
      </w:r>
      <w:r w:rsidRPr="00D351AF">
        <w:rPr>
          <w:b/>
        </w:rPr>
        <w:t xml:space="preserve"> punktiga 2</w:t>
      </w:r>
      <w:r w:rsidRPr="00D97288">
        <w:rPr>
          <w:b/>
          <w:bCs/>
        </w:rPr>
        <w:t xml:space="preserve"> </w:t>
      </w:r>
      <w:r w:rsidRPr="00585FA3">
        <w:t xml:space="preserve">lisatakse </w:t>
      </w:r>
      <w:proofErr w:type="spellStart"/>
      <w:r w:rsidRPr="00585FA3">
        <w:t>KaLS</w:t>
      </w:r>
      <w:r w:rsidR="006F01C5">
        <w:t>-</w:t>
      </w:r>
      <w:r w:rsidRPr="00585FA3">
        <w:t>i</w:t>
      </w:r>
      <w:proofErr w:type="spellEnd"/>
      <w:r w:rsidRPr="00585FA3">
        <w:t xml:space="preserve"> uus peatükk </w:t>
      </w:r>
      <w:r w:rsidR="001B7F7A">
        <w:t>10</w:t>
      </w:r>
      <w:r w:rsidRPr="001B7F7A" w:rsidR="001B7F7A">
        <w:rPr>
          <w:vertAlign w:val="superscript"/>
        </w:rPr>
        <w:t>1</w:t>
      </w:r>
      <w:r>
        <w:t xml:space="preserve">, millega </w:t>
      </w:r>
      <w:r w:rsidRPr="00C76777">
        <w:t>luuakse</w:t>
      </w:r>
      <w:r>
        <w:t xml:space="preserve"> </w:t>
      </w:r>
      <w:proofErr w:type="spellStart"/>
      <w:r>
        <w:t>KaLS</w:t>
      </w:r>
      <w:r w:rsidR="006F01C5">
        <w:t>-</w:t>
      </w:r>
      <w:r>
        <w:t>i</w:t>
      </w:r>
      <w:proofErr w:type="spellEnd"/>
      <w:r>
        <w:t xml:space="preserve"> uus õigusmõiste „Kaitseliidu julgeolekuala“ ning sätestatakse Kaitseliidu julgeolekualal rakendatavad meetm</w:t>
      </w:r>
      <w:r w:rsidR="006F01C5">
        <w:t>ed.</w:t>
      </w:r>
    </w:p>
    <w:p w:rsidR="00C76777" w:rsidP="00C76777" w:rsidRDefault="00C76777" w14:paraId="6BE33306" w14:textId="720AE408">
      <w:pPr>
        <w:pStyle w:val="Vahedeta"/>
      </w:pPr>
    </w:p>
    <w:p w:rsidR="00C76777" w:rsidP="00C76777" w:rsidRDefault="00C76777" w14:paraId="5C66A2B5" w14:textId="0880BF42">
      <w:pPr>
        <w:pStyle w:val="Vahedeta"/>
      </w:pPr>
      <w:r w:rsidRPr="00C76777">
        <w:t xml:space="preserve">Julgeolekuala mõiste kasutuselevõtt </w:t>
      </w:r>
      <w:proofErr w:type="spellStart"/>
      <w:r w:rsidRPr="00C76777">
        <w:t>Ka</w:t>
      </w:r>
      <w:r w:rsidR="006F01C5">
        <w:t>LS-is</w:t>
      </w:r>
      <w:proofErr w:type="spellEnd"/>
      <w:r w:rsidRPr="00C76777">
        <w:t xml:space="preserve"> on tingitud eeskät</w:t>
      </w:r>
      <w:r>
        <w:t xml:space="preserve">t praktilistest kaalutulustest. </w:t>
      </w:r>
      <w:r w:rsidRPr="00C76777">
        <w:t xml:space="preserve">Kaitseliidu julgeolekuala määratlemine on vajalik tagamaks Kaitseliidu tegevliikme ja Kaitseliidu </w:t>
      </w:r>
      <w:r w:rsidRPr="00C76777">
        <w:lastRenderedPageBreak/>
        <w:t xml:space="preserve">vara </w:t>
      </w:r>
      <w:r w:rsidR="00ED24B1">
        <w:t xml:space="preserve">ning Kaitseliidu käsutusse antud </w:t>
      </w:r>
      <w:proofErr w:type="spellStart"/>
      <w:r w:rsidR="00ED24B1">
        <w:t>riigikaitselise</w:t>
      </w:r>
      <w:proofErr w:type="spellEnd"/>
      <w:r w:rsidR="00ED24B1">
        <w:t xml:space="preserve"> vara </w:t>
      </w:r>
      <w:r w:rsidRPr="00C76777">
        <w:t>julgeolek rünnak</w:t>
      </w:r>
      <w:r>
        <w:t xml:space="preserve">u puhul Kaitseliidu objektile. </w:t>
      </w:r>
    </w:p>
    <w:p w:rsidR="00C76777" w:rsidP="00C76777" w:rsidRDefault="00C76777" w14:paraId="7E2047B9" w14:textId="77777777">
      <w:pPr>
        <w:pStyle w:val="Vahedeta"/>
      </w:pPr>
    </w:p>
    <w:p w:rsidR="00C76777" w:rsidP="00C76777" w:rsidRDefault="00C76777" w14:paraId="0A4A03ED" w14:textId="07DEA56E">
      <w:pPr>
        <w:pStyle w:val="Vahedeta"/>
      </w:pPr>
      <w:r w:rsidRPr="00C76777">
        <w:t>Kaitseväe julgeolekuala on kehtestatud KKS</w:t>
      </w:r>
      <w:r w:rsidR="006F01C5">
        <w:t>-</w:t>
      </w:r>
      <w:proofErr w:type="spellStart"/>
      <w:r w:rsidR="001F401D">
        <w:t>i</w:t>
      </w:r>
      <w:r w:rsidR="006F01C5">
        <w:t>s</w:t>
      </w:r>
      <w:proofErr w:type="spellEnd"/>
      <w:r w:rsidRPr="00C76777">
        <w:t xml:space="preserve"> eesmärgiga tagada eeskätt Kaitseväe </w:t>
      </w:r>
      <w:r w:rsidR="00ED24B1">
        <w:t xml:space="preserve">valduses oleva </w:t>
      </w:r>
      <w:r w:rsidRPr="00C76777">
        <w:t>territooriumi ning ob</w:t>
      </w:r>
      <w:r>
        <w:t xml:space="preserve">jektide kaitse. </w:t>
      </w:r>
      <w:r w:rsidRPr="00C76777">
        <w:t>Julgeolekuala jaguneb alaliseks ja ajutiseks ning ka siin on põhieesmärgiks tagada nii Kaitseväele kui võimalikele kolmanda</w:t>
      </w:r>
      <w:r>
        <w:t xml:space="preserve">tele isikutele turvalisus Kaitseväele </w:t>
      </w:r>
      <w:r w:rsidRPr="00C76777">
        <w:t>pandud ülesannete täitmisel.</w:t>
      </w:r>
    </w:p>
    <w:p w:rsidRPr="00C76777" w:rsidR="006F01C5" w:rsidP="00C76777" w:rsidRDefault="006F01C5" w14:paraId="63CE5AA0" w14:textId="77777777">
      <w:pPr>
        <w:pStyle w:val="Vahedeta"/>
      </w:pPr>
    </w:p>
    <w:p w:rsidR="00C76777" w:rsidP="00C76777" w:rsidRDefault="00C76777" w14:paraId="191E6F56" w14:textId="21817CE4">
      <w:pPr>
        <w:pStyle w:val="Vahedeta"/>
      </w:pPr>
      <w:r w:rsidRPr="00C76777">
        <w:t>Kaitsevägi kasutab alalist ja ajutist julgeolekuala KKS §</w:t>
      </w:r>
      <w:r w:rsidR="006F01C5">
        <w:t>-s</w:t>
      </w:r>
      <w:r w:rsidRPr="00C76777">
        <w:t xml:space="preserve"> 3 toodud ülesannete täitmisel. Nimetatud ülesannetest on esmatähtsad riigi sõjaline kaitsmine ja valmistumine riigi sõjaliseks kaitseks.</w:t>
      </w:r>
      <w:r w:rsidR="006F01C5">
        <w:t xml:space="preserve"> </w:t>
      </w:r>
      <w:r>
        <w:t>Nende ja KKS-</w:t>
      </w:r>
      <w:r w:rsidRPr="00C76777">
        <w:t>s nimetatud teiste ülesannete täitmine nõuab kõrgendatud turva- ja julgeolekumeetmeid; lisaks on oluline tagada kolmandate isikute ohutus.</w:t>
      </w:r>
    </w:p>
    <w:p w:rsidRPr="00C76777" w:rsidR="00ED24B1" w:rsidP="00C76777" w:rsidRDefault="00ED24B1" w14:paraId="6CC9ACFB" w14:textId="77777777">
      <w:pPr>
        <w:pStyle w:val="Vahedeta"/>
      </w:pPr>
    </w:p>
    <w:p w:rsidR="00C76777" w:rsidP="1DADF269" w:rsidRDefault="00ED24B1" w14:paraId="3FA1F183" w14:textId="037D13A1">
      <w:pPr>
        <w:pStyle w:val="Vahedeta"/>
      </w:pPr>
      <w:r>
        <w:t xml:space="preserve">Kaitseliidul on võrreldes Kaitseväega samuti </w:t>
      </w:r>
      <w:proofErr w:type="spellStart"/>
      <w:r>
        <w:t>riigikaitselised</w:t>
      </w:r>
      <w:proofErr w:type="spellEnd"/>
      <w:r>
        <w:t xml:space="preserve"> ülesanded</w:t>
      </w:r>
      <w:r w:rsidR="00832869">
        <w:t xml:space="preserve"> </w:t>
      </w:r>
      <w:r w:rsidRPr="009C2310" w:rsidR="00832869">
        <w:rPr>
          <w:rFonts w:cs="Times New Roman"/>
        </w:rPr>
        <w:t>−</w:t>
      </w:r>
      <w:r>
        <w:t xml:space="preserve"> valmistada ette reservüksusi Kaitseväele, viia läbi sõjalisi õppusi ja harjutusi, tagada Kaitseliidu kasutusse antud </w:t>
      </w:r>
      <w:proofErr w:type="spellStart"/>
      <w:r>
        <w:t>riigikaitselise</w:t>
      </w:r>
      <w:proofErr w:type="spellEnd"/>
      <w:r>
        <w:t xml:space="preserve"> vara julgeolek ning säilimine. Seega on põhjendatud Kaitseväe julgeolekuala regulatsioonile sarnase julgeolekuala regulatsiooni loomine ka Kaitseliidule, mis võimaldaks Kaitseliidul oma valduses olevat territooriumit, objekte, isikuid ja teavet efektiivselt kaitsta. </w:t>
      </w:r>
    </w:p>
    <w:p w:rsidRPr="00C76777" w:rsidR="00ED24B1" w:rsidP="00C76777" w:rsidRDefault="00ED24B1" w14:paraId="25A267B9" w14:textId="77777777">
      <w:pPr>
        <w:pStyle w:val="Vahedeta"/>
      </w:pPr>
    </w:p>
    <w:p w:rsidR="00C76777" w:rsidP="00C76777" w:rsidRDefault="00C76777" w14:paraId="3CE4A44B" w14:textId="714CCB43">
      <w:pPr>
        <w:pStyle w:val="Vahedeta"/>
      </w:pPr>
      <w:proofErr w:type="spellStart"/>
      <w:r w:rsidRPr="00C76777">
        <w:t>Ka</w:t>
      </w:r>
      <w:r w:rsidR="00E41AA8">
        <w:t>LS-i</w:t>
      </w:r>
      <w:proofErr w:type="spellEnd"/>
      <w:r w:rsidRPr="00C76777">
        <w:t xml:space="preserve"> alusel on </w:t>
      </w:r>
      <w:r w:rsidR="001B7F7A">
        <w:t xml:space="preserve">täna </w:t>
      </w:r>
      <w:r w:rsidRPr="00C76777">
        <w:t xml:space="preserve">korraldatud julgeolekualaga teataval määral sarnane valvete süsteem. </w:t>
      </w:r>
      <w:proofErr w:type="spellStart"/>
      <w:r w:rsidRPr="00C76777">
        <w:t>KaLS</w:t>
      </w:r>
      <w:proofErr w:type="spellEnd"/>
      <w:r w:rsidRPr="00C76777">
        <w:t xml:space="preserve"> 8. peatükk reguleerib va</w:t>
      </w:r>
      <w:r>
        <w:t>lveid, reguleerides siin nii Kaitseliidu</w:t>
      </w:r>
      <w:r w:rsidRPr="00C76777">
        <w:t xml:space="preserve"> sisemiste objektide valvet kui valvelepingu alusel pakuta</w:t>
      </w:r>
      <w:r>
        <w:t xml:space="preserve">vat teenust laiemalt. </w:t>
      </w:r>
      <w:proofErr w:type="spellStart"/>
      <w:r w:rsidRPr="00C76777">
        <w:t>KaLS</w:t>
      </w:r>
      <w:proofErr w:type="spellEnd"/>
      <w:r w:rsidRPr="00C76777">
        <w:t xml:space="preserve"> § 69 kohaselt on valve käesoleva seaduse tähenduses Eesti välisesinduse või riigikaitse eesmärgil kasutatava territooriumi, ehitise või vara (edaspidi </w:t>
      </w:r>
      <w:r w:rsidRPr="006C5149">
        <w:rPr>
          <w:i/>
        </w:rPr>
        <w:t>valvatav objekt</w:t>
      </w:r>
      <w:r w:rsidRPr="00C76777">
        <w:t>) ja selle ümbruse jälgimine ründeohu või ründe avastamiseks, õigusrikkumise ärahoidmiseks või takistamiseks ja ohu kõrvaldamiseks ning meetmete võtmine valvatava objekti v</w:t>
      </w:r>
      <w:r>
        <w:t>õi vara puutumatuse tagamiseks.</w:t>
      </w:r>
      <w:r w:rsidR="00404FAA">
        <w:t xml:space="preserve"> Kaitseliidu valvatavate objektide kohta on kehtiv ka vahetu sunni rakendamise regulatsioon, mille alusel saavad valves osalevad isiku</w:t>
      </w:r>
      <w:r w:rsidR="00E41AA8">
        <w:t>d</w:t>
      </w:r>
      <w:r w:rsidR="00404FAA">
        <w:t xml:space="preserve"> valveobjekti kaitsta. On otstarbekas luua Kaitseliidule võimalus rakendada vahetut sundi mitte </w:t>
      </w:r>
      <w:r w:rsidR="00E41AA8">
        <w:t xml:space="preserve">ainult </w:t>
      </w:r>
      <w:r w:rsidR="00404FAA">
        <w:t>valveobjektide kaitsel</w:t>
      </w:r>
      <w:r w:rsidR="00970E61">
        <w:t>,</w:t>
      </w:r>
      <w:r w:rsidR="00404FAA">
        <w:t xml:space="preserve"> vaid ka Kaitseliidu valduses olevate territooriumite ja objektide kaitsel. </w:t>
      </w:r>
      <w:r>
        <w:t xml:space="preserve">Eelnevast nähtub, et </w:t>
      </w:r>
      <w:r w:rsidRPr="00C76777">
        <w:t>julgeolekuala ja valve mõiste kannab endas küll samu eesmärke ja elemente, kuid on erinevalt</w:t>
      </w:r>
      <w:r>
        <w:t xml:space="preserve"> korraldatud. Sealjuures Kaitseväe ja Kaitseliidu</w:t>
      </w:r>
      <w:r w:rsidRPr="00C76777">
        <w:t xml:space="preserve"> ülesanded, mis vajavad klassikalises tähenduses julgeolekuala rakendamist</w:t>
      </w:r>
      <w:r w:rsidR="00E41AA8">
        <w:t>,</w:t>
      </w:r>
      <w:r w:rsidRPr="00C76777">
        <w:t xml:space="preserve"> on sarnased.</w:t>
      </w:r>
    </w:p>
    <w:p w:rsidRPr="00C76777" w:rsidR="00C76777" w:rsidP="00C76777" w:rsidRDefault="00C76777" w14:paraId="178732A3" w14:textId="77777777">
      <w:pPr>
        <w:pStyle w:val="Vahedeta"/>
      </w:pPr>
    </w:p>
    <w:p w:rsidRPr="00C76777" w:rsidR="00C76777" w:rsidP="00C76777" w:rsidRDefault="00C76777" w14:paraId="7EC75C1D" w14:textId="78635F9E">
      <w:pPr>
        <w:pStyle w:val="Vahedeta"/>
      </w:pPr>
      <w:r w:rsidRPr="00C76777">
        <w:t xml:space="preserve">Nii on ka Kaitseliidu ülesandeks </w:t>
      </w:r>
      <w:proofErr w:type="spellStart"/>
      <w:r w:rsidRPr="00C76777">
        <w:t>KaLS</w:t>
      </w:r>
      <w:proofErr w:type="spellEnd"/>
      <w:r w:rsidRPr="00C76777">
        <w:t xml:space="preserve"> § 4 lg 1 kohaselt riigi sõjalise kaitse võime ettevalmistamine, tegevliikme</w:t>
      </w:r>
      <w:r w:rsidR="00970E61">
        <w:t>t</w:t>
      </w:r>
      <w:r w:rsidRPr="00C76777">
        <w:t xml:space="preserve">ele sõjaväelise väljaõppe andmine ja korraldamine. Viimane toimub Kaitseväe juhataja kehtestatud korras ning </w:t>
      </w:r>
      <w:r w:rsidR="00AA78F5">
        <w:t xml:space="preserve">mh Kaitseliidu käsutusse antud </w:t>
      </w:r>
      <w:r w:rsidRPr="00C76777">
        <w:t>Kaitseväe vara ja vahendeid kasuta</w:t>
      </w:r>
      <w:r>
        <w:t>des. Nii Kaitsevägi kui Kaitseliit</w:t>
      </w:r>
      <w:r w:rsidRPr="00C76777">
        <w:t xml:space="preserve"> on sõjaväeliselt korraldatud ning nende põhifookus suunatud riigi sõjalise kaitse võime tagamisele ning seda tehakse samadel põhimõt</w:t>
      </w:r>
      <w:r>
        <w:t xml:space="preserve">etel ja samasuguse varustusega. </w:t>
      </w:r>
      <w:r w:rsidRPr="00C76777">
        <w:t>Seetõttu on mõistlik ja otstarbekas ühtlustada objektide, isikute ja vara ning vahendite kaitse ja julgeoleku tagamine sarnaste põhimõtetega ning rakendada ka Kai</w:t>
      </w:r>
      <w:r>
        <w:t xml:space="preserve">tseliidus julgeolekuala mõiste. </w:t>
      </w:r>
      <w:r w:rsidRPr="00C76777">
        <w:t>Sealjuures ei tähenda see, et Kaitseliidu poolt pakutav valveteenus muutuks</w:t>
      </w:r>
      <w:r w:rsidR="00970E61">
        <w:t xml:space="preserve"> </w:t>
      </w:r>
      <w:r w:rsidRPr="009C2310" w:rsidR="001E3E86">
        <w:rPr>
          <w:rFonts w:cs="Times New Roman"/>
        </w:rPr>
        <w:t>−</w:t>
      </w:r>
      <w:r w:rsidR="00970E61">
        <w:t xml:space="preserve"> </w:t>
      </w:r>
      <w:r w:rsidRPr="00C76777">
        <w:t xml:space="preserve">julgeolekuala mõiste kasutuselevõtt ei muuda valvete korraldust. </w:t>
      </w:r>
      <w:r w:rsidR="00AA78F5">
        <w:t xml:space="preserve">Vahetu sunni rakendamisel tuginetakse </w:t>
      </w:r>
      <w:proofErr w:type="spellStart"/>
      <w:r w:rsidR="00970E61">
        <w:t>K</w:t>
      </w:r>
      <w:r w:rsidR="00AA78F5">
        <w:t>a</w:t>
      </w:r>
      <w:r w:rsidR="001E3E86">
        <w:t>LS-i</w:t>
      </w:r>
      <w:proofErr w:type="spellEnd"/>
      <w:r w:rsidR="00AA78F5">
        <w:t xml:space="preserve"> valvete peatükis sätestatule ehk juba kehtivale regulatsioonile. </w:t>
      </w:r>
    </w:p>
    <w:p w:rsidRPr="00C76777" w:rsidR="00C76777" w:rsidP="00C76777" w:rsidRDefault="00C76777" w14:paraId="4125C4F6" w14:textId="77777777">
      <w:pPr>
        <w:pStyle w:val="Vahedeta"/>
      </w:pPr>
    </w:p>
    <w:p w:rsidRPr="00C76777" w:rsidR="00C76777" w:rsidP="00C76777" w:rsidRDefault="00C76777" w14:paraId="23978BAF" w14:textId="2E8C676A">
      <w:pPr>
        <w:pStyle w:val="Vahedeta"/>
      </w:pPr>
      <w:r w:rsidRPr="00C76777">
        <w:t xml:space="preserve">Täna on sisult sarnane ülesanne korraldatud KKS ja </w:t>
      </w:r>
      <w:proofErr w:type="spellStart"/>
      <w:r w:rsidRPr="00C76777">
        <w:t>KaLS</w:t>
      </w:r>
      <w:proofErr w:type="spellEnd"/>
      <w:r w:rsidRPr="00C76777">
        <w:t xml:space="preserve"> redaktsioonides erineva mõisteaparaadi ja põhimõtetega. See eeldab riigikaitseobjektide (mida nii K</w:t>
      </w:r>
      <w:r w:rsidR="001E3E86">
        <w:t>aitsevägi</w:t>
      </w:r>
      <w:r w:rsidRPr="00C76777">
        <w:t xml:space="preserve"> kui K</w:t>
      </w:r>
      <w:r w:rsidR="001E3E86">
        <w:t>aitseliit</w:t>
      </w:r>
      <w:r w:rsidRPr="00C76777">
        <w:t xml:space="preserve"> on) erinevat märgistust, juhiseid kolmandatele isikutele, teenusepakkujatele ning ka valitsemi</w:t>
      </w:r>
      <w:r>
        <w:t xml:space="preserve">salas roteeruvale personalile. </w:t>
      </w:r>
      <w:r w:rsidRPr="00C76777">
        <w:t>Kaitseliidu julgeolekuala tähistamis</w:t>
      </w:r>
      <w:r w:rsidR="004B1044">
        <w:t>e osas</w:t>
      </w:r>
      <w:r w:rsidRPr="00C76777">
        <w:t xml:space="preserve"> </w:t>
      </w:r>
      <w:r w:rsidR="004B1044">
        <w:t xml:space="preserve">kehtestatakse uus kaitseministri määrus, sest Kaitseliidu ja Kaitseväe julgeolekualal on erinevusi ning nende </w:t>
      </w:r>
      <w:r w:rsidRPr="00C76777">
        <w:t xml:space="preserve">tähistamisel </w:t>
      </w:r>
      <w:r w:rsidR="004B1044">
        <w:t xml:space="preserve">tuleb sellest lähtuda. </w:t>
      </w:r>
    </w:p>
    <w:p w:rsidRPr="00C76777" w:rsidR="00C76777" w:rsidP="00C76777" w:rsidRDefault="00C76777" w14:paraId="07D67FAF" w14:textId="77777777">
      <w:pPr>
        <w:pStyle w:val="Vahedeta"/>
      </w:pPr>
    </w:p>
    <w:p w:rsidR="001B7F7A" w:rsidP="00C76777" w:rsidRDefault="004B1044" w14:paraId="083BA3E1" w14:textId="427018E6">
      <w:pPr>
        <w:pStyle w:val="Vahedeta"/>
      </w:pPr>
      <w:r>
        <w:lastRenderedPageBreak/>
        <w:t>Hetkel kehtiva p</w:t>
      </w:r>
      <w:r w:rsidRPr="00C76777" w:rsidR="00C76777">
        <w:t xml:space="preserve">rotsessi </w:t>
      </w:r>
      <w:r>
        <w:t>üldist</w:t>
      </w:r>
      <w:r w:rsidRPr="00C76777" w:rsidR="00C76777">
        <w:t xml:space="preserve"> kohmakust iseloomustab Kaitseväe ajutise julgeolekuala kehtestamise näide.</w:t>
      </w:r>
      <w:r w:rsidR="0086622E">
        <w:t xml:space="preserve"> </w:t>
      </w:r>
      <w:r w:rsidRPr="00C76777" w:rsidR="00C76777">
        <w:t>Kaitseväe pädev ülem kehtestab ajutise julgeolekuala, mida sõjalise väljaõppe läbiviimiseks võib kasutada ka Kaitseliit.</w:t>
      </w:r>
      <w:r w:rsidR="0086622E">
        <w:t xml:space="preserve"> </w:t>
      </w:r>
      <w:r w:rsidRPr="00C76777" w:rsidR="00C76777">
        <w:t>Vaatamata sellele, et tegu on ajutise julgeolekualaga, on see vastavalt kaitseministri määrusele Kaitseli</w:t>
      </w:r>
      <w:r w:rsidR="0086622E">
        <w:t xml:space="preserve">idu alaliselt valvatav objekt. </w:t>
      </w:r>
      <w:r w:rsidRPr="00C76777" w:rsidR="00C76777">
        <w:t>Seega loob K</w:t>
      </w:r>
      <w:r w:rsidR="001E3E86">
        <w:t>aitsevägi</w:t>
      </w:r>
      <w:r w:rsidRPr="00C76777" w:rsidR="00C76777">
        <w:t xml:space="preserve"> õppuse tarbeks ajutise julgeolekuala, mis vajab Kaitseliidu poolt tagatud valvet. Järgmise sammuna peavad Kaitsevägi ja Kaitseliit sõlmima valvelepingu, kuna K</w:t>
      </w:r>
      <w:r w:rsidR="001E3E86">
        <w:t>aitseväe</w:t>
      </w:r>
      <w:r w:rsidRPr="00C76777" w:rsidR="00C76777">
        <w:t xml:space="preserve"> ajutine julgeolekuala on viidatud määruse kohaselt Kaitseliidu alaliselt valvatav objekt. Valveteenus on tasuline teenus ning Kaitsevägi p</w:t>
      </w:r>
      <w:r w:rsidR="0086622E">
        <w:t xml:space="preserve">eaks kokkuvõttes teenust ostma. </w:t>
      </w:r>
      <w:r w:rsidRPr="00C76777" w:rsidR="00C76777">
        <w:t>Juhul, kui kehtestada Kaitseliidu julgeolekuala, korraldab Kaitseliit objekti valve osas oma tegevused ise ning puudub vajadus lepingute sõlmimise</w:t>
      </w:r>
      <w:r w:rsidR="0086622E">
        <w:t xml:space="preserve">ks ning teenuse tasustamiseks. </w:t>
      </w:r>
    </w:p>
    <w:p w:rsidR="001B7F7A" w:rsidP="00C76777" w:rsidRDefault="001B7F7A" w14:paraId="776988FF" w14:textId="3C7BD19C">
      <w:pPr>
        <w:pStyle w:val="Vahedeta"/>
      </w:pPr>
    </w:p>
    <w:p w:rsidR="003F594D" w:rsidP="00C76777" w:rsidRDefault="00C76777" w14:paraId="2768C897" w14:textId="6177F4C9">
      <w:pPr>
        <w:pStyle w:val="Vahedeta"/>
      </w:pPr>
      <w:r w:rsidRPr="00C76777">
        <w:t>Paragrahviga 84</w:t>
      </w:r>
      <w:r w:rsidR="001B7F7A">
        <w:rPr>
          <w:vertAlign w:val="superscript"/>
        </w:rPr>
        <w:t>1</w:t>
      </w:r>
      <w:r w:rsidRPr="00C76777">
        <w:t xml:space="preserve"> sätestatakse </w:t>
      </w:r>
      <w:r w:rsidR="001911A9">
        <w:t xml:space="preserve">Kaitseliidu </w:t>
      </w:r>
      <w:r w:rsidRPr="00C76777">
        <w:t xml:space="preserve">julgeolekuala mõiste. </w:t>
      </w:r>
      <w:r w:rsidR="001B7F7A">
        <w:t xml:space="preserve">Julgeolekuala võib olla alaline või ajutine. Alaliseks julgeolekualaks loetakse Kaitseliidu territoorium, </w:t>
      </w:r>
      <w:r w:rsidR="00655978">
        <w:t>ujuvvahend</w:t>
      </w:r>
      <w:r w:rsidR="001B7F7A">
        <w:t xml:space="preserve">, lennuvahend või sõiduk, mis on Kaitseliidu valduses. </w:t>
      </w:r>
      <w:r w:rsidR="003F594D">
        <w:t>Nii kuuluvad lõike 3 alusel julgeolekuala koosseisu Kaitseliidu omandis või valduses olevad hooned, väljaõppekeskused, laod, harjutusväljad</w:t>
      </w:r>
      <w:r w:rsidR="00970E61">
        <w:t>,</w:t>
      </w:r>
      <w:r w:rsidR="003F594D">
        <w:t xml:space="preserve"> lasketiirud</w:t>
      </w:r>
      <w:r w:rsidR="00655978">
        <w:t xml:space="preserve"> jms</w:t>
      </w:r>
      <w:r w:rsidR="003F594D">
        <w:t xml:space="preserve">. Samuti ujuv- ja lennuvahendid ning sõidukid. </w:t>
      </w:r>
      <w:r w:rsidR="004A1FF8">
        <w:t>Sõidukite all peetakse silmas nii mehitatud kui mehitamata sõiduvahendeid (maa, õhk, vesi).</w:t>
      </w:r>
    </w:p>
    <w:p w:rsidR="004A1FF8" w:rsidP="00C76777" w:rsidRDefault="004A1FF8" w14:paraId="123DAFFA" w14:textId="77777777">
      <w:pPr>
        <w:pStyle w:val="Vahedeta"/>
      </w:pPr>
    </w:p>
    <w:p w:rsidR="003F594D" w:rsidP="00C76777" w:rsidRDefault="003F594D" w14:paraId="1AF70377" w14:textId="230955DE">
      <w:pPr>
        <w:pStyle w:val="Vahedeta"/>
      </w:pPr>
      <w:r>
        <w:t xml:space="preserve">Kaitseliidu alalised julgeolekualad määrab lõike 4 alusel kindlaks Kaitseliidu ülem oma käskkirjaga ning julgeolekuala peab olema tähistatud kõrvalistele isikutele arusaadaval viisil. </w:t>
      </w:r>
    </w:p>
    <w:p w:rsidR="003F594D" w:rsidP="00C76777" w:rsidRDefault="003F594D" w14:paraId="382FF081" w14:textId="72550838">
      <w:pPr>
        <w:pStyle w:val="Vahedeta"/>
      </w:pPr>
    </w:p>
    <w:p w:rsidRPr="00C76777" w:rsidR="00C76777" w:rsidP="00C76777" w:rsidRDefault="001B7F7A" w14:paraId="1D8BCDFC" w14:textId="15A92573">
      <w:pPr>
        <w:pStyle w:val="Vahedeta"/>
      </w:pPr>
      <w:r>
        <w:t>Ajutise julgeolekuala määratleb Ka</w:t>
      </w:r>
      <w:r w:rsidRPr="00C76777" w:rsidR="00C76777">
        <w:t xml:space="preserve">itseliidu ülem </w:t>
      </w:r>
      <w:r w:rsidRPr="006255C9" w:rsidR="00C76777">
        <w:t>või tema poolt volitatud struktuuriüksuse juht</w:t>
      </w:r>
      <w:r w:rsidRPr="00C76777" w:rsidR="00C76777">
        <w:t xml:space="preserve"> </w:t>
      </w:r>
      <w:r>
        <w:t>ning a</w:t>
      </w:r>
      <w:r w:rsidRPr="00C76777" w:rsidR="00C76777">
        <w:t xml:space="preserve">jutise julgeolekualana võib territooriumi piiritleda ainult siis, kui see on Kaitseliidu sõjalise väljaõppe läbiviimisel julgeoleku või ohutuse tagamiseks vältimatu. Ajutise julgeolekuala kehtestamisel tuleb jälgida asjaolu, et teiste isikute vaba liikumine või omandiõigus oleks piiratud üksnes määral, mis on vältimatult vajalik ohu tõrjumiseks või Kaitseliidu sõjalise väljaõppe läbiviimiseks. Ajutisele julgeolekualale kehtivad samad tähistamisnõuded nagu </w:t>
      </w:r>
      <w:r w:rsidR="00EB521B">
        <w:t>alalisele</w:t>
      </w:r>
      <w:r w:rsidRPr="00C76777" w:rsidR="00EB521B">
        <w:t xml:space="preserve"> </w:t>
      </w:r>
      <w:r w:rsidRPr="00C76777" w:rsidR="00C76777">
        <w:t>julgeolekualale. Julgeolekuala võib määratleda nii riigimaal kui ka eramaal. Eelnõu ei anna Kaitseliidule õigust maatükil viibimiseks, selleks peab igal juhul olema valdaja nõusolek. Julgeolekuala võib määratleda sellisel maa-alal, millel Kaitseliidul on õigus viibida. Näiteks saab eramaal julgeolekuala määratleda juhul, kui õppuse läbiviimiseks on maaomanikuga sõlmitud kinnistu kasutamiseks leping.</w:t>
      </w:r>
    </w:p>
    <w:p w:rsidR="001E3E86" w:rsidP="00C76777" w:rsidRDefault="001E3E86" w14:paraId="137908A4" w14:textId="77777777">
      <w:pPr>
        <w:pStyle w:val="Vahedeta"/>
      </w:pPr>
    </w:p>
    <w:p w:rsidR="003A701F" w:rsidP="00C76777" w:rsidRDefault="003A701F" w14:paraId="456B9ACB" w14:textId="6FA40634" w14:noSpellErr="1">
      <w:pPr>
        <w:pStyle w:val="Vahedeta"/>
      </w:pPr>
      <w:r w:rsidR="003A701F">
        <w:rPr/>
        <w:t>Ajutise julgeolekuala kehtestamisest tuleb viivitamatult teavitada kohalikku politseiprefektuuri</w:t>
      </w:r>
      <w:r w:rsidR="003A701F">
        <w:rPr/>
        <w:t>, Kaitseväge ning võimaluse</w:t>
      </w:r>
      <w:r w:rsidR="001E3E86">
        <w:rPr/>
        <w:t xml:space="preserve"> korra</w:t>
      </w:r>
      <w:r w:rsidR="003A701F">
        <w:rPr/>
        <w:t>l kohalikku omavalitsust</w:t>
      </w:r>
      <w:r w:rsidR="003A701F">
        <w:rPr/>
        <w:t>.</w:t>
      </w:r>
      <w:r w:rsidR="001E3E86">
        <w:rPr/>
        <w:t xml:space="preserve"> </w:t>
      </w:r>
      <w:r w:rsidR="003A701F">
        <w:rPr/>
        <w:t>Viimase puhul kohaldub Kaitseliidule kaalutlusõigus</w:t>
      </w:r>
      <w:r w:rsidR="004B61E7">
        <w:rPr/>
        <w:t xml:space="preserve"> </w:t>
      </w:r>
      <w:r w:rsidRPr="2E602065" w:rsidR="001E3E86">
        <w:rPr>
          <w:rFonts w:cs="Times New Roman"/>
        </w:rPr>
        <w:t>−</w:t>
      </w:r>
      <w:r w:rsidR="003A701F">
        <w:rPr/>
        <w:t xml:space="preserve"> olukorras, kus sõjalise väljaõppe ülesande varasem ilmsikstulek võib kahjustada ülesande õnnestumist või julgeolekut laiemalt, on Kaitseliidul õigus jätta asukohajärgne kohalik omavalitsus teavitamata.</w:t>
      </w:r>
      <w:r w:rsidR="004B61E7">
        <w:rPr/>
        <w:t xml:space="preserve"> Teavitamine viiakse läbi viivitamatult, kui hinnatakse, et see ei takista Kaitseliidul oma põhiülesande läbiviimist. </w:t>
      </w:r>
    </w:p>
    <w:p w:rsidR="003A701F" w:rsidP="00C76777" w:rsidRDefault="003A701F" w14:paraId="5CFC884D" w14:textId="504EC3F6">
      <w:pPr>
        <w:pStyle w:val="Vahedeta"/>
      </w:pPr>
    </w:p>
    <w:p w:rsidR="003A701F" w:rsidP="00C76777" w:rsidRDefault="003A701F" w14:paraId="78C09D30" w14:textId="4CBF3ECA">
      <w:pPr>
        <w:pStyle w:val="Vahedeta"/>
      </w:pPr>
      <w:r>
        <w:t>Ajutise julgeolekuala määratlemise õigus on nii Kaitseliidu ülemal kui tema poolt volitatud struktuuriüksuse juhil. Volituse andmisel hindab Kaitseliidu ülem, kas kõik Kaitseliidu struktuuriüksused viivad läbi sõjalist väljaõpet ning arusaadavalt ei vaja taolist volitust noorteorganisatsioonid (Noored Kotkad, Kodutütred).</w:t>
      </w:r>
    </w:p>
    <w:p w:rsidRPr="00C76777" w:rsidR="003A701F" w:rsidP="00C76777" w:rsidRDefault="003A701F" w14:paraId="5FD89AE1" w14:textId="77777777">
      <w:pPr>
        <w:pStyle w:val="Vahedeta"/>
      </w:pPr>
    </w:p>
    <w:p w:rsidRPr="00C76777" w:rsidR="00C76777" w:rsidP="00C76777" w:rsidRDefault="00C76777" w14:paraId="59AABF80" w14:textId="022F0B52">
      <w:pPr>
        <w:pStyle w:val="Vahedeta"/>
      </w:pPr>
      <w:r w:rsidRPr="00C76777">
        <w:t>Julgeolekuala kaitset tagavad üksnes Kaitseliidu rahuaja ametikohal olevad tegevväelased, kelle teenistusülesanne on julgeolekuala kaitse tagamine või Kaitseliidu tegevliikmed, kelle teenistuskohustus on julgeoleku kaitse tagamine ning kes on läbinud Kaitseliidu ülema määratud väljaõppe</w:t>
      </w:r>
      <w:r w:rsidR="003A701F">
        <w:t xml:space="preserve"> (</w:t>
      </w:r>
      <w:proofErr w:type="spellStart"/>
      <w:r w:rsidR="003A701F">
        <w:t>KaLS</w:t>
      </w:r>
      <w:proofErr w:type="spellEnd"/>
      <w:r w:rsidR="003A701F">
        <w:t xml:space="preserve"> </w:t>
      </w:r>
      <w:r w:rsidRPr="003A4882" w:rsidR="001E3E86">
        <w:t>§</w:t>
      </w:r>
      <w:r w:rsidRPr="007A43FE" w:rsidR="003A701F">
        <w:rPr>
          <w:rFonts w:eastAsia="Times New Roman" w:cs="Times New Roman"/>
        </w:rPr>
        <w:t xml:space="preserve"> 70 lõi</w:t>
      </w:r>
      <w:r w:rsidR="001E3E86">
        <w:rPr>
          <w:rFonts w:eastAsia="Times New Roman" w:cs="Times New Roman"/>
        </w:rPr>
        <w:t>getes</w:t>
      </w:r>
      <w:r w:rsidRPr="007A43FE" w:rsidR="003A701F">
        <w:rPr>
          <w:rFonts w:eastAsia="Times New Roman" w:cs="Times New Roman"/>
        </w:rPr>
        <w:t xml:space="preserve"> 1 ja 1</w:t>
      </w:r>
      <w:r w:rsidRPr="007A43FE" w:rsidR="003A701F">
        <w:rPr>
          <w:rFonts w:eastAsia="Times New Roman" w:cs="Times New Roman"/>
          <w:vertAlign w:val="superscript"/>
        </w:rPr>
        <w:t>1</w:t>
      </w:r>
      <w:r w:rsidR="003A701F">
        <w:rPr>
          <w:rFonts w:eastAsia="Times New Roman" w:cs="Times New Roman"/>
        </w:rPr>
        <w:t xml:space="preserve"> nimetatud isikud)</w:t>
      </w:r>
      <w:r w:rsidR="001E3E86">
        <w:t>.</w:t>
      </w:r>
    </w:p>
    <w:p w:rsidR="00C76777" w:rsidP="00C76777" w:rsidRDefault="00C76777" w14:paraId="06817D7A" w14:textId="38A504E5">
      <w:pPr>
        <w:pStyle w:val="Vahedeta"/>
      </w:pPr>
    </w:p>
    <w:p w:rsidR="003A701F" w:rsidP="003A701F" w:rsidRDefault="003A701F" w14:paraId="76DC6F65" w14:textId="4C12E331">
      <w:pPr>
        <w:pStyle w:val="Vahedeta"/>
      </w:pPr>
      <w:r>
        <w:lastRenderedPageBreak/>
        <w:t xml:space="preserve">Erandina võib ajutise julgeolekuala kaitset tagada </w:t>
      </w:r>
      <w:r w:rsidRPr="003A701F">
        <w:t xml:space="preserve">reservteenistusse kutsutud isik, kes peab olema </w:t>
      </w:r>
      <w:r w:rsidR="009B5406">
        <w:t xml:space="preserve">läbinud </w:t>
      </w:r>
      <w:proofErr w:type="spellStart"/>
      <w:r w:rsidR="001E3E86">
        <w:t>KaLS</w:t>
      </w:r>
      <w:proofErr w:type="spellEnd"/>
      <w:r w:rsidRPr="003A701F">
        <w:t xml:space="preserve"> </w:t>
      </w:r>
      <w:r w:rsidRPr="003A4882" w:rsidR="003A4882">
        <w:t>§ 70 lõikes 3 nimetatud väljaõppe.</w:t>
      </w:r>
      <w:r w:rsidR="009B5406">
        <w:t xml:space="preserve"> Kuna j</w:t>
      </w:r>
      <w:r w:rsidR="003A4882">
        <w:t>ulgeolekuala kaitse hõlmab endas vahetu sunni kohaldamise võimalust</w:t>
      </w:r>
      <w:r w:rsidR="009B5406">
        <w:t xml:space="preserve">, rakendatakse isikutele </w:t>
      </w:r>
      <w:r w:rsidR="003A4882">
        <w:t>juba kehtivat valvuri väljaõppekava, mis tagab igakülgselt isiku pädevuse</w:t>
      </w:r>
      <w:r w:rsidR="009B5406">
        <w:t xml:space="preserve"> </w:t>
      </w:r>
      <w:r w:rsidR="001E3E86">
        <w:t>vastavate ülesannete täitmisel.</w:t>
      </w:r>
    </w:p>
    <w:p w:rsidRPr="00C76777" w:rsidR="003A701F" w:rsidP="00C76777" w:rsidRDefault="003A701F" w14:paraId="2DB9A3D4" w14:textId="3A3D2587">
      <w:pPr>
        <w:pStyle w:val="Vahedeta"/>
      </w:pPr>
    </w:p>
    <w:p w:rsidR="00FF6EDF" w:rsidP="00F7082B" w:rsidRDefault="00585FA3" w14:paraId="63CFD9CA" w14:textId="0C59DEF4">
      <w:pPr>
        <w:pStyle w:val="Vahedeta"/>
      </w:pPr>
      <w:r>
        <w:t xml:space="preserve">Eelnõukohase </w:t>
      </w:r>
      <w:proofErr w:type="spellStart"/>
      <w:r>
        <w:t>KaLS</w:t>
      </w:r>
      <w:proofErr w:type="spellEnd"/>
      <w:r>
        <w:t xml:space="preserve"> §-ga </w:t>
      </w:r>
      <w:r w:rsidR="00295405">
        <w:t>84</w:t>
      </w:r>
      <w:r w:rsidR="00295405">
        <w:rPr>
          <w:vertAlign w:val="superscript"/>
        </w:rPr>
        <w:t>4</w:t>
      </w:r>
      <w:r w:rsidR="00295405">
        <w:t xml:space="preserve"> </w:t>
      </w:r>
      <w:r>
        <w:t>sätestatakse Kaitseliidu julgeolekuala kaitse eesmärgil kohaldatava</w:t>
      </w:r>
      <w:r w:rsidR="002D6DA9">
        <w:t>d</w:t>
      </w:r>
      <w:r>
        <w:t xml:space="preserve"> erimeetme</w:t>
      </w:r>
      <w:r w:rsidR="002D6DA9">
        <w:t xml:space="preserve">d. </w:t>
      </w:r>
      <w:r w:rsidR="00FF6EDF">
        <w:t xml:space="preserve">Tagamaks </w:t>
      </w:r>
      <w:r w:rsidR="002D6DA9">
        <w:t>Kaitseliidu julgeolekuala kaitse eesmärgil</w:t>
      </w:r>
      <w:r w:rsidRPr="30C6FEBE" w:rsidR="00FF6EDF">
        <w:t xml:space="preserve"> </w:t>
      </w:r>
      <w:r w:rsidR="00FF6EDF">
        <w:t xml:space="preserve">erimeetmete ühetaoline rakendamine nii julgeolekuala kui valvete korralduse osas, kohaldatakse antud tegevustes </w:t>
      </w:r>
      <w:proofErr w:type="spellStart"/>
      <w:r w:rsidR="00FF6EDF">
        <w:t>Ka</w:t>
      </w:r>
      <w:r w:rsidR="001E3E86">
        <w:t>LS</w:t>
      </w:r>
      <w:proofErr w:type="spellEnd"/>
      <w:r w:rsidR="00FF6EDF">
        <w:t xml:space="preserve"> § 71 lõikeid 3</w:t>
      </w:r>
      <w:r w:rsidRPr="007A43FE" w:rsidR="001E3E86">
        <w:rPr>
          <w:rFonts w:eastAsia="Times New Roman" w:cs="Times New Roman"/>
        </w:rPr>
        <w:t>–</w:t>
      </w:r>
      <w:r w:rsidR="00FF6EDF">
        <w:t>9 ning § 73.</w:t>
      </w:r>
    </w:p>
    <w:p w:rsidR="00FF6EDF" w:rsidP="00585FA3" w:rsidRDefault="00FF6EDF" w14:paraId="39C260EF" w14:textId="77777777">
      <w:pPr>
        <w:pStyle w:val="Vahedeta"/>
      </w:pPr>
    </w:p>
    <w:p w:rsidR="00FF6EDF" w:rsidP="00585FA3" w:rsidRDefault="00585FA3" w14:paraId="5E9CD850" w14:textId="178D27EB">
      <w:pPr>
        <w:pStyle w:val="Vahedeta"/>
      </w:pPr>
      <w:r w:rsidRPr="00585FA3">
        <w:t>Julgeolekualal võib isiku kinni pidada vaid selleks väljaõppe saanud tegevväelane võ</w:t>
      </w:r>
      <w:r>
        <w:t xml:space="preserve">i Kaitseliidu tegevliige. </w:t>
      </w:r>
      <w:r w:rsidRPr="00585FA3">
        <w:t>Lisaks väljaõppele peab kinnipidamise õigust omav teenistuja olema Ka</w:t>
      </w:r>
      <w:r>
        <w:t xml:space="preserve">itseliidus rahuaja ametikohal. </w:t>
      </w:r>
      <w:r w:rsidR="00FF6EDF">
        <w:t xml:space="preserve">Erandina võib sätet kohaldada ajutise julgeolekuala kaitset tagav </w:t>
      </w:r>
      <w:r w:rsidRPr="003A701F" w:rsidR="00FF6EDF">
        <w:t xml:space="preserve">reservteenistusse kutsutud isik, kes </w:t>
      </w:r>
      <w:r w:rsidR="00FF6EDF">
        <w:t>on</w:t>
      </w:r>
      <w:r w:rsidRPr="003A701F" w:rsidR="00FF6EDF">
        <w:t xml:space="preserve"> läbi teinud </w:t>
      </w:r>
      <w:proofErr w:type="spellStart"/>
      <w:r w:rsidR="006A706E">
        <w:t>K</w:t>
      </w:r>
      <w:r w:rsidR="002D6DA9">
        <w:t>a</w:t>
      </w:r>
      <w:r w:rsidR="001E3E86">
        <w:t>LS</w:t>
      </w:r>
      <w:proofErr w:type="spellEnd"/>
      <w:r w:rsidRPr="003A701F" w:rsidR="002D6DA9">
        <w:t xml:space="preserve"> </w:t>
      </w:r>
      <w:r w:rsidRPr="003A4882" w:rsidR="002D6DA9">
        <w:t>§ 70 lõikes 3 nimetatud väljaõppe.</w:t>
      </w:r>
    </w:p>
    <w:p w:rsidR="00FF6EDF" w:rsidP="00585FA3" w:rsidRDefault="00FF6EDF" w14:paraId="2E007D89" w14:textId="77777777">
      <w:pPr>
        <w:pStyle w:val="Vahedeta"/>
      </w:pPr>
    </w:p>
    <w:p w:rsidRPr="00585FA3" w:rsidR="00585FA3" w:rsidP="00585FA3" w:rsidRDefault="00585FA3" w14:paraId="6DD0E202" w14:textId="1D4133D2">
      <w:pPr>
        <w:pStyle w:val="Vahedeta"/>
      </w:pPr>
      <w:r w:rsidRPr="00585FA3">
        <w:t xml:space="preserve">Kinnipidamise eeldus on kolmanda isiku ebaseaduslik </w:t>
      </w:r>
      <w:r w:rsidR="002D6DA9">
        <w:t>ja loata</w:t>
      </w:r>
      <w:r w:rsidRPr="00585FA3">
        <w:t xml:space="preserve"> viibim</w:t>
      </w:r>
      <w:r>
        <w:t xml:space="preserve">ine Kaitseliidu julgeolekualal. </w:t>
      </w:r>
      <w:r w:rsidRPr="00585FA3">
        <w:t>Olles tuvastanud viibimise õigusvastasuse, saadetakse isik viivitamata julgeolekualalt välja. Juhul, kui isik</w:t>
      </w:r>
      <w:r w:rsidR="002D6DA9">
        <w:t xml:space="preserve">u suhtes esineb kahtlus, et ta on julgeolekualal </w:t>
      </w:r>
      <w:r w:rsidRPr="00585FA3">
        <w:t xml:space="preserve">toime pannud süüteo või kujutab endast ohtu, antakse ta viivitamata üle </w:t>
      </w:r>
      <w:proofErr w:type="spellStart"/>
      <w:r w:rsidRPr="00585FA3">
        <w:t>P</w:t>
      </w:r>
      <w:r w:rsidR="00D70348">
        <w:t>PA-</w:t>
      </w:r>
      <w:r w:rsidRPr="00585FA3">
        <w:t>le</w:t>
      </w:r>
      <w:proofErr w:type="spellEnd"/>
      <w:r w:rsidR="001E3E86">
        <w:t xml:space="preserve"> </w:t>
      </w:r>
      <w:r w:rsidRPr="00585FA3">
        <w:t>. Erinevalt KKS §</w:t>
      </w:r>
      <w:r w:rsidR="001E3E86">
        <w:t>-s</w:t>
      </w:r>
      <w:r w:rsidRPr="00585FA3">
        <w:t xml:space="preserve"> 55 sätestatust, ei oma Kaitseliit kohtuvälise menetleja pädevust ning ainu</w:t>
      </w:r>
      <w:r>
        <w:t xml:space="preserve">s meede on isiku üleandmine </w:t>
      </w:r>
      <w:proofErr w:type="spellStart"/>
      <w:r>
        <w:t>PPA-</w:t>
      </w:r>
      <w:r w:rsidRPr="00585FA3">
        <w:t>le</w:t>
      </w:r>
      <w:proofErr w:type="spellEnd"/>
      <w:r w:rsidRPr="00585FA3">
        <w:t>.</w:t>
      </w:r>
    </w:p>
    <w:p w:rsidR="002D6E61" w:rsidP="00585FA3" w:rsidRDefault="002D6E61" w14:paraId="6E9F624D" w14:textId="77777777">
      <w:pPr>
        <w:pStyle w:val="Vahedeta"/>
      </w:pPr>
    </w:p>
    <w:p w:rsidR="00585FA3" w:rsidP="00585FA3" w:rsidRDefault="00585FA3" w14:paraId="017B5E51" w14:textId="7051A2F0">
      <w:pPr>
        <w:pStyle w:val="Vahedeta"/>
      </w:pPr>
      <w:r w:rsidRPr="00585FA3">
        <w:t>Seeläbi on tagatud isiku suhtes minimaalselt koormavad meetmed, mida rakendavad vastava väljaõppe saanud Kaitseliidu teenistujad</w:t>
      </w:r>
      <w:r w:rsidR="002D6DA9">
        <w:t xml:space="preserve"> või tegevliikmed</w:t>
      </w:r>
      <w:r w:rsidRPr="00585FA3">
        <w:t>.</w:t>
      </w:r>
    </w:p>
    <w:p w:rsidR="00585FA3" w:rsidP="00585FA3" w:rsidRDefault="00585FA3" w14:paraId="4AD65DE7" w14:textId="0ABF5E21">
      <w:pPr>
        <w:pStyle w:val="Vahedeta"/>
      </w:pPr>
    </w:p>
    <w:p w:rsidR="00EE6A83" w:rsidP="00EE6A83" w:rsidRDefault="00EE6A83" w14:paraId="66CB8308" w14:textId="35726422">
      <w:pPr>
        <w:rPr>
          <w:rFonts w:eastAsia="Calibri"/>
        </w:rPr>
      </w:pPr>
      <w:r w:rsidRPr="00EE6A83">
        <w:t xml:space="preserve">Nii Kaitseväe kui Kaitseliidu julgeolekualal </w:t>
      </w:r>
      <w:r>
        <w:t>ei ole i</w:t>
      </w:r>
      <w:r w:rsidRPr="00EE6A83">
        <w:rPr>
          <w:rFonts w:eastAsia="Calibri"/>
        </w:rPr>
        <w:t>siku läbivaatuse käigus lubatud läbi vaadata isiku kehaõõnsusi, selline õigus on vaid politseil</w:t>
      </w:r>
      <w:r w:rsidRPr="009C2310">
        <w:rPr>
          <w:rFonts w:eastAsia="Calibri"/>
        </w:rPr>
        <w:t xml:space="preserve">. </w:t>
      </w:r>
      <w:r>
        <w:rPr>
          <w:rFonts w:eastAsia="Calibri"/>
        </w:rPr>
        <w:t xml:space="preserve">Nagu ülal öeldud, on </w:t>
      </w:r>
      <w:r w:rsidR="007461A7">
        <w:rPr>
          <w:rFonts w:eastAsia="Calibri"/>
        </w:rPr>
        <w:t xml:space="preserve">Kaitseväe julgeolekuala kaitseks </w:t>
      </w:r>
      <w:r>
        <w:rPr>
          <w:rFonts w:eastAsia="Calibri"/>
        </w:rPr>
        <w:t>i</w:t>
      </w:r>
      <w:r w:rsidRPr="009C2310">
        <w:rPr>
          <w:rFonts w:eastAsia="Calibri"/>
        </w:rPr>
        <w:t xml:space="preserve">siku läbivaatuse meede </w:t>
      </w:r>
      <w:r>
        <w:rPr>
          <w:rFonts w:eastAsia="Calibri"/>
        </w:rPr>
        <w:t xml:space="preserve">täna </w:t>
      </w:r>
      <w:r w:rsidRPr="009C2310">
        <w:rPr>
          <w:rFonts w:eastAsia="Calibri"/>
        </w:rPr>
        <w:t>kehtivas KKS-</w:t>
      </w:r>
      <w:proofErr w:type="spellStart"/>
      <w:r w:rsidRPr="009C2310">
        <w:rPr>
          <w:rFonts w:eastAsia="Calibri"/>
        </w:rPr>
        <w:t>is</w:t>
      </w:r>
      <w:proofErr w:type="spellEnd"/>
      <w:r w:rsidRPr="009C2310">
        <w:rPr>
          <w:rFonts w:eastAsia="Calibri"/>
        </w:rPr>
        <w:t xml:space="preserve"> olemas selle kehtestamisest alates (kehtiv KKS § 56), kuid </w:t>
      </w:r>
      <w:r w:rsidR="002D6DA9">
        <w:rPr>
          <w:rFonts w:eastAsia="Calibri"/>
        </w:rPr>
        <w:t xml:space="preserve">eelnõuga täpsustatakse ka Kaitseväe rakendatava meetme nõudeid ning kehtestatakse KKS-i uus </w:t>
      </w:r>
      <w:r w:rsidR="00F23183">
        <w:rPr>
          <w:rFonts w:eastAsia="Calibri"/>
        </w:rPr>
        <w:t>§</w:t>
      </w:r>
      <w:r w:rsidR="002D6DA9">
        <w:rPr>
          <w:rFonts w:eastAsia="Calibri"/>
        </w:rPr>
        <w:t xml:space="preserve"> 54</w:t>
      </w:r>
      <w:r w:rsidR="002D6DA9">
        <w:rPr>
          <w:rFonts w:eastAsia="Calibri"/>
          <w:vertAlign w:val="superscript"/>
        </w:rPr>
        <w:t>8</w:t>
      </w:r>
      <w:r w:rsidR="002D6DA9">
        <w:rPr>
          <w:rFonts w:eastAsia="Calibri"/>
        </w:rPr>
        <w:t xml:space="preserve">. </w:t>
      </w:r>
    </w:p>
    <w:p w:rsidR="002D6E61" w:rsidP="00EE6A83" w:rsidRDefault="002D6E61" w14:paraId="598C3B70" w14:textId="77777777">
      <w:pPr>
        <w:rPr>
          <w:rFonts w:eastAsia="Calibri"/>
        </w:rPr>
      </w:pPr>
    </w:p>
    <w:p w:rsidR="00EE6A83" w:rsidP="00EE6A83" w:rsidRDefault="00EE6A83" w14:paraId="5D7BEE1E" w14:textId="169C81F3">
      <w:pPr>
        <w:rPr>
          <w:rFonts w:eastAsia="Calibri"/>
        </w:rPr>
      </w:pPr>
      <w:proofErr w:type="spellStart"/>
      <w:r>
        <w:rPr>
          <w:rFonts w:eastAsia="Calibri"/>
        </w:rPr>
        <w:t>Ka</w:t>
      </w:r>
      <w:r w:rsidR="00D70348">
        <w:rPr>
          <w:rFonts w:eastAsia="Calibri"/>
        </w:rPr>
        <w:t>LS</w:t>
      </w:r>
      <w:proofErr w:type="spellEnd"/>
      <w:r>
        <w:rPr>
          <w:rFonts w:eastAsia="Calibri"/>
        </w:rPr>
        <w:t xml:space="preserve"> § 71 l</w:t>
      </w:r>
      <w:r w:rsidR="00D70348">
        <w:rPr>
          <w:rFonts w:eastAsia="Calibri"/>
        </w:rPr>
        <w:t>õike</w:t>
      </w:r>
      <w:r>
        <w:rPr>
          <w:rFonts w:eastAsia="Calibri"/>
        </w:rPr>
        <w:t xml:space="preserve"> 3 p</w:t>
      </w:r>
      <w:r w:rsidR="00D70348">
        <w:rPr>
          <w:rFonts w:eastAsia="Calibri"/>
        </w:rPr>
        <w:t>unkti</w:t>
      </w:r>
      <w:r>
        <w:rPr>
          <w:rFonts w:eastAsia="Calibri"/>
        </w:rPr>
        <w:t xml:space="preserve"> 6 kohaselt on valvuril õigus </w:t>
      </w:r>
      <w:r w:rsidRPr="00EE6A83">
        <w:rPr>
          <w:rFonts w:eastAsia="Calibri"/>
        </w:rPr>
        <w:t>kontrollida isiku sisenemisel valvatavale objektile ja sealt lahkumisel isikut ja tema riietust vaatlemise ja kompimise teel või tehnilise vahendi või väljaõppe saanud teenistuskoera abil, et kindlaks teha, kas isiku valduses ei ole eset või ainet, millega ta võib ohustada ennast või teisi isikuid või mille omamine valvataval objektil on keelatud</w:t>
      </w:r>
      <w:r>
        <w:rPr>
          <w:rFonts w:eastAsia="Calibri"/>
        </w:rPr>
        <w:t>.</w:t>
      </w:r>
    </w:p>
    <w:p w:rsidR="00D70348" w:rsidP="00EE6A83" w:rsidRDefault="00D70348" w14:paraId="7A260DDB" w14:textId="77777777">
      <w:pPr>
        <w:rPr>
          <w:rFonts w:eastAsia="Calibri"/>
        </w:rPr>
      </w:pPr>
    </w:p>
    <w:p w:rsidR="007652BC" w:rsidP="00EE6A83" w:rsidRDefault="00EE6A83" w14:paraId="410E5A62" w14:textId="79D8E401">
      <w:pPr>
        <w:rPr>
          <w:rFonts w:eastAsia="Calibri"/>
        </w:rPr>
      </w:pPr>
      <w:r>
        <w:rPr>
          <w:rFonts w:eastAsia="Calibri"/>
        </w:rPr>
        <w:t xml:space="preserve">Seega omab valvur vajalikke pädevusi ka täna, kuid kuna Kaitsevägi ja Kaitseliit täidavad sõjalise riigikaitse vaates sarnaseid ülesandeid, peaksid mistahes julgeolekuala kaitset teostava isiku ja valvuri ülesanded korraldatud ühetaoliselt ning kolmandatele isikutele sarnaselt koormavalt. </w:t>
      </w:r>
      <w:bookmarkStart w:name="para71lg3p7" w:id="0"/>
    </w:p>
    <w:p w:rsidR="00D70348" w:rsidP="00EE6A83" w:rsidRDefault="00D70348" w14:paraId="10AFE849" w14:textId="77777777">
      <w:pPr>
        <w:rPr>
          <w:rFonts w:eastAsia="Calibri"/>
        </w:rPr>
      </w:pPr>
    </w:p>
    <w:p w:rsidRPr="009C2310" w:rsidR="00EE6A83" w:rsidP="00EE6A83" w:rsidRDefault="007652BC" w14:paraId="1B9BD274" w14:textId="6A08C034">
      <w:pPr>
        <w:rPr>
          <w:rFonts w:eastAsia="Calibri"/>
        </w:rPr>
      </w:pPr>
      <w:r>
        <w:rPr>
          <w:rFonts w:eastAsia="Calibri"/>
        </w:rPr>
        <w:t xml:space="preserve">Sarnaselt Kaitseväega võib ka Kaitseliidus </w:t>
      </w:r>
      <w:bookmarkEnd w:id="0"/>
      <w:r>
        <w:rPr>
          <w:rFonts w:eastAsia="Calibri"/>
        </w:rPr>
        <w:t>i</w:t>
      </w:r>
      <w:r w:rsidRPr="009C2310" w:rsidR="00EE6A83">
        <w:rPr>
          <w:rFonts w:eastAsia="Calibri"/>
        </w:rPr>
        <w:t>siku läbivaatust teha vaid kõrgendatud ohu tõrjumiseks pärast isiku kinnipidamist. Isiku läbivaatuse peab tegema üldjuhul isikuga samast soost</w:t>
      </w:r>
      <w:r>
        <w:rPr>
          <w:rFonts w:eastAsia="Calibri"/>
        </w:rPr>
        <w:t xml:space="preserve"> valvur või </w:t>
      </w:r>
      <w:r w:rsidRPr="009C2310" w:rsidR="00EE6A83">
        <w:rPr>
          <w:rFonts w:eastAsia="Calibri"/>
        </w:rPr>
        <w:t xml:space="preserve">kaitseväelane. Isiku kinnipidamisel ei või vahetut sundi kohaldada, kui see ei ole enam vältimatult vajalik. </w:t>
      </w:r>
    </w:p>
    <w:p w:rsidRPr="00585FA3" w:rsidR="00585FA3" w:rsidP="00585FA3" w:rsidRDefault="00585FA3" w14:paraId="68C81FD7" w14:textId="74832C77">
      <w:pPr>
        <w:pStyle w:val="Vahedeta"/>
      </w:pPr>
    </w:p>
    <w:p w:rsidR="001A4B58" w:rsidP="00FB4163" w:rsidRDefault="00AA1EB9" w14:paraId="023D4706" w14:textId="55E7E527">
      <w:r w:rsidRPr="00AA1EB9">
        <w:rPr>
          <w:color w:val="202020"/>
          <w:bdr w:val="none" w:color="auto" w:sz="0" w:space="0" w:frame="1"/>
          <w:lang w:eastAsia="et-EE"/>
        </w:rPr>
        <w:t xml:space="preserve">Eelnõukohase </w:t>
      </w:r>
      <w:r w:rsidR="00CC4D3B">
        <w:rPr>
          <w:color w:val="202020"/>
          <w:bdr w:val="none" w:color="auto" w:sz="0" w:space="0" w:frame="1"/>
          <w:lang w:eastAsia="et-EE"/>
        </w:rPr>
        <w:t>K</w:t>
      </w:r>
      <w:r w:rsidR="00FB4163">
        <w:rPr>
          <w:color w:val="202020"/>
          <w:bdr w:val="none" w:color="auto" w:sz="0" w:space="0" w:frame="1"/>
          <w:lang w:eastAsia="et-EE"/>
        </w:rPr>
        <w:t>K</w:t>
      </w:r>
      <w:r w:rsidR="00CC4D3B">
        <w:rPr>
          <w:color w:val="202020"/>
          <w:bdr w:val="none" w:color="auto" w:sz="0" w:space="0" w:frame="1"/>
          <w:lang w:eastAsia="et-EE"/>
        </w:rPr>
        <w:t xml:space="preserve">S </w:t>
      </w:r>
      <w:r w:rsidRPr="00AA1EB9" w:rsidR="00FF6EDF">
        <w:rPr>
          <w:color w:val="202020"/>
          <w:bdr w:val="none" w:color="auto" w:sz="0" w:space="0" w:frame="1"/>
          <w:lang w:eastAsia="et-EE"/>
        </w:rPr>
        <w:t>§</w:t>
      </w:r>
      <w:r w:rsidR="00D70348">
        <w:rPr>
          <w:color w:val="202020"/>
          <w:bdr w:val="none" w:color="auto" w:sz="0" w:space="0" w:frame="1"/>
          <w:lang w:eastAsia="et-EE"/>
        </w:rPr>
        <w:t>-ga</w:t>
      </w:r>
      <w:r w:rsidRPr="00AA1EB9" w:rsidR="00FF6EDF">
        <w:rPr>
          <w:color w:val="202020"/>
          <w:bdr w:val="none" w:color="auto" w:sz="0" w:space="0" w:frame="1"/>
          <w:lang w:eastAsia="et-EE"/>
        </w:rPr>
        <w:t xml:space="preserve"> </w:t>
      </w:r>
      <w:r w:rsidRPr="00AA1EB9" w:rsidR="00295405">
        <w:rPr>
          <w:color w:val="202020"/>
          <w:bdr w:val="none" w:color="auto" w:sz="0" w:space="0" w:frame="1"/>
          <w:lang w:eastAsia="et-EE"/>
        </w:rPr>
        <w:t>84</w:t>
      </w:r>
      <w:r w:rsidR="00295405">
        <w:rPr>
          <w:color w:val="202020"/>
          <w:bdr w:val="none" w:color="auto" w:sz="0" w:space="0" w:frame="1"/>
          <w:vertAlign w:val="superscript"/>
          <w:lang w:eastAsia="et-EE"/>
        </w:rPr>
        <w:t>5</w:t>
      </w:r>
      <w:r w:rsidRPr="00AA1EB9" w:rsidR="00295405">
        <w:rPr>
          <w:color w:val="202020"/>
          <w:bdr w:val="none" w:color="auto" w:sz="0" w:space="0" w:frame="1"/>
          <w:vertAlign w:val="superscript"/>
          <w:lang w:eastAsia="et-EE"/>
        </w:rPr>
        <w:t xml:space="preserve"> </w:t>
      </w:r>
      <w:r w:rsidRPr="00AA1EB9">
        <w:rPr>
          <w:color w:val="202020"/>
          <w:bdr w:val="none" w:color="auto" w:sz="0" w:space="0" w:frame="1"/>
          <w:lang w:eastAsia="et-EE"/>
        </w:rPr>
        <w:t xml:space="preserve">sätestatakse </w:t>
      </w:r>
      <w:r w:rsidRPr="00AA1EB9" w:rsidR="00FF6EDF">
        <w:rPr>
          <w:color w:val="202020"/>
          <w:bdr w:val="none" w:color="auto" w:sz="0" w:space="0" w:frame="1"/>
          <w:vertAlign w:val="superscript"/>
          <w:lang w:eastAsia="et-EE"/>
        </w:rPr>
        <w:t xml:space="preserve"> </w:t>
      </w:r>
      <w:r>
        <w:rPr>
          <w:color w:val="202020"/>
          <w:bdr w:val="none" w:color="auto" w:sz="0" w:space="0" w:frame="1"/>
          <w:lang w:eastAsia="et-EE"/>
        </w:rPr>
        <w:t>e</w:t>
      </w:r>
      <w:r w:rsidRPr="00AA1EB9" w:rsidR="00FF6EDF">
        <w:rPr>
          <w:color w:val="202020"/>
          <w:bdr w:val="none" w:color="auto" w:sz="0" w:space="0" w:frame="1"/>
          <w:lang w:eastAsia="et-EE"/>
        </w:rPr>
        <w:t>rim</w:t>
      </w:r>
      <w:r w:rsidRPr="00AA1EB9" w:rsidR="00FF6EDF">
        <w:rPr>
          <w:bCs/>
          <w:color w:val="000000"/>
          <w:lang w:eastAsia="et-EE"/>
        </w:rPr>
        <w:t>eetme</w:t>
      </w:r>
      <w:r w:rsidRPr="00AA1EB9" w:rsidR="00FF6EDF">
        <w:rPr>
          <w:color w:val="000000"/>
          <w:lang w:eastAsia="et-EE"/>
        </w:rPr>
        <w:t xml:space="preserve"> kohaldamine </w:t>
      </w:r>
      <w:r w:rsidR="00295405">
        <w:rPr>
          <w:color w:val="000000"/>
          <w:lang w:eastAsia="et-EE"/>
        </w:rPr>
        <w:t xml:space="preserve">mehitamata õhusõiduki vastu </w:t>
      </w:r>
      <w:r w:rsidRPr="00AA1EB9" w:rsidR="00FF6EDF">
        <w:rPr>
          <w:color w:val="000000"/>
          <w:lang w:eastAsia="et-EE"/>
        </w:rPr>
        <w:t>julgeolekuala kaitse eesmärgil</w:t>
      </w:r>
      <w:r>
        <w:rPr>
          <w:bCs/>
          <w:color w:val="000000"/>
          <w:lang w:eastAsia="et-EE"/>
        </w:rPr>
        <w:t>.</w:t>
      </w:r>
      <w:r w:rsidR="00FB4163">
        <w:rPr>
          <w:bCs/>
          <w:color w:val="000000"/>
          <w:lang w:eastAsia="et-EE"/>
        </w:rPr>
        <w:t xml:space="preserve"> </w:t>
      </w:r>
      <w:r w:rsidR="001A4B58">
        <w:t>Erinevalt Kaitseväest ei hakka Kaitseliit rakendama käesoleva eelnõuga sõnastatud ESS muudatusi. Kaitseliit tõrjub vahetut ohtu vaid konkreetsel julgeolekualal või valvataval objektil ning reageerib sellele suunatud ohule.</w:t>
      </w:r>
      <w:r w:rsidR="00FB4163">
        <w:t xml:space="preserve"> </w:t>
      </w:r>
      <w:r w:rsidR="001A4B58">
        <w:t xml:space="preserve">Kui objektil lendab mehitamata õhusõiduk, on Kaitseliidul sarnaselt loata territooriumile sisenenud isiku peatamisega õigus sundida õhusõidukit maanduma. </w:t>
      </w:r>
    </w:p>
    <w:p w:rsidR="001A4B58" w:rsidP="00585FA3" w:rsidRDefault="001A4B58" w14:paraId="67F97B9A" w14:textId="40887230">
      <w:pPr>
        <w:pStyle w:val="Vahedeta"/>
      </w:pPr>
    </w:p>
    <w:p w:rsidR="001A4B58" w:rsidP="00585FA3" w:rsidRDefault="001A4B58" w14:paraId="75A02B7F" w14:textId="154DAEEC">
      <w:pPr>
        <w:pStyle w:val="Vahedeta"/>
      </w:pPr>
      <w:r>
        <w:lastRenderedPageBreak/>
        <w:t>Kaitseliidul on õigus kasutada füüsilist jõudu, tulirelva või erivahendeid, milleks on laser, võrk mehitamata õhusõiduk; samuti nimetatutega sarnaseid seadmeid või vahendeid.</w:t>
      </w:r>
      <w:r w:rsidR="00FB4163">
        <w:t xml:space="preserve"> </w:t>
      </w:r>
      <w:r>
        <w:t xml:space="preserve">Jõudu või erivahendeid on lubatud kasutada üksnes nii kaua, kui see on vältimatult vajalik. </w:t>
      </w:r>
    </w:p>
    <w:p w:rsidR="00A63EC2" w:rsidP="00A63EC2" w:rsidRDefault="00A63EC2" w14:paraId="1E0663E9" w14:textId="77777777">
      <w:pPr>
        <w:rPr>
          <w:rFonts w:eastAsia="Calibri"/>
        </w:rPr>
      </w:pPr>
    </w:p>
    <w:p w:rsidR="00A63EC2" w:rsidP="00A63EC2" w:rsidRDefault="00A63EC2" w14:paraId="5D97EFFC" w14:textId="77777777">
      <w:pPr>
        <w:rPr>
          <w:rFonts w:eastAsia="Calibri"/>
        </w:rPr>
      </w:pPr>
      <w:r>
        <w:rPr>
          <w:rFonts w:eastAsia="Calibri"/>
        </w:rPr>
        <w:t>Kaitseliit lähtub olukorra hindamisel sarnaselt Kaitseväega ohu definitsioonist, mida on põhjalikumalt käsitletud seletuskirja lehekülgedel 15 ja 16. Oluline on veelkord rõhutada, et Kaitseliit tagab julgeolekut vaid oma territooriumil.</w:t>
      </w:r>
    </w:p>
    <w:p w:rsidRPr="009C2310" w:rsidR="00A63EC2" w:rsidP="00A63EC2" w:rsidRDefault="00A63EC2" w14:paraId="0866FCE2" w14:textId="77777777">
      <w:pPr>
        <w:rPr>
          <w:rFonts w:eastAsia="Calibri"/>
        </w:rPr>
      </w:pPr>
    </w:p>
    <w:p w:rsidRPr="009C2310" w:rsidR="00A63EC2" w:rsidP="00A63EC2" w:rsidRDefault="00A63EC2" w14:paraId="5D987B11" w14:textId="3C7CBEEA">
      <w:pPr>
        <w:pStyle w:val="Vahedeta"/>
      </w:pPr>
      <w:r>
        <w:t>Sarnaselt Kaitseväega võivad ka Kaitseliidus erim</w:t>
      </w:r>
      <w:r w:rsidRPr="009C2310">
        <w:t xml:space="preserve">eetmeid rakendada vaid vastava väljaõppe läbinud </w:t>
      </w:r>
      <w:r>
        <w:t>isikud</w:t>
      </w:r>
      <w:r w:rsidRPr="009C2310">
        <w:t xml:space="preserve">. </w:t>
      </w:r>
      <w:r>
        <w:t xml:space="preserve">Rakendamise õiguse andmisele eelneb </w:t>
      </w:r>
      <w:r w:rsidRPr="009C2310">
        <w:t xml:space="preserve">vastav koolitus, kus selgitatakse nõudeid ja tingimusi, mille korral võib meetmeid rakendada ja millistes olukordades ei ole </w:t>
      </w:r>
      <w:r>
        <w:t>rakendamine</w:t>
      </w:r>
      <w:r w:rsidRPr="009C2310">
        <w:t xml:space="preserve"> proportsionaalne ja õiguspärane. Koolituskava kehtestatakse ja koolitused korraldatakse Kaitse</w:t>
      </w:r>
      <w:r>
        <w:t xml:space="preserve">liidu </w:t>
      </w:r>
      <w:r w:rsidRPr="009C2310">
        <w:t xml:space="preserve">siseselt. </w:t>
      </w:r>
    </w:p>
    <w:p w:rsidRPr="009C2310" w:rsidR="00B458CE" w:rsidP="00801E61" w:rsidRDefault="00B458CE" w14:paraId="405E521E" w14:textId="04BA7026">
      <w:pPr>
        <w:pStyle w:val="Vahedeta"/>
      </w:pPr>
    </w:p>
    <w:p w:rsidRPr="009C2310" w:rsidR="00103B5E" w:rsidP="00011235" w:rsidRDefault="00103B5E" w14:paraId="4548EC8A" w14:textId="53538C28">
      <w:pPr>
        <w:pStyle w:val="Pealkiri2"/>
        <w:numPr>
          <w:ilvl w:val="0"/>
          <w:numId w:val="0"/>
        </w:numPr>
      </w:pPr>
      <w:r w:rsidRPr="009C2310">
        <w:t>§ </w:t>
      </w:r>
      <w:r w:rsidRPr="009C2310" w:rsidR="26F126B8">
        <w:t>4</w:t>
      </w:r>
      <w:r w:rsidRPr="009C2310">
        <w:t>. Majandusvööndi seaduse muutmine</w:t>
      </w:r>
    </w:p>
    <w:p w:rsidRPr="009C2310" w:rsidR="00103B5E" w:rsidP="00103B5E" w:rsidRDefault="00103B5E" w14:paraId="19A73D61" w14:textId="219BB13E">
      <w:pPr>
        <w:pStyle w:val="Vahedeta"/>
      </w:pPr>
    </w:p>
    <w:p w:rsidRPr="009C2310" w:rsidR="008949BC" w:rsidP="00103B5E" w:rsidRDefault="008949BC" w14:paraId="6CEB4E98" w14:textId="4734B5DE">
      <w:pPr>
        <w:pStyle w:val="Vahedeta"/>
      </w:pPr>
      <w:r w:rsidRPr="009C2310">
        <w:t>Eelnõu</w:t>
      </w:r>
      <w:r w:rsidRPr="0059789F">
        <w:rPr>
          <w:b/>
          <w:bCs/>
        </w:rPr>
        <w:t xml:space="preserve"> § </w:t>
      </w:r>
      <w:r w:rsidRPr="0059789F" w:rsidR="26F126B8">
        <w:rPr>
          <w:b/>
          <w:bCs/>
        </w:rPr>
        <w:t>4</w:t>
      </w:r>
      <w:r w:rsidRPr="009C2310" w:rsidDel="26F126B8">
        <w:rPr>
          <w:b/>
        </w:rPr>
        <w:t xml:space="preserve"> </w:t>
      </w:r>
      <w:r w:rsidRPr="0059789F">
        <w:rPr>
          <w:b/>
          <w:bCs/>
        </w:rPr>
        <w:t>punktiga 1</w:t>
      </w:r>
      <w:r w:rsidRPr="009C2310">
        <w:t xml:space="preserve"> tunnistatakse kehtetuks viide mandrilava seadusele, sest sellenimelist kehtivat seadust ei ole, samuti ei ole seda lähiajal plaanis ka kehtestada.</w:t>
      </w:r>
    </w:p>
    <w:p w:rsidRPr="009C2310" w:rsidR="008949BC" w:rsidP="00103B5E" w:rsidRDefault="008949BC" w14:paraId="01AA4761" w14:textId="77777777">
      <w:pPr>
        <w:pStyle w:val="Vahedeta"/>
      </w:pPr>
    </w:p>
    <w:p w:rsidRPr="009C2310" w:rsidR="00420839" w:rsidP="00420839" w:rsidRDefault="008949BC" w14:paraId="2F4A7099" w14:textId="18B4DCB2">
      <w:pPr>
        <w:pStyle w:val="Vahedeta"/>
      </w:pPr>
      <w:r w:rsidRPr="009C2310">
        <w:t xml:space="preserve">Eelnõu </w:t>
      </w:r>
      <w:r w:rsidRPr="0059789F">
        <w:rPr>
          <w:b/>
          <w:bCs/>
        </w:rPr>
        <w:t>§ </w:t>
      </w:r>
      <w:r w:rsidRPr="0059789F" w:rsidR="26F126B8">
        <w:rPr>
          <w:b/>
          <w:bCs/>
        </w:rPr>
        <w:t>4</w:t>
      </w:r>
      <w:r w:rsidRPr="0059789F">
        <w:rPr>
          <w:b/>
          <w:bCs/>
        </w:rPr>
        <w:t xml:space="preserve"> punktiga </w:t>
      </w:r>
      <w:r w:rsidRPr="0059789F" w:rsidR="00196E0A">
        <w:rPr>
          <w:b/>
          <w:bCs/>
        </w:rPr>
        <w:t>2</w:t>
      </w:r>
      <w:r w:rsidRPr="009C2310">
        <w:t xml:space="preserve"> kehtestatav</w:t>
      </w:r>
      <w:r w:rsidRPr="009C2310" w:rsidR="00033CDB">
        <w:t xml:space="preserve"> muudatus on seotud </w:t>
      </w:r>
      <w:proofErr w:type="spellStart"/>
      <w:r w:rsidRPr="009C2310" w:rsidR="00033CDB">
        <w:t>RiPS-i</w:t>
      </w:r>
      <w:proofErr w:type="spellEnd"/>
      <w:r w:rsidRPr="009C2310" w:rsidR="00033CDB">
        <w:t xml:space="preserve"> lisatava §-ga 14</w:t>
      </w:r>
      <w:r w:rsidRPr="009C2310" w:rsidR="00033CDB">
        <w:rPr>
          <w:vertAlign w:val="superscript"/>
        </w:rPr>
        <w:t>2</w:t>
      </w:r>
      <w:r w:rsidRPr="009C2310" w:rsidR="00033CDB">
        <w:t xml:space="preserve"> (</w:t>
      </w:r>
      <w:r w:rsidRPr="009C2310" w:rsidR="00F06F08">
        <w:t xml:space="preserve">vt </w:t>
      </w:r>
      <w:r w:rsidRPr="009C2310" w:rsidR="00033CDB">
        <w:t xml:space="preserve">eelnõu § </w:t>
      </w:r>
      <w:r w:rsidR="003639B5">
        <w:t>7</w:t>
      </w:r>
      <w:r w:rsidRPr="009C2310" w:rsidR="00033CDB">
        <w:t xml:space="preserve"> punkt </w:t>
      </w:r>
      <w:r w:rsidRPr="009C2310" w:rsidR="00272BE8">
        <w:t>7</w:t>
      </w:r>
      <w:r w:rsidRPr="009C2310" w:rsidR="00033CDB">
        <w:t>)</w:t>
      </w:r>
      <w:r w:rsidRPr="009C2310" w:rsidR="00F06F08">
        <w:t xml:space="preserve">, mis </w:t>
      </w:r>
      <w:r w:rsidRPr="009C2310" w:rsidR="004B1261">
        <w:t xml:space="preserve">on </w:t>
      </w:r>
      <w:r w:rsidRPr="009C2310" w:rsidR="00F06F08">
        <w:t xml:space="preserve">seotud </w:t>
      </w:r>
      <w:r w:rsidRPr="009C2310" w:rsidR="0076461D">
        <w:t>mere</w:t>
      </w:r>
      <w:r w:rsidRPr="009C2310" w:rsidR="00F06F08">
        <w:t>aluse taristu hooldustöödega seo</w:t>
      </w:r>
      <w:r w:rsidRPr="009C2310" w:rsidR="00BF3C24">
        <w:t>nduvate</w:t>
      </w:r>
      <w:r w:rsidRPr="009C2310" w:rsidR="00F06F08">
        <w:t xml:space="preserve"> tegevustega.</w:t>
      </w:r>
      <w:r w:rsidRPr="009C2310" w:rsidR="00420839">
        <w:t xml:space="preserve"> </w:t>
      </w:r>
      <w:r w:rsidRPr="009C2310" w:rsidR="0076461D">
        <w:t>Mere</w:t>
      </w:r>
      <w:r w:rsidRPr="009C2310" w:rsidR="00420839">
        <w:t xml:space="preserve">alune taristu ei asu ainult Eesti </w:t>
      </w:r>
      <w:proofErr w:type="spellStart"/>
      <w:r w:rsidRPr="009C2310" w:rsidR="00420839">
        <w:t>sis</w:t>
      </w:r>
      <w:r w:rsidRPr="009C2310" w:rsidR="00C25B5E">
        <w:t>e</w:t>
      </w:r>
      <w:proofErr w:type="spellEnd"/>
      <w:r w:rsidRPr="009C2310" w:rsidR="00C25B5E">
        <w:t>-</w:t>
      </w:r>
      <w:r w:rsidRPr="009C2310" w:rsidR="00420839">
        <w:t xml:space="preserve"> ega territoriaalmeres, vaid ka majandusvööndis.</w:t>
      </w:r>
    </w:p>
    <w:p w:rsidRPr="009C2310" w:rsidR="00420839" w:rsidP="00420839" w:rsidRDefault="00420839" w14:paraId="563CEF18" w14:textId="77777777">
      <w:pPr>
        <w:pStyle w:val="Vahedeta"/>
      </w:pPr>
    </w:p>
    <w:p w:rsidRPr="009C2310" w:rsidR="00110DC8" w:rsidP="00103B5E" w:rsidRDefault="00641096" w14:paraId="6CEB9D61" w14:textId="57665FC4">
      <w:pPr>
        <w:pStyle w:val="Vahedeta"/>
      </w:pPr>
      <w:r w:rsidRPr="009C2310">
        <w:t>Nagu eespool öeldud, on m</w:t>
      </w:r>
      <w:r w:rsidRPr="009C2310" w:rsidR="006E2302">
        <w:t>ajandusvöönd väljaspool territoriaalmerd asuv ja sellega külgnev mereala, kus kehtib õiguslik erikord, millega reguleeritakse rannikuriigi õigusi ja jurisdiktsiooni ning teiste riikide õigusi ja vabadusi majandusvööndis.</w:t>
      </w:r>
      <w:r w:rsidRPr="009C2310" w:rsidR="006E2302">
        <w:rPr>
          <w:rStyle w:val="Allmrkuseviide"/>
        </w:rPr>
        <w:footnoteReference w:id="38"/>
      </w:r>
      <w:r w:rsidRPr="009C2310" w:rsidR="00F70479">
        <w:t xml:space="preserve"> Rannikuriigil on oma majandusvööndis muu hulgas õigus konventsiooni asjakohaste sätete alusel kohaldada jurisdiktsiooni tehissaarte, rajatiste ja seadmestike rajamisele ja kasutamisele.</w:t>
      </w:r>
      <w:r w:rsidRPr="009C2310" w:rsidR="00F70479">
        <w:rPr>
          <w:rStyle w:val="Allmrkuseviide"/>
        </w:rPr>
        <w:footnoteReference w:id="39"/>
      </w:r>
      <w:r w:rsidRPr="009C2310" w:rsidR="00F70479">
        <w:t xml:space="preserve"> Rannikuriigi jurisdiktsiooni kohaldatakse veel ka tolli, makse, tervishoidu, ohutust ja immigratsiooni reguleerivatele õigusaktidele.</w:t>
      </w:r>
      <w:r w:rsidRPr="009C2310" w:rsidR="00F70479">
        <w:rPr>
          <w:rStyle w:val="Allmrkuseviide"/>
        </w:rPr>
        <w:footnoteReference w:id="40"/>
      </w:r>
    </w:p>
    <w:p w:rsidRPr="009C2310" w:rsidR="00110DC8" w:rsidP="00103B5E" w:rsidRDefault="00110DC8" w14:paraId="7F3D96BE" w14:textId="77777777">
      <w:pPr>
        <w:pStyle w:val="Vahedeta"/>
      </w:pPr>
    </w:p>
    <w:p w:rsidRPr="009C2310" w:rsidR="00582CBF" w:rsidP="00103B5E" w:rsidRDefault="0037190D" w14:paraId="6966F3B3" w14:textId="6D2F80B2">
      <w:pPr>
        <w:pStyle w:val="Vahedeta"/>
      </w:pPr>
      <w:r w:rsidRPr="009C2310">
        <w:t>Kehtiv MVS on kehtestatud 1993. aastal ehk enne seda, kui Eesti suhtes ha</w:t>
      </w:r>
      <w:r w:rsidRPr="009C2310" w:rsidR="0006760E">
        <w:t>kati</w:t>
      </w:r>
      <w:r w:rsidRPr="009C2310">
        <w:t xml:space="preserve"> kohald</w:t>
      </w:r>
      <w:r w:rsidRPr="009C2310" w:rsidR="0006760E">
        <w:t>a</w:t>
      </w:r>
      <w:r w:rsidRPr="009C2310">
        <w:t>ma UNCLOS</w:t>
      </w:r>
      <w:r w:rsidRPr="009C2310" w:rsidR="0006760E">
        <w:noBreakHyphen/>
        <w:t>i</w:t>
      </w:r>
      <w:r w:rsidRPr="009C2310" w:rsidR="00D96B9C">
        <w:rPr>
          <w:rStyle w:val="Allmrkuseviide"/>
        </w:rPr>
        <w:footnoteReference w:id="41"/>
      </w:r>
      <w:r w:rsidRPr="009C2310">
        <w:t>.</w:t>
      </w:r>
      <w:r w:rsidRPr="009C2310" w:rsidR="00110DC8">
        <w:t xml:space="preserve"> MVS-i on hiljem </w:t>
      </w:r>
      <w:r w:rsidRPr="009C2310" w:rsidR="00B95D50">
        <w:t>minimaalselt uuendatud</w:t>
      </w:r>
      <w:r w:rsidRPr="009C2310" w:rsidR="00110DC8">
        <w:t>, viimati 2019. aastal, kui muudeti veealuse kultuuripärandi peatükki.</w:t>
      </w:r>
    </w:p>
    <w:p w:rsidRPr="009C2310" w:rsidR="00582CBF" w:rsidP="00103B5E" w:rsidRDefault="00582CBF" w14:paraId="53EC7FA2" w14:textId="77777777">
      <w:pPr>
        <w:pStyle w:val="Vahedeta"/>
      </w:pPr>
    </w:p>
    <w:p w:rsidRPr="009C2310" w:rsidR="00110DC8" w:rsidP="00110DC8" w:rsidRDefault="0037190D" w14:paraId="62FA7815" w14:textId="4D73805A">
      <w:pPr>
        <w:pStyle w:val="Vahedeta"/>
      </w:pPr>
      <w:r w:rsidRPr="009C2310">
        <w:t xml:space="preserve">Kuigi esmajoones on kohustus </w:t>
      </w:r>
      <w:r w:rsidRPr="009C2310" w:rsidR="0076461D">
        <w:t>mere</w:t>
      </w:r>
      <w:r w:rsidRPr="009C2310">
        <w:t xml:space="preserve">alust taristut valvata ja kaitsta taristu omanikel </w:t>
      </w:r>
      <w:r w:rsidRPr="009C2310" w:rsidR="00B95D50">
        <w:t>ning</w:t>
      </w:r>
      <w:r w:rsidRPr="009C2310">
        <w:t xml:space="preserve"> valdajatel, on</w:t>
      </w:r>
      <w:r w:rsidRPr="009C2310" w:rsidR="00B95D50">
        <w:t xml:space="preserve"> praeguses</w:t>
      </w:r>
      <w:r w:rsidRPr="009C2310">
        <w:t xml:space="preserve"> julgeolekuolukorras oluline, et ka riigiasutused seda teha aitavad. Selline tegevus on riigi ainupädevuses</w:t>
      </w:r>
      <w:r w:rsidR="009A0DB5">
        <w:t>,</w:t>
      </w:r>
      <w:r w:rsidRPr="009C2310">
        <w:rPr>
          <w:rStyle w:val="Allmrkuseviide"/>
        </w:rPr>
        <w:footnoteReference w:id="42"/>
      </w:r>
      <w:r w:rsidRPr="009C2310" w:rsidR="00110DC8">
        <w:t xml:space="preserve"> </w:t>
      </w:r>
      <w:r w:rsidR="009A0DB5">
        <w:t>ent</w:t>
      </w:r>
      <w:r w:rsidRPr="009C2310" w:rsidR="00110DC8">
        <w:t xml:space="preserve"> selleks, et oleks juba ette teada, mida merel</w:t>
      </w:r>
      <w:r w:rsidRPr="009C2310" w:rsidR="002D1E95">
        <w:t xml:space="preserve"> </w:t>
      </w:r>
      <w:r w:rsidRPr="009C2310" w:rsidR="00B95D50">
        <w:t>jälgida ning</w:t>
      </w:r>
      <w:r w:rsidRPr="009C2310" w:rsidR="002D1E95">
        <w:t xml:space="preserve"> millal </w:t>
      </w:r>
      <w:r w:rsidRPr="009C2310" w:rsidR="00B95D50">
        <w:t xml:space="preserve">tuleks </w:t>
      </w:r>
      <w:r w:rsidRPr="009C2310" w:rsidR="002D1E95">
        <w:t>reageerida</w:t>
      </w:r>
      <w:r w:rsidRPr="009C2310" w:rsidR="00110DC8">
        <w:t xml:space="preserve">, on vaja ka taristu omanike ja valdajate panust. </w:t>
      </w:r>
      <w:r w:rsidR="009A0DB5">
        <w:t>Seetõttu</w:t>
      </w:r>
      <w:r w:rsidRPr="009C2310" w:rsidR="009A0DB5">
        <w:t xml:space="preserve"> </w:t>
      </w:r>
      <w:r w:rsidRPr="009C2310" w:rsidR="002D1E95">
        <w:t xml:space="preserve">nähakse ette, et taristu omanik ja valdaja teavitavad Kaitseväge </w:t>
      </w:r>
      <w:r w:rsidRPr="009C2310" w:rsidR="0055636D">
        <w:t xml:space="preserve">kõikidest kavandatavatest </w:t>
      </w:r>
      <w:r w:rsidRPr="009C2310" w:rsidR="0076461D">
        <w:t>mere</w:t>
      </w:r>
      <w:r w:rsidRPr="009C2310" w:rsidR="0055636D">
        <w:t xml:space="preserve">aluse taristu hooldamisega seotud tegevustest, sealhulgas vaatlustegevustest. </w:t>
      </w:r>
      <w:r w:rsidRPr="009C2310" w:rsidR="00110DC8">
        <w:t>V</w:t>
      </w:r>
      <w:r w:rsidRPr="009C2310" w:rsidR="0055636D">
        <w:t xml:space="preserve">õrreldes </w:t>
      </w:r>
      <w:proofErr w:type="spellStart"/>
      <w:r w:rsidRPr="009C2310" w:rsidR="0055636D">
        <w:t>RiPS-is</w:t>
      </w:r>
      <w:proofErr w:type="spellEnd"/>
      <w:r w:rsidRPr="009C2310" w:rsidR="0055636D">
        <w:t xml:space="preserve"> sätestatud nõudega taotleda luba </w:t>
      </w:r>
      <w:proofErr w:type="spellStart"/>
      <w:r w:rsidRPr="009C2310" w:rsidR="00110DC8">
        <w:t>sise</w:t>
      </w:r>
      <w:proofErr w:type="spellEnd"/>
      <w:r w:rsidRPr="009C2310" w:rsidR="00110DC8">
        <w:t>- ja te</w:t>
      </w:r>
      <w:r w:rsidRPr="009C2310" w:rsidR="0055636D">
        <w:t>r</w:t>
      </w:r>
      <w:r w:rsidRPr="009C2310" w:rsidR="00110DC8">
        <w:t>ritoriaalmere</w:t>
      </w:r>
      <w:r w:rsidRPr="009C2310" w:rsidR="0055636D">
        <w:t>s nendeks tege</w:t>
      </w:r>
      <w:r w:rsidRPr="009C2310" w:rsidR="004A2303">
        <w:t>vusteks, ei saa majandusvööndis otsest loakohustust kehtestada</w:t>
      </w:r>
      <w:r w:rsidRPr="009C2310" w:rsidR="007165D9">
        <w:t xml:space="preserve"> selle erirežiimi tõttu</w:t>
      </w:r>
      <w:r w:rsidRPr="009C2310" w:rsidR="004A2303">
        <w:t xml:space="preserve">. Küll on võimalik riigil kehtestada ohutusega seotud reegleid ning kui asutustel on teada, </w:t>
      </w:r>
      <w:r w:rsidRPr="009C2310" w:rsidR="00B95D50">
        <w:t xml:space="preserve">millised tööd on </w:t>
      </w:r>
      <w:r w:rsidRPr="009C2310" w:rsidR="004A2303">
        <w:t>taristu omanik või valdaj</w:t>
      </w:r>
      <w:r w:rsidRPr="009C2310" w:rsidR="00B95D50">
        <w:t>a</w:t>
      </w:r>
      <w:r w:rsidRPr="009C2310" w:rsidR="004A2303">
        <w:t xml:space="preserve"> tellinud, </w:t>
      </w:r>
      <w:r w:rsidRPr="009C2310" w:rsidR="00B95D50">
        <w:t>saab</w:t>
      </w:r>
      <w:r w:rsidRPr="009C2310" w:rsidR="004A2303">
        <w:t xml:space="preserve"> teisi laevu hoiatada või jälgida, et need </w:t>
      </w:r>
      <w:r w:rsidRPr="009C2310" w:rsidR="00B95D50">
        <w:t xml:space="preserve">töötavale laevale </w:t>
      </w:r>
      <w:r w:rsidRPr="009C2310" w:rsidR="004A2303">
        <w:t>liiga lähedale ei läheks</w:t>
      </w:r>
      <w:r w:rsidRPr="009C2310" w:rsidR="007165D9">
        <w:t>,</w:t>
      </w:r>
      <w:r w:rsidRPr="009C2310" w:rsidR="004A2303">
        <w:t xml:space="preserve"> või ka </w:t>
      </w:r>
      <w:r w:rsidRPr="009C2310" w:rsidR="00B95D50">
        <w:t>veenduda</w:t>
      </w:r>
      <w:r w:rsidRPr="009C2310" w:rsidR="004A2303">
        <w:t xml:space="preserve">, et see on õige laev, mis seal tegutseb </w:t>
      </w:r>
      <w:r w:rsidRPr="009C2310" w:rsidR="004A2303">
        <w:lastRenderedPageBreak/>
        <w:t xml:space="preserve">(seisab). Teavitamise vorm sisaldaks samu andmeid, mis </w:t>
      </w:r>
      <w:proofErr w:type="spellStart"/>
      <w:r w:rsidRPr="009C2310" w:rsidR="004A2303">
        <w:t>sise</w:t>
      </w:r>
      <w:proofErr w:type="spellEnd"/>
      <w:r w:rsidRPr="009C2310" w:rsidR="004A2303">
        <w:t xml:space="preserve">- ja territoriaalmeres </w:t>
      </w:r>
      <w:r w:rsidRPr="009C2310" w:rsidR="00B95D50">
        <w:t xml:space="preserve">tegutsemise </w:t>
      </w:r>
      <w:r w:rsidRPr="009C2310" w:rsidR="004A2303">
        <w:t xml:space="preserve">loa taotlus. Näiteks kui plaanitakse kogu </w:t>
      </w:r>
      <w:r w:rsidRPr="009C2310" w:rsidR="00923BC8">
        <w:t xml:space="preserve">pikkuses </w:t>
      </w:r>
      <w:r w:rsidRPr="009C2310" w:rsidR="0076461D">
        <w:t>mere</w:t>
      </w:r>
      <w:r w:rsidRPr="009C2310" w:rsidR="004A2303">
        <w:t xml:space="preserve">aluse taristu vaatlustegevust, läbib see kogu mereala ning ettevõtjal on lihtsam </w:t>
      </w:r>
      <w:r w:rsidRPr="009C2310" w:rsidR="00B95D50">
        <w:t xml:space="preserve">esitada </w:t>
      </w:r>
      <w:r w:rsidRPr="009C2310" w:rsidR="004A2303">
        <w:t xml:space="preserve">sarnased andmed kõikide mereala piirkondade kohta, sealhulgas </w:t>
      </w:r>
      <w:r w:rsidRPr="009C2310" w:rsidR="00B95D50">
        <w:t xml:space="preserve">teha </w:t>
      </w:r>
      <w:r w:rsidRPr="009C2310" w:rsidR="004A2303">
        <w:t>üks joonis kogu töö</w:t>
      </w:r>
      <w:r w:rsidRPr="009C2310" w:rsidR="00923BC8">
        <w:t>piirkonna</w:t>
      </w:r>
      <w:r w:rsidRPr="009C2310" w:rsidR="004A2303">
        <w:t xml:space="preserve"> ulatuse kohta.</w:t>
      </w:r>
      <w:r w:rsidRPr="009C2310" w:rsidR="008368B5">
        <w:t xml:space="preserve"> Sellega välditakse</w:t>
      </w:r>
      <w:r w:rsidRPr="009C2310" w:rsidR="00742079">
        <w:t xml:space="preserve"> ka</w:t>
      </w:r>
      <w:r w:rsidRPr="009C2310" w:rsidR="008368B5">
        <w:t xml:space="preserve"> liigset halduskoormust </w:t>
      </w:r>
      <w:r w:rsidRPr="009C2310" w:rsidR="0076461D">
        <w:t>mere</w:t>
      </w:r>
      <w:r w:rsidRPr="009C2310" w:rsidR="008368B5">
        <w:t>aluse taristu omanikule ja valdajale.</w:t>
      </w:r>
    </w:p>
    <w:p w:rsidRPr="009C2310" w:rsidR="00CE3A1C" w:rsidP="00110DC8" w:rsidRDefault="00CE3A1C" w14:paraId="680C3627" w14:textId="1459A83B">
      <w:pPr>
        <w:pStyle w:val="Vahedeta"/>
      </w:pPr>
    </w:p>
    <w:p w:rsidRPr="009C2310" w:rsidR="00CE3A1C" w:rsidP="00A52F85" w:rsidRDefault="00CE3A1C" w14:paraId="15544FCD" w14:textId="66E4F7A1">
      <w:pPr>
        <w:pStyle w:val="Vahedeta"/>
      </w:pPr>
      <w:r w:rsidRPr="0059789F">
        <w:rPr>
          <w:b/>
          <w:bCs/>
        </w:rPr>
        <w:t xml:space="preserve">Eelnõu § </w:t>
      </w:r>
      <w:r w:rsidRPr="0059789F" w:rsidR="26F126B8">
        <w:rPr>
          <w:b/>
          <w:bCs/>
        </w:rPr>
        <w:t>4</w:t>
      </w:r>
      <w:r w:rsidRPr="0059789F" w:rsidDel="26F126B8">
        <w:rPr>
          <w:b/>
          <w:bCs/>
        </w:rPr>
        <w:t xml:space="preserve"> </w:t>
      </w:r>
      <w:r w:rsidRPr="007D5D81">
        <w:rPr>
          <w:b/>
          <w:bCs/>
        </w:rPr>
        <w:t xml:space="preserve">punktiga </w:t>
      </w:r>
      <w:r w:rsidRPr="007D5D81" w:rsidR="00196E0A">
        <w:rPr>
          <w:b/>
          <w:bCs/>
        </w:rPr>
        <w:t>3</w:t>
      </w:r>
      <w:r w:rsidRPr="009C2310">
        <w:t xml:space="preserve"> täiendatakse seadust §-ga 14</w:t>
      </w:r>
      <w:r w:rsidRPr="009C2310">
        <w:rPr>
          <w:vertAlign w:val="superscript"/>
        </w:rPr>
        <w:t>2</w:t>
      </w:r>
      <w:r w:rsidRPr="009C2310" w:rsidR="00A52F85">
        <w:t>, millega sätestatakse, et uju</w:t>
      </w:r>
      <w:r w:rsidR="0026009E">
        <w:t>v</w:t>
      </w:r>
      <w:r w:rsidRPr="009C2310" w:rsidR="00A52F85">
        <w:t>vahendi suhtes, millel ei ole riikkondsust, võib kohaldada Eesti majandusvööndisse sisenemisel Eesti Vabariigi jurisdiktsiooni. Säte on kooskõlas UNCLOS</w:t>
      </w:r>
      <w:r w:rsidR="0026009E">
        <w:t>-</w:t>
      </w:r>
      <w:r w:rsidRPr="009C2310" w:rsidR="00A52F85">
        <w:t xml:space="preserve">i artiklitega 91, 92 ja 110. </w:t>
      </w:r>
      <w:r w:rsidRPr="009C2310" w:rsidR="00D70D6A">
        <w:t>UNCLOS</w:t>
      </w:r>
      <w:r w:rsidR="0026009E">
        <w:t>-</w:t>
      </w:r>
      <w:r w:rsidRPr="009C2310" w:rsidR="00D70D6A">
        <w:t>i artikkel 91 paneb kohustuse riigile kehtestada laeva oma riikkondsusse võtmise, oma territooriumil registreerimise ja oma lipu all sõitmise tingimused. Laeval on selle riigi riikkondsus, kelle lipu all tal on õigus sõita. Nimetatud riigi ja laeva vahel peab olema tegelik seos. Artikkel 92 sätestab aga, et laev peab olema merel viibides selle riigi ainujurisdiktsiooni all, kelle lipu all see sõidab, kui muu rahvusvahelise õigusega ei sätestata teisiti. Reisi vältel ei tohi laev lippu vahetada, välja arvatud juhul, kui vahetub omanik või tehakse registrimuudatus. Ühtlasi sätestatakse, et juhul, kui laev sõidab kahe või mitme riigi lipu all ja kasutab neid oma huvidest lähtudes, ei saa ta kuuluda ühegi kõnesoleva riigi riikkondsusesse ning teda võib käsitada riikkondsuseta laevana. S</w:t>
      </w:r>
      <w:r w:rsidRPr="009C2310" w:rsidR="004E398C">
        <w:t xml:space="preserve">eega piltlikult öeldes riikkondsuseta laev kuulub merel sõites kõigile ja selle võib enda lipu alla võtta ja oma riigi jurisdiktsiooni kohaldada iga riik. </w:t>
      </w:r>
      <w:r w:rsidRPr="009C2310" w:rsidR="00D70D6A">
        <w:t xml:space="preserve">Artiklis 110 sätestatakse, millisel juhul võib rannikuriik </w:t>
      </w:r>
      <w:proofErr w:type="spellStart"/>
      <w:r w:rsidRPr="009C2310" w:rsidR="00D70D6A">
        <w:t>parduda</w:t>
      </w:r>
      <w:proofErr w:type="spellEnd"/>
      <w:r w:rsidRPr="009C2310" w:rsidR="00D70D6A">
        <w:t xml:space="preserve"> laevale. Üheks selliseks juhtumiks on see, kui laeval puudub riikkondsus.</w:t>
      </w:r>
      <w:r w:rsidRPr="009C2310" w:rsidR="00D70D6A">
        <w:rPr>
          <w:rStyle w:val="Allmrkuseviide"/>
        </w:rPr>
        <w:footnoteReference w:id="43"/>
      </w:r>
      <w:r w:rsidRPr="009C2310" w:rsidR="004E398C">
        <w:t xml:space="preserve"> Sõjalaev võib kontrollida laeva õigust sõita selle lipu all. Sõjalaev võib sel eesmärgil saata kahtlustatavale laevale ohvitseri juhtimisel paadi. Kui kahtlus pärast dokumentide kontrolli säilib, võib laeva pardal jätkata uurimist kõiki asjaolusid arvestades.</w:t>
      </w:r>
      <w:r w:rsidRPr="009C2310" w:rsidR="004E398C">
        <w:rPr>
          <w:rStyle w:val="Allmrkuseviide"/>
        </w:rPr>
        <w:footnoteReference w:id="44"/>
      </w:r>
      <w:r w:rsidRPr="009C2310" w:rsidR="005E18CC">
        <w:t xml:space="preserve"> Paljudes NATO liikmesriikides on asutud seisukohale, et riikkondsuseta laevade kontrollimiseks ei piisa ainult UNCLOS</w:t>
      </w:r>
      <w:r w:rsidR="0026009E">
        <w:t>-</w:t>
      </w:r>
      <w:r w:rsidRPr="009C2310" w:rsidR="005E18CC">
        <w:t>i artiklite 91, 92 ja 110 koostoimest, et laeva kontrollida, vaid vaja on ka rannikuriigi õigusesse asjakohast sätet, milles sätestatakse, et riikkondsuseta laeva suhtes kohaldatakse rannikuriigi õigust, kui teda kinni pidama ja kontrollima asutakse. Seda ka kõnesoleva täiendusega tehakse.</w:t>
      </w:r>
    </w:p>
    <w:p w:rsidRPr="009C2310" w:rsidR="00710EA6" w:rsidP="00A52F85" w:rsidRDefault="00710EA6" w14:paraId="244E1B82" w14:textId="0C1D7F33">
      <w:pPr>
        <w:pStyle w:val="Vahedeta"/>
      </w:pPr>
    </w:p>
    <w:p w:rsidRPr="009C2310" w:rsidR="005847B5" w:rsidP="00A52F85" w:rsidRDefault="00710EA6" w14:paraId="48C7932C" w14:textId="54DDBCD4">
      <w:pPr>
        <w:pStyle w:val="Vahedeta"/>
      </w:pPr>
      <w:r w:rsidRPr="009C2310">
        <w:t xml:space="preserve">Lisatavas paragrahvis on kasutatud </w:t>
      </w:r>
      <w:r w:rsidR="0026009E">
        <w:t xml:space="preserve">sõnu </w:t>
      </w:r>
      <w:r w:rsidRPr="009C2310">
        <w:t xml:space="preserve">„võib kohaldada“, jättes nii iga kord Eesti enda otsustada (kaalutlusotsusena), kuidas riikkondsuseta laeva suhtes reageeritakse, muu hulgas </w:t>
      </w:r>
      <w:r w:rsidR="0026009E">
        <w:t xml:space="preserve">kas </w:t>
      </w:r>
      <w:r w:rsidRPr="009C2310">
        <w:t>seda üldse peatatakse kontrollimise eesmärgil või mitte.</w:t>
      </w:r>
    </w:p>
    <w:p w:rsidRPr="009C2310" w:rsidR="00543F20" w:rsidP="00A52F85" w:rsidRDefault="00543F20" w14:paraId="2A7F0574" w14:textId="77777777">
      <w:pPr>
        <w:pStyle w:val="Vahedeta"/>
      </w:pPr>
    </w:p>
    <w:p w:rsidR="007165D9" w:rsidP="00110DC8" w:rsidRDefault="005847B5" w14:paraId="23731D5C" w14:textId="674B0037">
      <w:pPr>
        <w:pStyle w:val="Vahedeta"/>
      </w:pPr>
      <w:r w:rsidRPr="009C2310">
        <w:t xml:space="preserve">Eelnõu </w:t>
      </w:r>
      <w:r w:rsidRPr="0059789F">
        <w:rPr>
          <w:b/>
          <w:bCs/>
        </w:rPr>
        <w:t>§ </w:t>
      </w:r>
      <w:r w:rsidRPr="0059789F" w:rsidR="26F126B8">
        <w:rPr>
          <w:b/>
          <w:bCs/>
        </w:rPr>
        <w:t>4</w:t>
      </w:r>
      <w:r w:rsidRPr="0059789F">
        <w:rPr>
          <w:b/>
          <w:bCs/>
        </w:rPr>
        <w:t xml:space="preserve"> punktiga 4</w:t>
      </w:r>
      <w:r w:rsidRPr="009C2310">
        <w:t xml:space="preserve"> tunnistatakse kehtetuks MVS § 17 kui mittevajalik ja tänaseks sisutühjaks muutunud paragrahv.</w:t>
      </w:r>
      <w:r w:rsidRPr="009C2310" w:rsidR="00086F0F">
        <w:t xml:space="preserve"> Paragrahv</w:t>
      </w:r>
      <w:r w:rsidRPr="009C2310" w:rsidR="00BD6741">
        <w:t xml:space="preserve"> 17 sätestab, et MVS</w:t>
      </w:r>
      <w:r w:rsidR="00C56851">
        <w:t>-</w:t>
      </w:r>
      <w:r w:rsidRPr="009C2310" w:rsidR="00BD6741">
        <w:t xml:space="preserve">i sätetes nimetatud pädevad riigiasutused ja majandusvööndi kaitsmise korra määrab Vabariigi Valitsus. Pädevad riigiasutused on praegu kehtestatud eri seadustega, näiteks veealuse kultuuripärandi kaitse osas on pädev asutus muinsuskaitseseaduse järgi Muinsuskaitseamet, merekeskkonna kaitse üle teeb järelevalvet keskkonnajärelevalve seaduse järgi Keskkonnaamet, merre ehitamist ja selle üle järelevalvet teeb ehitusseadustiku alusel Tarbijakaitse ja Tehnilise Järelevalve Amet, majandusvööndi õigusrežiimi tagab </w:t>
      </w:r>
      <w:proofErr w:type="spellStart"/>
      <w:r w:rsidRPr="009C2310" w:rsidR="00BD6741">
        <w:t>RiPS</w:t>
      </w:r>
      <w:r w:rsidR="00CF51B9">
        <w:t>-</w:t>
      </w:r>
      <w:r w:rsidRPr="009C2310" w:rsidR="00BD6741">
        <w:t>i</w:t>
      </w:r>
      <w:proofErr w:type="spellEnd"/>
      <w:r w:rsidRPr="009C2310" w:rsidR="00BD6741">
        <w:t xml:space="preserve"> järgi Kaitsevägi.</w:t>
      </w:r>
      <w:r w:rsidRPr="009C2310" w:rsidR="000F3B4D">
        <w:t xml:space="preserve"> Seadust on täiendatud alates selle vastuvõtmisest 1993. aastal mitmeid kordi, täpsustades majandusvööndis lubatud tegevusi, mis on üks osa majandusvööndi kaitsest, sealhulgas osa sellest </w:t>
      </w:r>
      <w:r w:rsidRPr="009C2310" w:rsidR="00CA01BE">
        <w:t xml:space="preserve">moodustab </w:t>
      </w:r>
      <w:proofErr w:type="spellStart"/>
      <w:r w:rsidRPr="009C2310" w:rsidR="000F3B4D">
        <w:t>RiPS</w:t>
      </w:r>
      <w:r w:rsidR="00401EF4">
        <w:t>-</w:t>
      </w:r>
      <w:r w:rsidRPr="009C2310" w:rsidR="000F3B4D">
        <w:t>is</w:t>
      </w:r>
      <w:proofErr w:type="spellEnd"/>
      <w:r w:rsidRPr="009C2310" w:rsidR="000F3B4D">
        <w:t xml:space="preserve"> oleva majandusvööndi õigusrežiimi tagamise sisustamine.</w:t>
      </w:r>
    </w:p>
    <w:p w:rsidRPr="009C2310" w:rsidR="003A0A9F" w:rsidP="00110DC8" w:rsidRDefault="003A0A9F" w14:paraId="5B8B890A" w14:textId="77777777">
      <w:pPr>
        <w:pStyle w:val="Vahedeta"/>
      </w:pPr>
    </w:p>
    <w:p w:rsidRPr="009C2310" w:rsidR="00EA56FF" w:rsidP="00011235" w:rsidRDefault="00EA56FF" w14:paraId="54DAA1FB" w14:textId="30611310">
      <w:pPr>
        <w:pStyle w:val="Pealkiri2"/>
        <w:numPr>
          <w:ilvl w:val="0"/>
          <w:numId w:val="0"/>
        </w:numPr>
      </w:pPr>
      <w:r w:rsidRPr="009C2310">
        <w:t>§ </w:t>
      </w:r>
      <w:r w:rsidRPr="009C2310" w:rsidR="26F126B8">
        <w:t>5</w:t>
      </w:r>
      <w:r w:rsidRPr="009C2310">
        <w:t>. Meresõiduohutuse seaduse muutmine</w:t>
      </w:r>
    </w:p>
    <w:p w:rsidRPr="009C2310" w:rsidR="007165D9" w:rsidP="00110DC8" w:rsidRDefault="007165D9" w14:paraId="13F247A8" w14:textId="0BC08352">
      <w:pPr>
        <w:pStyle w:val="Vahedeta"/>
      </w:pPr>
    </w:p>
    <w:p w:rsidRPr="009C2310" w:rsidR="000D1F13" w:rsidP="00110DC8" w:rsidRDefault="002B1515" w14:paraId="737AA87E" w14:textId="4D705390">
      <w:pPr>
        <w:pStyle w:val="Vahedeta"/>
      </w:pPr>
      <w:r w:rsidRPr="009C2310">
        <w:t xml:space="preserve">Eelnõu </w:t>
      </w:r>
      <w:r w:rsidRPr="0059789F">
        <w:rPr>
          <w:b/>
          <w:bCs/>
        </w:rPr>
        <w:t>§ </w:t>
      </w:r>
      <w:r w:rsidRPr="0059789F" w:rsidR="26F126B8">
        <w:rPr>
          <w:b/>
          <w:bCs/>
        </w:rPr>
        <w:t>5</w:t>
      </w:r>
      <w:r w:rsidRPr="0059789F">
        <w:rPr>
          <w:b/>
          <w:bCs/>
        </w:rPr>
        <w:t xml:space="preserve"> punktiga 1</w:t>
      </w:r>
      <w:r w:rsidRPr="009C2310" w:rsidR="000B78BC">
        <w:t xml:space="preserve"> lisatakse MSOS §-i 1 uus lõige 2</w:t>
      </w:r>
      <w:r w:rsidRPr="009C2310" w:rsidR="000B78BC">
        <w:rPr>
          <w:vertAlign w:val="superscript"/>
        </w:rPr>
        <w:t>1</w:t>
      </w:r>
      <w:r w:rsidRPr="009C2310" w:rsidR="000B78BC">
        <w:t xml:space="preserve">. Paragrahv 1 käsitleb </w:t>
      </w:r>
      <w:proofErr w:type="spellStart"/>
      <w:r w:rsidRPr="009C2310" w:rsidR="000B78BC">
        <w:t>MSOS-i</w:t>
      </w:r>
      <w:proofErr w:type="spellEnd"/>
      <w:r w:rsidRPr="009C2310" w:rsidR="000B78BC">
        <w:t xml:space="preserve"> reguleerimisala (ja kohaldamisala).</w:t>
      </w:r>
      <w:r w:rsidRPr="009C2310" w:rsidR="00E56088">
        <w:t xml:space="preserve"> Eelnõuga kavandatava</w:t>
      </w:r>
      <w:r w:rsidR="00CF51B9">
        <w:t>s</w:t>
      </w:r>
      <w:r w:rsidRPr="009C2310" w:rsidR="00E56088">
        <w:t xml:space="preserve"> lõikes 2</w:t>
      </w:r>
      <w:r w:rsidRPr="009C2310" w:rsidR="00E56088">
        <w:rPr>
          <w:vertAlign w:val="superscript"/>
        </w:rPr>
        <w:t>1</w:t>
      </w:r>
      <w:r w:rsidRPr="009C2310" w:rsidR="00E56088">
        <w:t xml:space="preserve"> sätestatakse, et sõjalise riigikaitse ja </w:t>
      </w:r>
      <w:r w:rsidRPr="009C2310" w:rsidR="00A4116E">
        <w:t>selleks valmistumisega</w:t>
      </w:r>
      <w:r w:rsidRPr="009C2310" w:rsidR="00E56088">
        <w:t xml:space="preserve"> seotud tegevustele merel kohaldatakse </w:t>
      </w:r>
      <w:proofErr w:type="spellStart"/>
      <w:r w:rsidRPr="009C2310" w:rsidR="00AE3F58">
        <w:t>MSOS-i</w:t>
      </w:r>
      <w:proofErr w:type="spellEnd"/>
      <w:r w:rsidRPr="26F126B8" w:rsidR="00E56088">
        <w:t xml:space="preserve"> </w:t>
      </w:r>
      <w:r w:rsidRPr="009C2310" w:rsidR="00AE3F58">
        <w:t xml:space="preserve">üksnes </w:t>
      </w:r>
      <w:r w:rsidRPr="009C2310" w:rsidR="00E56088">
        <w:t xml:space="preserve">juhul, </w:t>
      </w:r>
      <w:r w:rsidRPr="009C2310" w:rsidR="00E56088">
        <w:lastRenderedPageBreak/>
        <w:t>kui see on käesolevas seaduses sätestatud. Analoogselt on sätestatud sama paragrahvi lõige 2.</w:t>
      </w:r>
      <w:r w:rsidRPr="009C2310" w:rsidR="00FD0FFC">
        <w:t xml:space="preserve"> Seadused kehtivad olenemata riigis valitsevast olukorrast. Selleks, et vältida olukorda, kus mõnda sõjalise riigikaitse või </w:t>
      </w:r>
      <w:r w:rsidRPr="009C2310" w:rsidR="00EE34DD">
        <w:t>selleks valmistumisele</w:t>
      </w:r>
      <w:r w:rsidRPr="009C2310" w:rsidR="00FD0FFC">
        <w:t xml:space="preserve"> kohaldatavat meedet</w:t>
      </w:r>
      <w:r w:rsidRPr="009C2310" w:rsidR="00B12783">
        <w:rPr>
          <w:rStyle w:val="Allmrkuseviide"/>
        </w:rPr>
        <w:footnoteReference w:id="45"/>
      </w:r>
      <w:r w:rsidRPr="26F126B8" w:rsidR="00FD0FFC">
        <w:t xml:space="preserve"> </w:t>
      </w:r>
      <w:r w:rsidRPr="009C2310" w:rsidR="00B12783">
        <w:t xml:space="preserve">tõlgendamise teel loetaks olukorraks, kus on vaja taotleda luba või on see keelatud tegevus (tsiviil)laevadele või isikutele, on vaja </w:t>
      </w:r>
      <w:proofErr w:type="spellStart"/>
      <w:r w:rsidRPr="009C2310" w:rsidR="00B12783">
        <w:t>MSOS-i</w:t>
      </w:r>
      <w:proofErr w:type="spellEnd"/>
      <w:r w:rsidRPr="009C2310" w:rsidR="00B12783">
        <w:t xml:space="preserve"> reguleerimis- ja kohaldamisalas välistada sellisele tegevusele </w:t>
      </w:r>
      <w:proofErr w:type="spellStart"/>
      <w:r w:rsidRPr="009C2310" w:rsidR="00B12783">
        <w:t>MSOS-i</w:t>
      </w:r>
      <w:proofErr w:type="spellEnd"/>
      <w:r w:rsidRPr="009C2310" w:rsidR="00B12783">
        <w:t xml:space="preserve"> kohaldumine. See aga ei tähenda, et sõjalise riigikaitse ja </w:t>
      </w:r>
      <w:r w:rsidRPr="009C2310" w:rsidR="00EE34DD">
        <w:t>selleks valmistumisega</w:t>
      </w:r>
      <w:r w:rsidRPr="009C2310" w:rsidR="00B12783">
        <w:t xml:space="preserve"> seotud tegevustele ükski õigusakt ei kohaldu. Neid tegevusi reguleerivad teised seadused (nt KKS, </w:t>
      </w:r>
      <w:proofErr w:type="spellStart"/>
      <w:r w:rsidRPr="009C2310" w:rsidR="00B12783">
        <w:t>RiPS</w:t>
      </w:r>
      <w:proofErr w:type="spellEnd"/>
      <w:r w:rsidRPr="009C2310" w:rsidR="00B12783">
        <w:t xml:space="preserve">, </w:t>
      </w:r>
      <w:proofErr w:type="spellStart"/>
      <w:r w:rsidRPr="009C2310" w:rsidR="00B12783">
        <w:t>KorS</w:t>
      </w:r>
      <w:proofErr w:type="spellEnd"/>
      <w:r w:rsidRPr="009C2310" w:rsidR="00B12783">
        <w:t xml:space="preserve"> jne), samuti rahvusvaheline õigus (nt rahvusvaheline relvakonfliktiõigus).</w:t>
      </w:r>
      <w:r w:rsidRPr="009C2310" w:rsidR="003652E2">
        <w:t xml:space="preserve"> Samuti tehakse koostööd teiste asjakohaste </w:t>
      </w:r>
      <w:r w:rsidRPr="009C2310" w:rsidR="00A75AE3">
        <w:t>riigi</w:t>
      </w:r>
      <w:r w:rsidRPr="009C2310" w:rsidR="003652E2">
        <w:t xml:space="preserve">asutustega, kes </w:t>
      </w:r>
      <w:r w:rsidRPr="009C2310" w:rsidR="00A75AE3">
        <w:t xml:space="preserve">näiteks </w:t>
      </w:r>
      <w:r w:rsidRPr="009C2310" w:rsidR="003652E2">
        <w:t>kaasatakse ülesannete täitmisse või keda tuleb teavitada konkreetsetest tegevustest.</w:t>
      </w:r>
    </w:p>
    <w:p w:rsidRPr="009C2310" w:rsidR="000D1F13" w:rsidP="00110DC8" w:rsidRDefault="000D1F13" w14:paraId="740371DD" w14:textId="77777777">
      <w:pPr>
        <w:pStyle w:val="Vahedeta"/>
      </w:pPr>
    </w:p>
    <w:p w:rsidRPr="009C2310" w:rsidR="00C148C3" w:rsidP="00110DC8" w:rsidRDefault="00C148C3" w14:paraId="4FBC434B" w14:textId="18AA0A92">
      <w:pPr>
        <w:pStyle w:val="Vahedeta"/>
      </w:pPr>
      <w:r w:rsidRPr="009C2310">
        <w:t xml:space="preserve">Eelnõu </w:t>
      </w:r>
      <w:r w:rsidRPr="0059789F">
        <w:rPr>
          <w:b/>
          <w:bCs/>
        </w:rPr>
        <w:t xml:space="preserve">§  </w:t>
      </w:r>
      <w:r w:rsidRPr="0059789F" w:rsidR="5BA12A33">
        <w:rPr>
          <w:b/>
          <w:bCs/>
        </w:rPr>
        <w:t xml:space="preserve">5 </w:t>
      </w:r>
      <w:r w:rsidRPr="007D5D81">
        <w:rPr>
          <w:b/>
          <w:bCs/>
        </w:rPr>
        <w:t>punktiga </w:t>
      </w:r>
      <w:r w:rsidRPr="007D5D81" w:rsidR="000D1F13">
        <w:rPr>
          <w:b/>
          <w:bCs/>
        </w:rPr>
        <w:t>2</w:t>
      </w:r>
      <w:r w:rsidRPr="009C2310">
        <w:t xml:space="preserve"> muudetakse MSOS § 1 lõike 4 sõnastust</w:t>
      </w:r>
      <w:r w:rsidR="00CF51B9">
        <w:t xml:space="preserve"> ning täpsustatakse</w:t>
      </w:r>
      <w:r w:rsidRPr="009C2310">
        <w:t xml:space="preserve">, millised </w:t>
      </w:r>
      <w:r w:rsidR="006C74C9">
        <w:t xml:space="preserve">MSOS </w:t>
      </w:r>
      <w:r w:rsidRPr="009C2310">
        <w:t xml:space="preserve">normid kehtivad </w:t>
      </w:r>
      <w:r w:rsidRPr="009C2310" w:rsidR="006A4DA3">
        <w:t xml:space="preserve">iga </w:t>
      </w:r>
      <w:r w:rsidRPr="009C2310">
        <w:t>sõjalaeva</w:t>
      </w:r>
      <w:r w:rsidRPr="009C2310" w:rsidR="00553CD6">
        <w:t xml:space="preserve"> suhtes</w:t>
      </w:r>
      <w:r w:rsidRPr="5BA12A33">
        <w:t xml:space="preserve"> </w:t>
      </w:r>
      <w:r w:rsidRPr="009C2310" w:rsidR="006A4DA3">
        <w:t xml:space="preserve">olenemata tema lipuriigist </w:t>
      </w:r>
      <w:r w:rsidRPr="009C2310" w:rsidR="007368BA">
        <w:t>ning</w:t>
      </w:r>
      <w:r w:rsidRPr="009C2310">
        <w:t xml:space="preserve"> millised </w:t>
      </w:r>
      <w:r w:rsidRPr="009C2310" w:rsidR="007368BA">
        <w:t>lisaks</w:t>
      </w:r>
      <w:r w:rsidRPr="5BA12A33" w:rsidR="009705D0">
        <w:t xml:space="preserve"> </w:t>
      </w:r>
      <w:r w:rsidRPr="009C2310">
        <w:t>Kaitseväe ja Kaitseliidu veesõidukite registris olevate veesõidukite</w:t>
      </w:r>
      <w:r w:rsidRPr="5BA12A33" w:rsidR="007368BA">
        <w:t xml:space="preserve"> </w:t>
      </w:r>
      <w:r w:rsidRPr="009C2310" w:rsidR="00553CD6">
        <w:t>suhtes</w:t>
      </w:r>
      <w:r w:rsidR="00CF51B9">
        <w:t>.</w:t>
      </w:r>
      <w:r w:rsidRPr="009C2310" w:rsidR="008E1480">
        <w:t xml:space="preserve"> </w:t>
      </w:r>
      <w:r w:rsidR="00CF51B9">
        <w:t>E</w:t>
      </w:r>
      <w:r w:rsidRPr="009C2310" w:rsidR="008E1480">
        <w:t xml:space="preserve">elnõu </w:t>
      </w:r>
      <w:r w:rsidRPr="0059789F" w:rsidR="008E1480">
        <w:rPr>
          <w:b/>
          <w:bCs/>
        </w:rPr>
        <w:t>§ </w:t>
      </w:r>
      <w:r w:rsidRPr="0059789F" w:rsidR="00D62839">
        <w:rPr>
          <w:b/>
          <w:bCs/>
        </w:rPr>
        <w:t>4</w:t>
      </w:r>
      <w:r w:rsidRPr="0059789F" w:rsidR="008E1480">
        <w:rPr>
          <w:b/>
          <w:bCs/>
        </w:rPr>
        <w:t xml:space="preserve"> punktiga 6</w:t>
      </w:r>
      <w:r w:rsidRPr="009C2310" w:rsidR="008E1480">
        <w:t xml:space="preserve"> muudetakse MSOS § 19 lõike 7 sõnastust nii, et selles olevast volitusnormist jäetakse välja sõjalaevad</w:t>
      </w:r>
      <w:r w:rsidRPr="5BA12A33">
        <w:t xml:space="preserve">. </w:t>
      </w:r>
      <w:r w:rsidRPr="009C2310" w:rsidR="00560C2F">
        <w:t>Kehtiv</w:t>
      </w:r>
      <w:r w:rsidRPr="009C2310" w:rsidR="00E81332">
        <w:t>a</w:t>
      </w:r>
      <w:r w:rsidRPr="009C2310" w:rsidR="00560C2F">
        <w:t xml:space="preserve"> sõnastuse järgi </w:t>
      </w:r>
      <w:r w:rsidRPr="009C2310" w:rsidR="007368BA">
        <w:t xml:space="preserve">laieneb </w:t>
      </w:r>
      <w:r w:rsidRPr="009C2310" w:rsidR="00560C2F">
        <w:t>sõjalaevale MSOS § 19 lõige</w:t>
      </w:r>
      <w:r w:rsidRPr="5BA12A33" w:rsidR="00E81332">
        <w:t> </w:t>
      </w:r>
      <w:r w:rsidRPr="009C2310" w:rsidR="00560C2F">
        <w:t>7 ja 11. peatükk, kui seadusega ei sätestata teisiti.</w:t>
      </w:r>
      <w:r w:rsidRPr="009C2310" w:rsidR="00FB17DF">
        <w:t xml:space="preserve"> Paragrahvi 19 lõige 7 on volitusnorm, millega on kehtestatud Vabariigi Valitsuse 27. mai 2022. a määrus nr 59 „Enne 2011.</w:t>
      </w:r>
      <w:r w:rsidRPr="5BA12A33" w:rsidR="00553CD6">
        <w:t> </w:t>
      </w:r>
      <w:r w:rsidRPr="009C2310" w:rsidR="00FB17DF">
        <w:t>aasta 1.</w:t>
      </w:r>
      <w:r w:rsidRPr="5BA12A33" w:rsidR="00553CD6">
        <w:t> </w:t>
      </w:r>
      <w:r w:rsidRPr="009C2310" w:rsidR="00FB17DF">
        <w:t>jaanuari soetatud politseiasutuse laeva side- ja navigatsioonivahenditega seadistamise ja varustamise nõuded“. 11. peatükiga on reguleeritud veeliikluse ohutus veeteel. Kaitseväe ja Kaitseliidu veesõidukite registris</w:t>
      </w:r>
      <w:r w:rsidRPr="009C2310" w:rsidR="000D30FC">
        <w:rPr>
          <w:rStyle w:val="Allmrkuseviide"/>
        </w:rPr>
        <w:footnoteReference w:id="46"/>
      </w:r>
      <w:r w:rsidRPr="009C2310" w:rsidR="00FB17DF">
        <w:t xml:space="preserve"> olevad veesõidukid liigituvad peamiselt sõjalaevadeks, kuid seal võib olla ka abilaevasid ja muid veesõidukeid</w:t>
      </w:r>
      <w:r w:rsidRPr="009C2310" w:rsidR="0003480D">
        <w:t>, kuid neid kõiki kasutatakse siiski sõjalisel otstarbel.</w:t>
      </w:r>
    </w:p>
    <w:p w:rsidRPr="009C2310" w:rsidR="002D2F17" w:rsidP="00E37E54" w:rsidRDefault="002D2F17" w14:paraId="69AD90A7" w14:textId="77777777">
      <w:pPr>
        <w:pStyle w:val="Vahedeta"/>
      </w:pPr>
    </w:p>
    <w:p w:rsidRPr="009C2310" w:rsidR="0062334E" w:rsidP="0062334E" w:rsidRDefault="00B05B64" w14:paraId="5B0F0D1E" w14:textId="36F8D5F0">
      <w:pPr>
        <w:pStyle w:val="Vahedeta"/>
      </w:pPr>
      <w:r w:rsidRPr="009C2310">
        <w:t xml:space="preserve">Puudub </w:t>
      </w:r>
      <w:r w:rsidRPr="009C2310" w:rsidR="0062334E">
        <w:t>vaja</w:t>
      </w:r>
      <w:r w:rsidRPr="009C2310">
        <w:t>dus</w:t>
      </w:r>
      <w:r w:rsidRPr="009C2310" w:rsidR="0062334E">
        <w:t xml:space="preserve"> kehtestada side- ja navigatsioonivahenditega seadistamise ja varustamise nõudeid sõjalaevale ning neid ei ole ka seetõttu kehtestatud. Valitsuse 27. mai 2022. a määruse nr 59 eelnõu koostamise seletuskirjas on selgitatud, miks ei ole määruses nõudeid sõjalaevade kohta: </w:t>
      </w:r>
      <w:r w:rsidRPr="60DB3EA2" w:rsidR="0062334E">
        <w:rPr>
          <w:i/>
          <w:iCs/>
        </w:rPr>
        <w:t xml:space="preserve">Määruse volitusnorm võimaldab kehtestada nõuded ka sõjalaevade side- ja navigatsioonivahenditega seadistamise ja varustamise kohta, ent Kaitseministeeriumi hinnangul ei ole antud määruses vajalik sõjalaevadele nõudeid esitada, mistõttu määruses selliseid nõudeid ei käsitleta. See on ka põhjendatud, arvestades, et MSOS on mõeldud reguleerima tsiviiladministratsiooni järelevalve alla kuuluvate veesõidukite ja mereohutuse nõuetega seonduvat ning sõjalaevade nõuded kehtestatakse Kaitseministeeriumi valitsemisalas. Näiteks MSOS § </w:t>
      </w:r>
      <w:r w:rsidRPr="60DB3EA2" w:rsidR="00D62839">
        <w:rPr>
          <w:i/>
          <w:iCs/>
        </w:rPr>
        <w:t>3</w:t>
      </w:r>
      <w:r w:rsidRPr="60DB3EA2" w:rsidR="0062334E">
        <w:rPr>
          <w:i/>
          <w:iCs/>
        </w:rPr>
        <w:t xml:space="preserve"> kohaselt</w:t>
      </w:r>
      <w:r w:rsidRPr="60DB3EA2" w:rsidR="0062334E">
        <w:rPr>
          <w:rStyle w:val="Allmrkuseviide"/>
          <w:i/>
          <w:iCs/>
        </w:rPr>
        <w:footnoteReference w:id="47"/>
      </w:r>
      <w:r w:rsidRPr="60DB3EA2" w:rsidR="0062334E">
        <w:rPr>
          <w:i/>
          <w:iCs/>
        </w:rPr>
        <w:t xml:space="preserve"> laienevad sõjalaevadele üksnes teatud üksikud sätted </w:t>
      </w:r>
      <w:proofErr w:type="spellStart"/>
      <w:r w:rsidRPr="60DB3EA2" w:rsidR="0062334E">
        <w:rPr>
          <w:i/>
          <w:iCs/>
        </w:rPr>
        <w:t>MSOS-is</w:t>
      </w:r>
      <w:proofErr w:type="spellEnd"/>
      <w:r w:rsidRPr="60DB3EA2" w:rsidR="0062334E">
        <w:rPr>
          <w:i/>
          <w:iCs/>
        </w:rPr>
        <w:t>. Eeltoodust tulenevalt muudetakse MSOS § 19 lõiget 7 esimesel võimalusel, et jätta sealt sõjalaevad välja</w:t>
      </w:r>
      <w:r w:rsidRPr="009C2310" w:rsidR="0062334E">
        <w:t>.</w:t>
      </w:r>
      <w:r w:rsidRPr="009C2310" w:rsidR="0062334E">
        <w:rPr>
          <w:rStyle w:val="Allmrkuseviide"/>
        </w:rPr>
        <w:footnoteReference w:id="48"/>
      </w:r>
    </w:p>
    <w:p w:rsidRPr="009C2310" w:rsidR="0062334E" w:rsidP="00E37E54" w:rsidRDefault="0062334E" w14:paraId="497269CA" w14:textId="4D19FFB0">
      <w:pPr>
        <w:pStyle w:val="Vahedeta"/>
      </w:pPr>
    </w:p>
    <w:p w:rsidRPr="009C2310" w:rsidR="0085545D" w:rsidP="00E37E54" w:rsidRDefault="00592808" w14:paraId="6843B93B" w14:textId="4E642F2C">
      <w:pPr>
        <w:pStyle w:val="Vahedeta"/>
      </w:pPr>
      <w:r w:rsidRPr="009C2310">
        <w:t>Tagamaks, et</w:t>
      </w:r>
      <w:r w:rsidRPr="009C2310" w:rsidR="008620A8">
        <w:t xml:space="preserve"> </w:t>
      </w:r>
      <w:r w:rsidRPr="009C2310" w:rsidR="00DC1C49">
        <w:t>Kaitseväe ja Kaitseliidu veesõidukite registris oleva</w:t>
      </w:r>
      <w:r w:rsidRPr="009C2310">
        <w:t>d</w:t>
      </w:r>
      <w:r w:rsidRPr="009C2310" w:rsidR="00DC1C49">
        <w:t xml:space="preserve"> veesõiduki</w:t>
      </w:r>
      <w:r w:rsidRPr="009C2310">
        <w:t xml:space="preserve">d </w:t>
      </w:r>
      <w:r w:rsidRPr="009C2310" w:rsidR="00153251">
        <w:t xml:space="preserve">(laevad ja väikelaevad) </w:t>
      </w:r>
      <w:r w:rsidRPr="009C2310">
        <w:t>on</w:t>
      </w:r>
      <w:r w:rsidRPr="009C2310" w:rsidR="00DC1C49">
        <w:t xml:space="preserve"> mer</w:t>
      </w:r>
      <w:r w:rsidRPr="009C2310" w:rsidR="00BA4036">
        <w:t>ekõlblikud</w:t>
      </w:r>
      <w:r w:rsidRPr="009C2310" w:rsidR="00DC1C49">
        <w:t xml:space="preserve"> või sõidukõlblik</w:t>
      </w:r>
      <w:r w:rsidRPr="009C2310">
        <w:t>ud</w:t>
      </w:r>
      <w:r w:rsidRPr="009C2310" w:rsidR="00DC1C49">
        <w:t>, sätestatakse eraldi nõuded eelnõu § 5 punktidega </w:t>
      </w:r>
      <w:r w:rsidRPr="009C2310" w:rsidR="00267D9B">
        <w:t>3</w:t>
      </w:r>
      <w:r w:rsidRPr="009C2310" w:rsidR="00DC1C49">
        <w:rPr>
          <w:rFonts w:cs="Times New Roman"/>
        </w:rPr>
        <w:t>−</w:t>
      </w:r>
      <w:r w:rsidRPr="009C2310" w:rsidR="00267D9B">
        <w:rPr>
          <w:rFonts w:cs="Times New Roman"/>
        </w:rPr>
        <w:t>5</w:t>
      </w:r>
      <w:r w:rsidRPr="009C2310" w:rsidR="00DC1C49">
        <w:t xml:space="preserve">. Need uued </w:t>
      </w:r>
      <w:proofErr w:type="spellStart"/>
      <w:r w:rsidRPr="009C2310" w:rsidR="00DC1C49">
        <w:t>MSOS-i</w:t>
      </w:r>
      <w:proofErr w:type="spellEnd"/>
      <w:r w:rsidRPr="009C2310" w:rsidR="00DC1C49">
        <w:t xml:space="preserve"> lisatavad sätted tuleb lisada nende sätete hulka, mi</w:t>
      </w:r>
      <w:r w:rsidRPr="009C2310">
        <w:t>s</w:t>
      </w:r>
      <w:r w:rsidRPr="009C2310" w:rsidR="00DC1C49">
        <w:t xml:space="preserve"> kehtivad sõjalaeva või täpsemini Kaitseväe ja Kaitseliidu veesõidukite registris olevate veesõidukite</w:t>
      </w:r>
      <w:r w:rsidRPr="009C2310">
        <w:t xml:space="preserve"> </w:t>
      </w:r>
      <w:r w:rsidRPr="009C2310" w:rsidR="00BA4036">
        <w:t>suhtes</w:t>
      </w:r>
      <w:r w:rsidRPr="009C2310" w:rsidR="00DC1C49">
        <w:t xml:space="preserve">, </w:t>
      </w:r>
      <w:r w:rsidRPr="009C2310">
        <w:t xml:space="preserve">ning </w:t>
      </w:r>
      <w:r w:rsidRPr="009C2310" w:rsidR="00DC1C49">
        <w:t>seda eelnõu §</w:t>
      </w:r>
      <w:r w:rsidRPr="009C2310" w:rsidR="00DC1C49">
        <w:rPr>
          <w:b/>
        </w:rPr>
        <w:t> </w:t>
      </w:r>
      <w:r w:rsidR="00D62839">
        <w:t>4</w:t>
      </w:r>
      <w:r w:rsidRPr="009C2310" w:rsidR="00DC1C49">
        <w:t xml:space="preserve"> punktiga </w:t>
      </w:r>
      <w:r w:rsidRPr="009C2310" w:rsidR="00DA7439">
        <w:t>2</w:t>
      </w:r>
      <w:r w:rsidRPr="009C2310" w:rsidR="00DC1C49">
        <w:t xml:space="preserve"> </w:t>
      </w:r>
      <w:r w:rsidRPr="009C2310">
        <w:t xml:space="preserve">ka </w:t>
      </w:r>
      <w:r w:rsidRPr="009C2310" w:rsidR="00DA7439">
        <w:t xml:space="preserve">tehakse, samas </w:t>
      </w:r>
      <w:r w:rsidRPr="009C2310" w:rsidR="00C357CC">
        <w:t>eelnõu § </w:t>
      </w:r>
      <w:r w:rsidR="00EA3CB7">
        <w:t>4</w:t>
      </w:r>
      <w:r w:rsidRPr="009C2310" w:rsidR="00C357CC">
        <w:t xml:space="preserve"> </w:t>
      </w:r>
      <w:r w:rsidRPr="009C2310" w:rsidR="00DA7439">
        <w:t>punktiga 6 viiakse MSOS § 19 lõikes 7 asuv volitusnorm kooskõlla tegelikkusega ja sellest jäetakse välja sõjalaevad.</w:t>
      </w:r>
    </w:p>
    <w:p w:rsidRPr="009C2310" w:rsidR="00E94BAF" w:rsidP="00E37E54" w:rsidRDefault="00E94BAF" w14:paraId="31DA7C97" w14:textId="77777777">
      <w:pPr>
        <w:pStyle w:val="Vahedeta"/>
      </w:pPr>
    </w:p>
    <w:p w:rsidRPr="009C2310" w:rsidR="0033146A" w:rsidP="00E37E54" w:rsidRDefault="007E43C5" w14:paraId="74D2F755" w14:textId="7472844C">
      <w:pPr>
        <w:pStyle w:val="Vahedeta"/>
      </w:pPr>
      <w:r w:rsidRPr="009C2310">
        <w:t>T</w:t>
      </w:r>
      <w:r w:rsidRPr="009C2310" w:rsidR="00E94BAF">
        <w:t>uleb</w:t>
      </w:r>
      <w:r w:rsidRPr="009C2310">
        <w:t xml:space="preserve"> märkida</w:t>
      </w:r>
      <w:r w:rsidRPr="009C2310" w:rsidR="00E94BAF">
        <w:t>, et MSOS § 1 lõike 4 uue sõnast</w:t>
      </w:r>
      <w:r w:rsidRPr="009C2310">
        <w:t xml:space="preserve">use järgi </w:t>
      </w:r>
      <w:r w:rsidRPr="009C2310" w:rsidR="00E94BAF">
        <w:t>jagatakse sõjalaevade</w:t>
      </w:r>
      <w:r w:rsidRPr="009C2310">
        <w:t xml:space="preserve"> sätted </w:t>
      </w:r>
      <w:r w:rsidRPr="009C2310" w:rsidR="00E94BAF">
        <w:t>kaheks: 1) nõuded, mis kehtivad kõikide sõjalaevade</w:t>
      </w:r>
      <w:r w:rsidRPr="009C2310">
        <w:t xml:space="preserve"> </w:t>
      </w:r>
      <w:r w:rsidRPr="009C2310" w:rsidR="00BD645E">
        <w:t>suhtes</w:t>
      </w:r>
      <w:r w:rsidRPr="009C2310">
        <w:t xml:space="preserve"> </w:t>
      </w:r>
      <w:r w:rsidRPr="009C2310" w:rsidR="00E94BAF">
        <w:t>olenemata nende lipuriigi lipust</w:t>
      </w:r>
      <w:r w:rsidRPr="009C2310">
        <w:t>,</w:t>
      </w:r>
      <w:r w:rsidRPr="009C2310" w:rsidR="00E94BAF">
        <w:t xml:space="preserve"> ning 2) nõuded, mis kehtivad ainult Kaitseväe ja Kaitseliidu veesõidukite registris olevate veesõidukite</w:t>
      </w:r>
      <w:r w:rsidRPr="009C2310">
        <w:t xml:space="preserve"> </w:t>
      </w:r>
      <w:r w:rsidRPr="009C2310" w:rsidR="00E94BAF">
        <w:t xml:space="preserve">ehk Eesti lipu </w:t>
      </w:r>
      <w:r w:rsidRPr="009C2310" w:rsidR="00E94BAF">
        <w:lastRenderedPageBreak/>
        <w:t xml:space="preserve">all sõitvate veesõidukite </w:t>
      </w:r>
      <w:r w:rsidRPr="009C2310" w:rsidR="00BC1F17">
        <w:t xml:space="preserve">(sõjalaevade) </w:t>
      </w:r>
      <w:r w:rsidRPr="009C2310" w:rsidR="00BD645E">
        <w:t>suhtes</w:t>
      </w:r>
      <w:r w:rsidRPr="009C2310" w:rsidR="00E94BAF">
        <w:t>.</w:t>
      </w:r>
      <w:r w:rsidRPr="009C2310" w:rsidR="005F5EFD">
        <w:t xml:space="preserve"> Eesti </w:t>
      </w:r>
      <w:r w:rsidRPr="009C2310" w:rsidR="00FC683C">
        <w:t xml:space="preserve">ei tee </w:t>
      </w:r>
      <w:r w:rsidRPr="009C2310" w:rsidR="005F5EFD">
        <w:t>lipu</w:t>
      </w:r>
      <w:r w:rsidRPr="009C2310" w:rsidR="002A3EE4">
        <w:t>- ega ranniku</w:t>
      </w:r>
      <w:r w:rsidRPr="009C2310" w:rsidR="005F5EFD">
        <w:t xml:space="preserve">riigina järelevalvet ega kehtesta tehnilisi nõudeid teise lipuriigi sõjalaevale, samas </w:t>
      </w:r>
      <w:r w:rsidRPr="009C2310">
        <w:t xml:space="preserve">peab </w:t>
      </w:r>
      <w:r w:rsidRPr="009C2310" w:rsidR="005F5EFD">
        <w:t>teise lipuriigi sõjalaev Eesti territoriaalmeres täitma neid nõudeid, mis on seotud navigatsiooniohutusega.</w:t>
      </w:r>
      <w:r w:rsidRPr="009C2310" w:rsidR="005F5EFD">
        <w:rPr>
          <w:rStyle w:val="Allmrkuseviide"/>
        </w:rPr>
        <w:footnoteReference w:id="49"/>
      </w:r>
    </w:p>
    <w:p w:rsidRPr="009C2310" w:rsidR="00560C2F" w:rsidP="00110DC8" w:rsidRDefault="00560C2F" w14:paraId="4E54184F" w14:textId="10837400">
      <w:pPr>
        <w:pStyle w:val="Vahedeta"/>
      </w:pPr>
    </w:p>
    <w:p w:rsidRPr="009C2310" w:rsidR="00573733" w:rsidP="00110DC8" w:rsidRDefault="00573733" w14:paraId="1E05E9D6" w14:textId="4E8F91F8">
      <w:pPr>
        <w:pStyle w:val="Vahedeta"/>
      </w:pPr>
      <w:r w:rsidRPr="009C2310">
        <w:t>Kõikidele sõjalaevadele olenemata nende lipuriigist kohaldatakse MSOS §-s 45 ja § 49 lõikes 1 sätestatut. Need nimetatud paragrahvid käsitlevad veeteel liiklemist. Sõjalaevad peavad üldjuhul samuti kinni pidama veeteel liiklemisel reeglitest, mis on sätestatud kas rahvusvahelise õigusega (nt UNCLOS, COLREG) või Eesti õigusaktidega. Kogu 11. peatükk ei käsitle veeliikluse reegleid, vaid ka veeteel liiklemise reguleerimiseks vajalikku korralduslikku poolt. Sõjalaevadele ei saa kohaldada neid sätteid, mis puudutavad korralduslikku poolt (nt kes annab välja loa hüdrograafiliste mõõdistustööde tegemiseks või kes vastutab navigatsioonimärgistuse korrasoleku eest), mistõttu viidataksegi konkreetsetele paragrahvidele 11. peatükis, mis käsitlevad veeteel (merealadel ja laevatatavatel siseveekogudel) liiklemist</w:t>
      </w:r>
      <w:r w:rsidRPr="009C2310" w:rsidR="004B709E">
        <w:t>: §-</w:t>
      </w:r>
      <w:r w:rsidRPr="009C2310" w:rsidR="00E05D3F">
        <w:t>ga 45 sätestatakse peamised veeteel liiklemise nõuded ja §-s 49 pukseerimise nõuded.</w:t>
      </w:r>
    </w:p>
    <w:p w:rsidRPr="009C2310" w:rsidR="00573733" w:rsidP="00110DC8" w:rsidRDefault="00573733" w14:paraId="600E7CA5" w14:textId="77777777">
      <w:pPr>
        <w:pStyle w:val="Vahedeta"/>
      </w:pPr>
    </w:p>
    <w:p w:rsidRPr="009C2310" w:rsidR="006513F7" w:rsidP="0037190D" w:rsidRDefault="007D1F75" w14:paraId="67D9B74B" w14:textId="497C2CBF">
      <w:pPr>
        <w:pStyle w:val="Vahedeta"/>
      </w:pPr>
      <w:r w:rsidRPr="009C2310">
        <w:t xml:space="preserve">Eelnõu </w:t>
      </w:r>
      <w:r w:rsidRPr="0059789F">
        <w:rPr>
          <w:b/>
          <w:bCs/>
        </w:rPr>
        <w:t>§ </w:t>
      </w:r>
      <w:r w:rsidRPr="0059789F" w:rsidR="5BA12A33">
        <w:rPr>
          <w:b/>
          <w:bCs/>
        </w:rPr>
        <w:t>5</w:t>
      </w:r>
      <w:r w:rsidRPr="0059789F">
        <w:rPr>
          <w:b/>
          <w:bCs/>
        </w:rPr>
        <w:t xml:space="preserve"> punktidega </w:t>
      </w:r>
      <w:r w:rsidRPr="0059789F" w:rsidR="000D1F13">
        <w:rPr>
          <w:b/>
          <w:bCs/>
        </w:rPr>
        <w:t>3</w:t>
      </w:r>
      <w:r w:rsidRPr="0059789F">
        <w:rPr>
          <w:rFonts w:cs="Times New Roman"/>
          <w:b/>
          <w:bCs/>
        </w:rPr>
        <w:t>−</w:t>
      </w:r>
      <w:r w:rsidRPr="0059789F" w:rsidR="000D1F13">
        <w:rPr>
          <w:rFonts w:cs="Times New Roman"/>
          <w:b/>
          <w:bCs/>
        </w:rPr>
        <w:t>5</w:t>
      </w:r>
      <w:r w:rsidRPr="009C2310">
        <w:t xml:space="preserve"> lisatakse MSOS §-desse</w:t>
      </w:r>
      <w:r w:rsidRPr="009C2310" w:rsidR="00C34305">
        <w:t> </w:t>
      </w:r>
      <w:r w:rsidRPr="009C2310">
        <w:t>12, 13 ja 17 uued lõiked, mi</w:t>
      </w:r>
      <w:r w:rsidRPr="009C2310" w:rsidR="001B7E80">
        <w:t xml:space="preserve">s puudutavad </w:t>
      </w:r>
      <w:r w:rsidRPr="009C2310">
        <w:t>Kaitseväe ja Kaitseliidu veesõidukite registris oleva</w:t>
      </w:r>
      <w:r w:rsidRPr="009C2310" w:rsidR="001B7E80">
        <w:t>id</w:t>
      </w:r>
      <w:r w:rsidRPr="009C2310">
        <w:t xml:space="preserve"> veesõiduke</w:t>
      </w:r>
      <w:r w:rsidRPr="009C2310" w:rsidR="001B7E80">
        <w:t>id</w:t>
      </w:r>
      <w:r w:rsidRPr="009C2310" w:rsidR="00153251">
        <w:t>, täpsemalt laevu ja väikelaevu</w:t>
      </w:r>
      <w:r w:rsidRPr="009C2310">
        <w:t>.</w:t>
      </w:r>
      <w:r w:rsidRPr="009C2310" w:rsidR="00F121D2">
        <w:t xml:space="preserve"> </w:t>
      </w:r>
      <w:r w:rsidRPr="009C2310" w:rsidR="006513F7">
        <w:t>Sätete eesmärk on tagada Kaitseväe ja Kaitseliidu laevade ja väikelaevade me</w:t>
      </w:r>
      <w:r w:rsidRPr="009C2310" w:rsidR="00890C4D">
        <w:t xml:space="preserve">rekõlblikkus ja sõidukõlblikkus ning kehtestada </w:t>
      </w:r>
      <w:r w:rsidRPr="009C2310" w:rsidR="00153251">
        <w:t xml:space="preserve">nendele </w:t>
      </w:r>
      <w:r w:rsidRPr="009C2310" w:rsidR="00890C4D">
        <w:t>veesõidukitele sarnased nõuded.</w:t>
      </w:r>
      <w:r w:rsidRPr="009C2310" w:rsidR="00945FC9">
        <w:t xml:space="preserve"> Regulatsiooni ei laiendata kuni 2,5-meetristele veesõidukitele</w:t>
      </w:r>
      <w:r w:rsidRPr="009C2310" w:rsidR="000279C5">
        <w:t xml:space="preserve"> (nt paatidele), </w:t>
      </w:r>
      <w:r w:rsidRPr="009C2310" w:rsidR="00153251">
        <w:t xml:space="preserve">ega allveerobotitele jms, mis liigitub veesõidukiks, </w:t>
      </w:r>
      <w:r w:rsidRPr="009C2310" w:rsidR="000279C5">
        <w:t>nende merekõlblikkuse või sõidukõlblikkuse eest</w:t>
      </w:r>
      <w:r w:rsidRPr="009C2310" w:rsidR="0042719C">
        <w:t xml:space="preserve"> vastutab iga üksus ise</w:t>
      </w:r>
      <w:r w:rsidRPr="009C2310" w:rsidR="00EE34DD">
        <w:t xml:space="preserve"> (samas tuleb nende andmed kanda Kaitseväe ja Kaitseliidu veesõidukite registrisse)</w:t>
      </w:r>
      <w:r w:rsidRPr="009C2310" w:rsidR="000279C5">
        <w:t>.</w:t>
      </w:r>
    </w:p>
    <w:p w:rsidRPr="009C2310" w:rsidR="006513F7" w:rsidP="0037190D" w:rsidRDefault="006513F7" w14:paraId="2779C8F5" w14:textId="77777777">
      <w:pPr>
        <w:pStyle w:val="Vahedeta"/>
      </w:pPr>
    </w:p>
    <w:p w:rsidRPr="009C2310" w:rsidR="0037190D" w:rsidP="0037190D" w:rsidRDefault="00C74E9F" w14:paraId="641053F0" w14:textId="578A1736">
      <w:pPr>
        <w:pStyle w:val="Vahedeta"/>
      </w:pPr>
      <w:r w:rsidRPr="009C2310">
        <w:t xml:space="preserve">Eelnõu </w:t>
      </w:r>
      <w:r w:rsidRPr="0059789F">
        <w:rPr>
          <w:b/>
          <w:bCs/>
        </w:rPr>
        <w:t>§ </w:t>
      </w:r>
      <w:r w:rsidRPr="0059789F" w:rsidR="5BA12A33">
        <w:rPr>
          <w:b/>
          <w:bCs/>
        </w:rPr>
        <w:t>5</w:t>
      </w:r>
      <w:r w:rsidRPr="0059789F">
        <w:rPr>
          <w:b/>
          <w:bCs/>
        </w:rPr>
        <w:t xml:space="preserve"> punktiga </w:t>
      </w:r>
      <w:r w:rsidRPr="007D5D81" w:rsidR="000D1F13">
        <w:rPr>
          <w:b/>
          <w:bCs/>
        </w:rPr>
        <w:t>3</w:t>
      </w:r>
      <w:r w:rsidRPr="009C2310">
        <w:t xml:space="preserve"> lisatakse uus lõige 7 MSOS §-i 12</w:t>
      </w:r>
      <w:r w:rsidRPr="009C2310" w:rsidR="00D55490">
        <w:t xml:space="preserve">, eelnõu </w:t>
      </w:r>
      <w:r w:rsidRPr="0059789F" w:rsidR="00D55490">
        <w:rPr>
          <w:b/>
          <w:bCs/>
        </w:rPr>
        <w:t>§ </w:t>
      </w:r>
      <w:r w:rsidRPr="0059789F" w:rsidR="5BA12A33">
        <w:rPr>
          <w:b/>
          <w:bCs/>
        </w:rPr>
        <w:t>5</w:t>
      </w:r>
      <w:r w:rsidRPr="0059789F" w:rsidR="00D55490">
        <w:rPr>
          <w:b/>
          <w:bCs/>
        </w:rPr>
        <w:t xml:space="preserve"> punktiga </w:t>
      </w:r>
      <w:r w:rsidRPr="007D5D81" w:rsidR="000D1F13">
        <w:rPr>
          <w:b/>
          <w:bCs/>
        </w:rPr>
        <w:t>4</w:t>
      </w:r>
      <w:r w:rsidRPr="009C2310" w:rsidR="00D55490">
        <w:t xml:space="preserve"> uus lõige 10 MSOS §-i 13 ja eelnõu </w:t>
      </w:r>
      <w:r w:rsidRPr="0059789F" w:rsidR="00D55490">
        <w:rPr>
          <w:b/>
          <w:bCs/>
        </w:rPr>
        <w:t>§ </w:t>
      </w:r>
      <w:r w:rsidRPr="0059789F" w:rsidR="5BA12A33">
        <w:rPr>
          <w:b/>
          <w:bCs/>
        </w:rPr>
        <w:t>5</w:t>
      </w:r>
      <w:r w:rsidRPr="0059789F" w:rsidR="00D55490">
        <w:rPr>
          <w:b/>
          <w:bCs/>
        </w:rPr>
        <w:t xml:space="preserve"> punktiga </w:t>
      </w:r>
      <w:r w:rsidRPr="007D5D81" w:rsidR="000D1F13">
        <w:rPr>
          <w:b/>
          <w:bCs/>
        </w:rPr>
        <w:t>5</w:t>
      </w:r>
      <w:r w:rsidRPr="009C2310" w:rsidR="00D55490">
        <w:t xml:space="preserve"> uus lõige 10 MSOS §-i 17</w:t>
      </w:r>
      <w:r w:rsidRPr="009C2310">
        <w:t>. Paragrahv</w:t>
      </w:r>
      <w:r w:rsidRPr="009C2310" w:rsidR="00160AAE">
        <w:t>is</w:t>
      </w:r>
      <w:r w:rsidRPr="009C2310">
        <w:t> 12 käsitle</w:t>
      </w:r>
      <w:r w:rsidRPr="009C2310" w:rsidR="00160AAE">
        <w:t>takse</w:t>
      </w:r>
      <w:r w:rsidRPr="009C2310">
        <w:t xml:space="preserve"> laeva tehnilise järelevalve korraldamist.</w:t>
      </w:r>
      <w:r w:rsidRPr="009C2310" w:rsidR="008E5871">
        <w:t xml:space="preserve"> Tehniliseks järelevalveks loetakse laeva ning selle seadmete ja varustuse vastavuse kontrollimist rahvusvahelistes konventsioonides ja </w:t>
      </w:r>
      <w:proofErr w:type="spellStart"/>
      <w:r w:rsidRPr="009C2310" w:rsidR="008E5871">
        <w:t>MSOS-is</w:t>
      </w:r>
      <w:proofErr w:type="spellEnd"/>
      <w:r w:rsidRPr="009C2310" w:rsidR="008E5871">
        <w:t xml:space="preserve"> sätestatud nõuetele</w:t>
      </w:r>
      <w:r w:rsidRPr="009C2310" w:rsidR="00D5336D">
        <w:t>. Tehniline järelevalve seisneb tehnilises ülevaatuses ja pistelises kontrollimises.</w:t>
      </w:r>
      <w:r w:rsidRPr="009C2310" w:rsidR="00DD5A66">
        <w:rPr>
          <w:rStyle w:val="Allmrkuseviide"/>
        </w:rPr>
        <w:footnoteReference w:id="50"/>
      </w:r>
      <w:r w:rsidRPr="5BA12A33" w:rsidR="00775763">
        <w:t xml:space="preserve"> </w:t>
      </w:r>
      <w:r w:rsidRPr="009C2310" w:rsidR="00D55490">
        <w:t>Paragrahv</w:t>
      </w:r>
      <w:r w:rsidRPr="009C2310" w:rsidR="00160AAE">
        <w:t>iga</w:t>
      </w:r>
      <w:r w:rsidRPr="009C2310" w:rsidR="00D55490">
        <w:t> 13 reguleeri</w:t>
      </w:r>
      <w:r w:rsidRPr="009C2310" w:rsidR="00160AAE">
        <w:t>takse</w:t>
      </w:r>
      <w:r w:rsidRPr="009C2310" w:rsidR="00D55490">
        <w:t xml:space="preserve"> tehnilise ülevaatuse korraldamist ja liigitamist ning §</w:t>
      </w:r>
      <w:r w:rsidRPr="009C2310" w:rsidR="00160AAE">
        <w:t>-ga</w:t>
      </w:r>
      <w:r w:rsidRPr="009C2310" w:rsidR="00D55490">
        <w:t xml:space="preserve"> 17 </w:t>
      </w:r>
      <w:r w:rsidRPr="009C2310" w:rsidR="00160AAE">
        <w:t xml:space="preserve">reguleeritakse </w:t>
      </w:r>
      <w:r w:rsidRPr="009C2310" w:rsidR="00D55490">
        <w:t>merekõlblikkuse tunnistuse ja sõidukõlblikkuse tunnistus</w:t>
      </w:r>
      <w:r w:rsidRPr="009C2310" w:rsidR="00160AAE">
        <w:t>t</w:t>
      </w:r>
      <w:r w:rsidRPr="009C2310" w:rsidR="00D55490">
        <w:t xml:space="preserve">ega seonduvat. Merekõlblikkuse tunnistus ja sõidukõlblikkuse tunnistus on dokumendid, mis tõendavad, et laevale on tehtud nõuetekohane tehniline ülevaatus </w:t>
      </w:r>
      <w:r w:rsidRPr="009C2310" w:rsidR="00160AAE">
        <w:t>ning</w:t>
      </w:r>
      <w:r w:rsidRPr="009C2310" w:rsidR="00D55490">
        <w:t xml:space="preserve"> laev on tunnistatud merekõlblikuks või sisevetel sõidukõlblikuks ning et laev vastab ka teistele </w:t>
      </w:r>
      <w:proofErr w:type="spellStart"/>
      <w:r w:rsidRPr="009C2310" w:rsidR="00D55490">
        <w:t>MSOS-is</w:t>
      </w:r>
      <w:proofErr w:type="spellEnd"/>
      <w:r w:rsidRPr="009C2310" w:rsidR="00D55490">
        <w:t xml:space="preserve"> sätestatud nõuetele.</w:t>
      </w:r>
      <w:r w:rsidRPr="009C2310" w:rsidR="006B572E">
        <w:rPr>
          <w:rStyle w:val="Allmrkuseviide"/>
        </w:rPr>
        <w:footnoteReference w:id="51"/>
      </w:r>
    </w:p>
    <w:p w:rsidRPr="009C2310" w:rsidR="006E2302" w:rsidP="00103B5E" w:rsidRDefault="006E2302" w14:paraId="79FFFF6C" w14:textId="7C88570D">
      <w:pPr>
        <w:pStyle w:val="Vahedeta"/>
      </w:pPr>
    </w:p>
    <w:p w:rsidRPr="009C2310" w:rsidR="0075125C" w:rsidP="00103B5E" w:rsidRDefault="00E3590E" w14:paraId="15808CBB" w14:textId="33E5C600">
      <w:pPr>
        <w:pStyle w:val="Vahedeta"/>
      </w:pPr>
      <w:r w:rsidRPr="009C2310">
        <w:t>Kaitseväe ja Kaitseliidu veesõidukite registris oleva laeva ja väikelaeva üle teeb tehnilist järelevalvet Kaitsevägi</w:t>
      </w:r>
      <w:r w:rsidRPr="009C2310" w:rsidR="00A758A0">
        <w:rPr>
          <w:rStyle w:val="Allmrkuseviide"/>
        </w:rPr>
        <w:footnoteReference w:id="52"/>
      </w:r>
      <w:r w:rsidRPr="009C2310">
        <w:t xml:space="preserve">. Sarnaselt tsiviillaevadega </w:t>
      </w:r>
      <w:r w:rsidRPr="009C2310" w:rsidR="007F5EF4">
        <w:t>hõlmab</w:t>
      </w:r>
      <w:r w:rsidRPr="009C2310">
        <w:t xml:space="preserve"> tehnili</w:t>
      </w:r>
      <w:r w:rsidRPr="009C2310" w:rsidR="007F5EF4">
        <w:t>ne</w:t>
      </w:r>
      <w:r w:rsidRPr="009C2310">
        <w:t xml:space="preserve"> järelevalve laeva ja väikelaeva ning nende seadmete ja varustuse vastavuse kontrollimi</w:t>
      </w:r>
      <w:r w:rsidRPr="009C2310" w:rsidR="007F5EF4">
        <w:t>st</w:t>
      </w:r>
      <w:r w:rsidRPr="009C2310">
        <w:t xml:space="preserve"> kehtestatud nõuetele. </w:t>
      </w:r>
      <w:r w:rsidRPr="009C2310" w:rsidR="00B10ADD">
        <w:t>Tehnilist järelevalvet tehakse peamiselt tehnilise ülevaatusena.</w:t>
      </w:r>
      <w:r w:rsidRPr="009C2310" w:rsidR="0039713B">
        <w:t xml:space="preserve"> Nõuded laevale ja väikelaevale kehtestab Kaitseväe juhataja </w:t>
      </w:r>
      <w:r w:rsidRPr="009C2310" w:rsidR="009B2FE6">
        <w:t>või tema volitatud isik</w:t>
      </w:r>
      <w:r w:rsidRPr="009C2310" w:rsidR="007F5EF4">
        <w:t xml:space="preserve">, kes </w:t>
      </w:r>
      <w:r w:rsidRPr="009C2310" w:rsidR="0039713B">
        <w:t xml:space="preserve">kehtestab </w:t>
      </w:r>
      <w:r w:rsidRPr="009C2310" w:rsidR="007F5EF4">
        <w:t>k</w:t>
      </w:r>
      <w:r w:rsidRPr="009C2310" w:rsidR="0039713B">
        <w:t>a tehnilise ülevaatuse korra.</w:t>
      </w:r>
      <w:r w:rsidRPr="009C2310" w:rsidR="009A4BFF">
        <w:t xml:space="preserve"> Kui laev või väikelaev </w:t>
      </w:r>
      <w:r w:rsidRPr="009C2310" w:rsidR="00715D48">
        <w:t>ning</w:t>
      </w:r>
      <w:r w:rsidRPr="009C2310" w:rsidR="009A4BFF">
        <w:t xml:space="preserve"> selle seadmed ja varustus vasta</w:t>
      </w:r>
      <w:r w:rsidRPr="009C2310" w:rsidR="00715D48">
        <w:t>vad</w:t>
      </w:r>
      <w:r w:rsidRPr="009C2310" w:rsidR="009A4BFF">
        <w:t xml:space="preserve"> kehtestatud nõuetele, antakse sellele laevale või </w:t>
      </w:r>
      <w:r w:rsidRPr="009C2310" w:rsidR="00715D48">
        <w:t>väikelaevale kas merekõlblikkuse või sõidukõlblikkuse tunnistus. Selleks kehtestatakse muu hulgas laeva ja väikelaeva merekõlblikuks ja sõidukõlblikuks tunnistamise kord.</w:t>
      </w:r>
    </w:p>
    <w:p w:rsidRPr="009C2310" w:rsidR="006E2302" w:rsidP="00103B5E" w:rsidRDefault="006E2302" w14:paraId="4DEA8E09" w14:textId="46CF96F4">
      <w:pPr>
        <w:pStyle w:val="Vahedeta"/>
      </w:pPr>
    </w:p>
    <w:p w:rsidRPr="009C2310" w:rsidR="0058370A" w:rsidP="00103B5E" w:rsidRDefault="0058370A" w14:paraId="24DEF96A" w14:textId="67A94B1B">
      <w:pPr>
        <w:pStyle w:val="Vahedeta"/>
      </w:pPr>
      <w:r w:rsidRPr="009C2310">
        <w:t>Oluline on märkida, et kui tehnili</w:t>
      </w:r>
      <w:r w:rsidRPr="009C2310" w:rsidR="00036D4F">
        <w:t>ne</w:t>
      </w:r>
      <w:r w:rsidRPr="009C2310">
        <w:t xml:space="preserve"> ülevaatus ning nõuded laevale ja väikelaevale oleks vaja kehtestada ainult Kaitseväe jaoks, võiks need kehtestada ka ilma, et seaduses selline kohustus sätestataks. </w:t>
      </w:r>
      <w:r w:rsidRPr="009C2310" w:rsidR="0063452A">
        <w:t>Kuna aga</w:t>
      </w:r>
      <w:r w:rsidRPr="009C2310">
        <w:t xml:space="preserve"> samad nõuded kehtestatakse Kaitseliidu veesõidukitele ja tehakse </w:t>
      </w:r>
      <w:r w:rsidRPr="009C2310" w:rsidR="0063452A">
        <w:t xml:space="preserve">nende üle </w:t>
      </w:r>
      <w:r w:rsidRPr="009C2310">
        <w:t>järelevalvet</w:t>
      </w:r>
      <w:r w:rsidRPr="009C2310" w:rsidR="0063452A">
        <w:t xml:space="preserve"> </w:t>
      </w:r>
      <w:r w:rsidRPr="009C2310" w:rsidR="00400055">
        <w:t>(vt eelnõu § </w:t>
      </w:r>
      <w:r w:rsidR="00565A5D">
        <w:t>3</w:t>
      </w:r>
      <w:r w:rsidRPr="009C2310" w:rsidR="00400055">
        <w:t>)</w:t>
      </w:r>
      <w:r w:rsidRPr="009C2310">
        <w:t xml:space="preserve">, on vaja </w:t>
      </w:r>
      <w:r w:rsidRPr="009C2310" w:rsidR="0063452A">
        <w:t xml:space="preserve">need </w:t>
      </w:r>
      <w:r w:rsidRPr="009C2310">
        <w:t xml:space="preserve">kehtestada seadusega. Kaitseliit on avalik-õiguslik </w:t>
      </w:r>
      <w:r w:rsidRPr="009C2310">
        <w:lastRenderedPageBreak/>
        <w:t xml:space="preserve">juriidiline isik, mis tähendab, et Kaitseväele kehtestatavad nõuded kehtivad Kaitseliidu </w:t>
      </w:r>
      <w:r w:rsidRPr="009C2310" w:rsidR="0063452A">
        <w:t xml:space="preserve">kohta </w:t>
      </w:r>
      <w:r w:rsidRPr="009C2310">
        <w:t xml:space="preserve">ainult siis, kui need on kehtestatud seadusega. See tähendab, et nõuded ise ei pea olema seaduses, vaid </w:t>
      </w:r>
      <w:r w:rsidRPr="009C2310" w:rsidR="0063452A">
        <w:t xml:space="preserve">Kaitseväele peab olema </w:t>
      </w:r>
      <w:r w:rsidRPr="009C2310">
        <w:t xml:space="preserve">antud volitus kehtestada nõuded, mis kehtivad ka Kaitseliidu </w:t>
      </w:r>
      <w:r w:rsidRPr="009C2310" w:rsidR="0063452A">
        <w:t>kohta</w:t>
      </w:r>
      <w:r w:rsidRPr="009C2310">
        <w:t>.</w:t>
      </w:r>
      <w:r w:rsidRPr="009C2310" w:rsidR="0031605B">
        <w:t xml:space="preserve"> See on põhjus, miks lisatakse eelnõu </w:t>
      </w:r>
      <w:r w:rsidRPr="0059789F" w:rsidR="0031605B">
        <w:rPr>
          <w:b/>
          <w:bCs/>
        </w:rPr>
        <w:t>§-ga </w:t>
      </w:r>
      <w:r w:rsidRPr="0059789F" w:rsidR="5BA12A33">
        <w:rPr>
          <w:b/>
          <w:bCs/>
        </w:rPr>
        <w:t>3</w:t>
      </w:r>
      <w:r w:rsidRPr="009C2310" w:rsidR="0031605B">
        <w:t xml:space="preserve"> K</w:t>
      </w:r>
      <w:r w:rsidRPr="009C2310" w:rsidR="001F72A5">
        <w:t>aitseliidu seaduse §</w:t>
      </w:r>
      <w:r w:rsidRPr="009C2310" w:rsidR="00DD4756">
        <w:t>-i</w:t>
      </w:r>
      <w:r w:rsidRPr="009C2310" w:rsidR="001F72A5">
        <w:t> 85 uus lõige 2</w:t>
      </w:r>
      <w:r w:rsidRPr="009C2310" w:rsidR="001F72A5">
        <w:rPr>
          <w:vertAlign w:val="superscript"/>
        </w:rPr>
        <w:t>2</w:t>
      </w:r>
      <w:r w:rsidRPr="009C2310" w:rsidR="001F72A5">
        <w:t xml:space="preserve">, </w:t>
      </w:r>
      <w:r w:rsidRPr="009C2310" w:rsidR="0063452A">
        <w:t>mille kohaselt teeb</w:t>
      </w:r>
      <w:r w:rsidRPr="009C2310" w:rsidR="001F72A5">
        <w:t xml:space="preserve"> Kaitsevägi </w:t>
      </w:r>
      <w:r w:rsidRPr="009C2310" w:rsidR="00A96CF5">
        <w:t xml:space="preserve">järelevalvet </w:t>
      </w:r>
      <w:r w:rsidRPr="009C2310" w:rsidR="0063452A">
        <w:t xml:space="preserve">selle üle, kas Kaitseliidus täidetakse nõudeid, mis on sätestatud </w:t>
      </w:r>
      <w:proofErr w:type="spellStart"/>
      <w:r w:rsidRPr="009C2310" w:rsidR="001F72A5">
        <w:t>MSOS</w:t>
      </w:r>
      <w:r w:rsidRPr="009C2310" w:rsidR="00DD4756">
        <w:t>-</w:t>
      </w:r>
      <w:r w:rsidRPr="009C2310" w:rsidR="001F72A5">
        <w:t>is</w:t>
      </w:r>
      <w:proofErr w:type="spellEnd"/>
      <w:r w:rsidRPr="009C2310" w:rsidR="001F72A5">
        <w:t xml:space="preserve"> ning laeva lipuõiguse ja laevaregistrite seaduses ning nende alusel antud õigusaktides.</w:t>
      </w:r>
      <w:r w:rsidRPr="009C2310" w:rsidR="00B76BBB">
        <w:t xml:space="preserve"> Laeva lipuõiguse ja laevaregistrite seadusest tule</w:t>
      </w:r>
      <w:r w:rsidRPr="009C2310" w:rsidR="0063452A">
        <w:t>ne</w:t>
      </w:r>
      <w:r w:rsidRPr="009C2310" w:rsidR="00B76BBB">
        <w:t>b kohustus esitada laeva ja väikelaeva andmed Kaitseväe ja Kaitseliidu veesõidukite registrisse.</w:t>
      </w:r>
    </w:p>
    <w:p w:rsidRPr="009C2310" w:rsidR="00103B5E" w:rsidP="00103B5E" w:rsidRDefault="00103B5E" w14:paraId="483DD9FC" w14:textId="52E03EDD">
      <w:pPr>
        <w:pStyle w:val="Vahedeta"/>
      </w:pPr>
    </w:p>
    <w:p w:rsidRPr="009C2310" w:rsidR="00D56993" w:rsidP="00D56993" w:rsidRDefault="00781571" w14:paraId="607EAFC9" w14:textId="34DF132B" w14:noSpellErr="1">
      <w:pPr>
        <w:pStyle w:val="Vahedeta"/>
      </w:pPr>
      <w:commentRangeStart w:id="1034598176"/>
      <w:r w:rsidR="00781571">
        <w:rPr/>
        <w:t xml:space="preserve">Nagu eespool mainitud, antakse </w:t>
      </w:r>
      <w:r w:rsidR="00423968">
        <w:rPr/>
        <w:t xml:space="preserve">eelnõu </w:t>
      </w:r>
      <w:r w:rsidR="00781571">
        <w:rPr/>
        <w:t>§ </w:t>
      </w:r>
      <w:r w:rsidR="005A34AA">
        <w:rPr/>
        <w:t>5</w:t>
      </w:r>
      <w:r w:rsidR="00781571">
        <w:rPr/>
        <w:t xml:space="preserve"> punktidega </w:t>
      </w:r>
      <w:r w:rsidR="00423968">
        <w:rPr/>
        <w:t>4</w:t>
      </w:r>
      <w:r w:rsidR="00781571">
        <w:rPr/>
        <w:t xml:space="preserve"> ja </w:t>
      </w:r>
      <w:r w:rsidR="00423968">
        <w:rPr/>
        <w:t>5</w:t>
      </w:r>
      <w:r w:rsidR="00781571">
        <w:rPr/>
        <w:t xml:space="preserve"> Kaitseväe juhatajale või tema volitatud isikule õigus kehtestada tehnilise ülevaatuse kord, tehnilised nõuded laevadele ja väikelaevadele ning laeva ja väikelaeva merekõlblikuks ja sõidukõlblikuks tunnistamise kord.</w:t>
      </w:r>
      <w:commentRangeEnd w:id="1034598176"/>
      <w:r>
        <w:rPr>
          <w:rStyle w:val="CommentReference"/>
        </w:rPr>
        <w:commentReference w:id="1034598176"/>
      </w:r>
      <w:r w:rsidR="00781571">
        <w:rPr/>
        <w:t xml:space="preserve"> </w:t>
      </w:r>
      <w:r w:rsidR="00986E1F">
        <w:rPr/>
        <w:t>KKS-i § 24 punkti 11</w:t>
      </w:r>
      <w:r w:rsidRPr="196D9EDE" w:rsidR="00986E1F">
        <w:rPr>
          <w:vertAlign w:val="superscript"/>
        </w:rPr>
        <w:t>1</w:t>
      </w:r>
      <w:r w:rsidR="00986E1F">
        <w:rPr/>
        <w:t xml:space="preserve"> kohaselt kehtestab Kaitseväe juhataja Kaitseväe tegevust reguleerivad eeskirjad ja korrad, sealhulgas sisekorra. </w:t>
      </w:r>
      <w:r w:rsidR="00D56993">
        <w:rPr/>
        <w:t>Enamus akte kehtestatakse käskkirjaga. Käskkiri on üksikakt.</w:t>
      </w:r>
    </w:p>
    <w:p w:rsidRPr="009C2310" w:rsidR="00D56993" w:rsidP="00D56993" w:rsidRDefault="00D56993" w14:paraId="772AAD59" w14:textId="77777777">
      <w:pPr>
        <w:pStyle w:val="Vahedeta"/>
      </w:pPr>
    </w:p>
    <w:p w:rsidRPr="009C2310" w:rsidR="00D56993" w:rsidP="00D56993" w:rsidRDefault="00D56993" w14:paraId="3B492EC9" w14:textId="77777777">
      <w:pPr>
        <w:pStyle w:val="Vahedeta"/>
      </w:pPr>
      <w:proofErr w:type="spellStart"/>
      <w:r w:rsidRPr="009C2310">
        <w:t>Üldkorraldus</w:t>
      </w:r>
      <w:proofErr w:type="spellEnd"/>
      <w:r w:rsidRPr="009C2310">
        <w:t xml:space="preserve"> on haldusakt, mis on suunatud üldiste tunnuste alusel kindlaksmääratud isikutele või asja avalik-õigusliku seisundi muutmisele.</w:t>
      </w:r>
      <w:r w:rsidRPr="009C2310">
        <w:rPr>
          <w:vertAlign w:val="superscript"/>
        </w:rPr>
        <w:footnoteReference w:id="53"/>
      </w:r>
      <w:r w:rsidRPr="009C2310">
        <w:t xml:space="preserve"> Haldusakt on haldusorgani poolt haldusülesannete täitmisel avalik-õiguslikus suhtes üksikjuhtumi reguleerimiseks antud, isiku õiguste või kohustuste tekitamisele, muutmisele või lõpetamisele suunatud korraldus, otsus, ettekirjutus, käskkiri või muu õigusakt.</w:t>
      </w:r>
      <w:r w:rsidRPr="009C2310">
        <w:rPr>
          <w:vertAlign w:val="superscript"/>
        </w:rPr>
        <w:footnoteReference w:id="54"/>
      </w:r>
      <w:r w:rsidRPr="009C2310">
        <w:t xml:space="preserve"> Seega saab eristada kahte </w:t>
      </w:r>
      <w:proofErr w:type="spellStart"/>
      <w:r w:rsidRPr="009C2310">
        <w:t>üldkorralduse</w:t>
      </w:r>
      <w:proofErr w:type="spellEnd"/>
      <w:r w:rsidRPr="009C2310">
        <w:t xml:space="preserve"> liiki: üldiste tunnuste alusel kindlaks määratud isikutele suunatud </w:t>
      </w:r>
      <w:proofErr w:type="spellStart"/>
      <w:r w:rsidRPr="009C2310">
        <w:t>üldkorraldus</w:t>
      </w:r>
      <w:proofErr w:type="spellEnd"/>
      <w:r w:rsidRPr="009C2310">
        <w:t xml:space="preserve">, mis kujutab endast reaktsiooni konkreetsele sündmusele, üksikjuhtumile, ning asjaga seotud </w:t>
      </w:r>
      <w:proofErr w:type="spellStart"/>
      <w:r w:rsidRPr="009C2310">
        <w:t>üldkorraldus</w:t>
      </w:r>
      <w:proofErr w:type="spellEnd"/>
      <w:r w:rsidRPr="009C2310">
        <w:t>, mis on suunatud asja avalik-õigusliku seisundi muutmisele.</w:t>
      </w:r>
      <w:r w:rsidRPr="009C2310">
        <w:rPr>
          <w:vertAlign w:val="superscript"/>
        </w:rPr>
        <w:footnoteReference w:id="55"/>
      </w:r>
      <w:r w:rsidRPr="009C2310">
        <w:t xml:space="preserve"> Riigikohus on osundanud, et asja avalik-õiguslikku seisundit reguleeriva </w:t>
      </w:r>
      <w:proofErr w:type="spellStart"/>
      <w:r w:rsidRPr="009C2310">
        <w:t>üldkorraldusega</w:t>
      </w:r>
      <w:proofErr w:type="spellEnd"/>
      <w:r w:rsidRPr="009C2310">
        <w:t xml:space="preserve"> on tegu üksnes siis, kui see puudutab ühte või mitut konkreetset objekti. </w:t>
      </w:r>
      <w:proofErr w:type="spellStart"/>
      <w:r w:rsidRPr="009C2310">
        <w:t>Üldkorralduse</w:t>
      </w:r>
      <w:proofErr w:type="spellEnd"/>
      <w:r w:rsidRPr="009C2310">
        <w:t xml:space="preserve"> objektiks võib olla nii vallas- kui kinnisasi, kuid </w:t>
      </w:r>
      <w:proofErr w:type="spellStart"/>
      <w:r w:rsidRPr="009C2310">
        <w:t>üldkorralduse</w:t>
      </w:r>
      <w:proofErr w:type="spellEnd"/>
      <w:r w:rsidRPr="009C2310">
        <w:t xml:space="preserve"> objekt peab olema määratletud konkreetse asja individuaalsete tunnuste abil. Näiteks ei ole üksikaktile omase konkreetsusega tegemist, kui reguleeritakse piiritletud maa-alal üldist käitumise korda.</w:t>
      </w:r>
      <w:r w:rsidRPr="009C2310">
        <w:rPr>
          <w:vertAlign w:val="superscript"/>
        </w:rPr>
        <w:footnoteReference w:id="56"/>
      </w:r>
      <w:r w:rsidRPr="009C2310">
        <w:rPr>
          <w:vertAlign w:val="superscript"/>
        </w:rPr>
        <w:t xml:space="preserve">, </w:t>
      </w:r>
      <w:r w:rsidRPr="009C2310">
        <w:rPr>
          <w:vertAlign w:val="superscript"/>
        </w:rPr>
        <w:footnoteReference w:id="57"/>
      </w:r>
    </w:p>
    <w:p w:rsidRPr="009C2310" w:rsidR="00D56993" w:rsidP="00D56993" w:rsidRDefault="00D56993" w14:paraId="0194ADD0" w14:textId="77777777">
      <w:pPr>
        <w:pStyle w:val="Vahedeta"/>
      </w:pPr>
    </w:p>
    <w:p w:rsidRPr="009C2310" w:rsidR="00D56993" w:rsidP="00D56993" w:rsidRDefault="00D56993" w14:paraId="3FDCC168" w14:textId="77777777">
      <w:pPr>
        <w:pStyle w:val="Vahedeta"/>
      </w:pPr>
      <w:r w:rsidRPr="009C2310">
        <w:t>Määrus on õigusakt, mille haldusorgan annab piiritlemata arvu juhtude reguleerimiseks.</w:t>
      </w:r>
      <w:r w:rsidRPr="009C2310">
        <w:rPr>
          <w:vertAlign w:val="superscript"/>
        </w:rPr>
        <w:footnoteReference w:id="58"/>
      </w:r>
      <w:r w:rsidRPr="009C2310">
        <w:t xml:space="preserve"> Nimetatud mõistest tulenevad kaks olulist tunnust – esiteks on määrus antud haldusorgani poolt, teiseks reguleerib see piiritlemata arvu juhtumeid, see tähendab on </w:t>
      </w:r>
      <w:proofErr w:type="spellStart"/>
      <w:r w:rsidRPr="009C2310">
        <w:t>üld</w:t>
      </w:r>
      <w:proofErr w:type="spellEnd"/>
      <w:r w:rsidRPr="009C2310">
        <w:t xml:space="preserve">- ehk </w:t>
      </w:r>
      <w:proofErr w:type="spellStart"/>
      <w:r w:rsidRPr="009C2310">
        <w:t>õigustloov</w:t>
      </w:r>
      <w:proofErr w:type="spellEnd"/>
      <w:r w:rsidRPr="009C2310">
        <w:t xml:space="preserve"> akt vastandina üksik- ehk haldusaktile.</w:t>
      </w:r>
      <w:r w:rsidRPr="009C2310">
        <w:rPr>
          <w:vertAlign w:val="superscript"/>
        </w:rPr>
        <w:footnoteReference w:id="59"/>
      </w:r>
      <w:r w:rsidRPr="009C2310">
        <w:t xml:space="preserve"> Lisaks on määruses sisalduv regulatsioon antud piiramatu arvu isikute käitumise reguleerimiseks.</w:t>
      </w:r>
      <w:r w:rsidRPr="009C2310">
        <w:rPr>
          <w:vertAlign w:val="superscript"/>
        </w:rPr>
        <w:footnoteReference w:id="60"/>
      </w:r>
      <w:r w:rsidRPr="009C2310">
        <w:t xml:space="preserve"> Peale selle annab Vabariigi Valitsus määrusi valitsusasutuste ülesehituse, asjaajamise ja töö korraldamiseks, samuti teenistusliku järelevalve tegemiseks.</w:t>
      </w:r>
      <w:r w:rsidRPr="009C2310">
        <w:rPr>
          <w:vertAlign w:val="superscript"/>
        </w:rPr>
        <w:footnoteReference w:id="61"/>
      </w:r>
    </w:p>
    <w:p w:rsidRPr="009C2310" w:rsidR="00D56993" w:rsidP="00D56993" w:rsidRDefault="00D56993" w14:paraId="12F47925" w14:textId="77777777">
      <w:pPr>
        <w:pStyle w:val="Vahedeta"/>
      </w:pPr>
    </w:p>
    <w:p w:rsidRPr="009C2310" w:rsidR="00D56993" w:rsidP="00D56993" w:rsidRDefault="00D56993" w14:paraId="47D82E86" w14:textId="77777777">
      <w:pPr>
        <w:pStyle w:val="Vahedeta"/>
      </w:pPr>
      <w:r w:rsidRPr="009C2310">
        <w:t xml:space="preserve">Haldusaktiga reguleeritakse seega üksikjuhtumit, kuid määrusega piiritlemata hulka juhtumeid. </w:t>
      </w:r>
      <w:proofErr w:type="spellStart"/>
      <w:r w:rsidRPr="009C2310">
        <w:t>Üld</w:t>
      </w:r>
      <w:proofErr w:type="spellEnd"/>
      <w:r w:rsidRPr="009C2310">
        <w:t xml:space="preserve">- ja üksikaktide eristamise osas on Riigikohus rõhutanud, et tuleb lähtuda õigusakti sisust, täpsemalt regulatsiooni konkreetsusastmest. Piiritlemisel, kas tegu on asja kasutamist reguleeriva </w:t>
      </w:r>
      <w:proofErr w:type="spellStart"/>
      <w:r w:rsidRPr="009C2310">
        <w:t>üldkorralduse</w:t>
      </w:r>
      <w:proofErr w:type="spellEnd"/>
      <w:r w:rsidRPr="009C2310">
        <w:t xml:space="preserve"> või </w:t>
      </w:r>
      <w:proofErr w:type="spellStart"/>
      <w:r w:rsidRPr="009C2310">
        <w:t>üldaktiga</w:t>
      </w:r>
      <w:proofErr w:type="spellEnd"/>
      <w:r w:rsidRPr="009C2310">
        <w:t>, tuleb silmas pidada järgmisi asjaolusid:</w:t>
      </w:r>
    </w:p>
    <w:p w:rsidRPr="009C2310" w:rsidR="00D56993" w:rsidP="00D56993" w:rsidRDefault="00D56993" w14:paraId="4B7D995B" w14:textId="77777777">
      <w:pPr>
        <w:pStyle w:val="Vahedeta"/>
      </w:pPr>
      <w:r w:rsidRPr="009C2310">
        <w:t>1) asi või asjad peab või peavad olema konkreetsed – neid peab olema võimalik eristada individuaalsete tunnuste alusel: näiteks on nimetatud konkreetne kinnisasi või kinnisasjad, territoorium on piiritletud tähistusega kaardil või looduses asuvate objektidega, nimetatud on konkreetne sõiduk jne;</w:t>
      </w:r>
    </w:p>
    <w:p w:rsidRPr="009C2310" w:rsidR="00D56993" w:rsidP="00D56993" w:rsidRDefault="00D56993" w14:paraId="2C710742" w14:textId="77777777">
      <w:pPr>
        <w:pStyle w:val="Vahedeta"/>
      </w:pPr>
      <w:r w:rsidRPr="009C2310">
        <w:lastRenderedPageBreak/>
        <w:t>2) </w:t>
      </w:r>
      <w:proofErr w:type="spellStart"/>
      <w:r w:rsidRPr="009C2310">
        <w:t>üldkorraldusest</w:t>
      </w:r>
      <w:proofErr w:type="spellEnd"/>
      <w:r w:rsidRPr="009C2310">
        <w:t xml:space="preserve"> tulenevad õigused ja kohustused peavad selle konkreetse asjaga (asjadega) olema tihedalt seotud; reguleeritavad õigused ja kohustused peavad puudutama asja kasutamist või käsutamist. Üksikjuhtumi reguleerimisega ei ole seega tegemist juhul, kui reguleeritav tegevus satub juhuslikult teatud piiratud territooriumile.</w:t>
      </w:r>
      <w:r w:rsidRPr="009C2310">
        <w:rPr>
          <w:vertAlign w:val="superscript"/>
        </w:rPr>
        <w:footnoteReference w:id="62"/>
      </w:r>
    </w:p>
    <w:p w:rsidRPr="009C2310" w:rsidR="00D56993" w:rsidP="00D56993" w:rsidRDefault="00D56993" w14:paraId="07304898" w14:textId="77777777">
      <w:pPr>
        <w:pStyle w:val="Vahedeta"/>
        <w:rPr>
          <w:iCs/>
        </w:rPr>
      </w:pPr>
    </w:p>
    <w:p w:rsidRPr="009C2310" w:rsidR="00D56993" w:rsidP="00103B5E" w:rsidRDefault="00D56993" w14:paraId="489E5061" w14:textId="378F0D82">
      <w:pPr>
        <w:pStyle w:val="Vahedeta"/>
      </w:pPr>
      <w:r w:rsidRPr="009C2310">
        <w:rPr>
          <w:iCs/>
        </w:rPr>
        <w:t xml:space="preserve">Kaitseväe ja Kaitseliidu veesõidukite registris olevad laevad ja väikelaevad on konkreetsed veesõidukid, mille suhtes eelnõukohase seadusega Kaitseväe juhatajale antakse õigus nõuded kehtestada, neid on võimalik eristada individuaalsete tunnuste järgi (praegusel juhul on selleks kuuluvus), tegu ei ole piiritlemata arvu juhtumitega ning ei ole suunatud asja avalik-õigusliku seisundi muutmisele. Laevadele ja väikelaevadele kehtestatavad tehnilised nõuded on enamuses piiratud juurdepääsuga kas avaliku teabe seaduse või riigisaladuse ja salastatud välisteabe seaduse kohaselt. Sellest tulenevalt on antud ka nõuete ja kordade kehtestamise õigus Kaitseväele, mitte näiteks kaitseministrile </w:t>
      </w:r>
      <w:proofErr w:type="spellStart"/>
      <w:r w:rsidRPr="009C2310">
        <w:rPr>
          <w:iCs/>
        </w:rPr>
        <w:t>üldaktiga</w:t>
      </w:r>
      <w:proofErr w:type="spellEnd"/>
      <w:r w:rsidRPr="009C2310">
        <w:rPr>
          <w:iCs/>
        </w:rPr>
        <w:t xml:space="preserve"> (määrus) kehtestamiseks.</w:t>
      </w:r>
    </w:p>
    <w:p w:rsidRPr="009C2310" w:rsidR="00F36555" w:rsidP="00103B5E" w:rsidRDefault="00F36555" w14:paraId="1912B116" w14:textId="1F90220B">
      <w:pPr>
        <w:pStyle w:val="Vahedeta"/>
      </w:pPr>
      <w:bookmarkStart w:name="para88lg1" w:id="1"/>
      <w:bookmarkEnd w:id="1"/>
    </w:p>
    <w:p w:rsidRPr="009C2310" w:rsidR="00C10EAB" w:rsidP="00C10EAB" w:rsidRDefault="008E1480" w14:paraId="186EE660" w14:textId="5AB72929">
      <w:pPr>
        <w:pStyle w:val="Vahedeta"/>
      </w:pPr>
      <w:r w:rsidRPr="009C2310">
        <w:t xml:space="preserve">Eelnõu </w:t>
      </w:r>
      <w:r w:rsidRPr="0059789F">
        <w:rPr>
          <w:b/>
          <w:bCs/>
        </w:rPr>
        <w:t xml:space="preserve">§  </w:t>
      </w:r>
      <w:r w:rsidRPr="0059789F" w:rsidR="5BA12A33">
        <w:rPr>
          <w:b/>
          <w:bCs/>
        </w:rPr>
        <w:t xml:space="preserve">5 </w:t>
      </w:r>
      <w:r w:rsidRPr="0059789F">
        <w:rPr>
          <w:b/>
          <w:bCs/>
        </w:rPr>
        <w:t>punktiga </w:t>
      </w:r>
      <w:r w:rsidRPr="007D5D81">
        <w:rPr>
          <w:b/>
          <w:bCs/>
        </w:rPr>
        <w:t>7</w:t>
      </w:r>
      <w:r w:rsidRPr="009C2310">
        <w:t xml:space="preserve"> täiendatakse MSOS § 45 uue lõikega 5</w:t>
      </w:r>
      <w:r w:rsidRPr="009C2310">
        <w:rPr>
          <w:vertAlign w:val="superscript"/>
        </w:rPr>
        <w:t>2</w:t>
      </w:r>
      <w:r w:rsidRPr="009C2310">
        <w:t>. Paragrahviga 45 reguleeritakse veeteel liiklemist, sätestades selleks üldised nõuded, sealhulgas liiklemise piirangud. Sama paragrahvi lõigetega 5 ja 5</w:t>
      </w:r>
      <w:r w:rsidRPr="009C2310">
        <w:rPr>
          <w:vertAlign w:val="superscript"/>
        </w:rPr>
        <w:t>1</w:t>
      </w:r>
      <w:r w:rsidRPr="009C2310">
        <w:t xml:space="preserve"> antakse Transpordiametile õigus kehtestada ajutisi piira</w:t>
      </w:r>
      <w:r w:rsidRPr="009C2310" w:rsidR="00F6065A">
        <w:t xml:space="preserve">nguid, et tagada </w:t>
      </w:r>
      <w:r w:rsidRPr="009C2310">
        <w:t>veeteel</w:t>
      </w:r>
      <w:r w:rsidRPr="009C2310" w:rsidR="00E76C49">
        <w:rPr>
          <w:rStyle w:val="Allmrkuseviide"/>
        </w:rPr>
        <w:footnoteReference w:id="63"/>
      </w:r>
      <w:r w:rsidRPr="009C2310">
        <w:t xml:space="preserve"> veeliikluse ohutus</w:t>
      </w:r>
      <w:r w:rsidRPr="5396184E" w:rsidR="00C10EAB">
        <w:t>.</w:t>
      </w:r>
      <w:r w:rsidRPr="5396184E">
        <w:t xml:space="preserve"> </w:t>
      </w:r>
      <w:r w:rsidRPr="009C2310" w:rsidR="00C10EAB">
        <w:t>Põhiseaduslikku korda</w:t>
      </w:r>
      <w:r w:rsidRPr="009C2310" w:rsidR="00E30E07">
        <w:t xml:space="preserve"> või </w:t>
      </w:r>
      <w:r w:rsidRPr="009C2310" w:rsidR="00C10EAB">
        <w:t xml:space="preserve">riigi julgeolekut ähvardava suurenenud ohu </w:t>
      </w:r>
      <w:r w:rsidRPr="009C2310" w:rsidR="00E30E07">
        <w:t xml:space="preserve">korral </w:t>
      </w:r>
      <w:r w:rsidRPr="009C2310" w:rsidR="00C10EAB">
        <w:t xml:space="preserve">võib olla samuti vajadus kehtestada ajutisi piiranguid. Aeg-ajalt tuleb need kehtestada väga kiiresti või põhjustel, mida ei saa Transpordiametile avaldada. Seetõttu antakse Kaitseväele õigus </w:t>
      </w:r>
      <w:r w:rsidRPr="009C2310" w:rsidR="003420F0">
        <w:t>korraldada veeliiklust ning kehtestada ajutisi piiranguid põhiseaduslikku korda, riigi julgeolekut või inimeste elu ja tervist ähvardava suurenenud ohu ajal, samuti anda korraldusi Transpordiametile nende kehtestamiseks, et tagada veeteel veeliikluse ohutus. Peale selle saab Kaitsevägi õiguse anda Transpordiametile korraldusi osutada laevaliiklusteenuseid</w:t>
      </w:r>
      <w:r w:rsidRPr="009C2310" w:rsidR="003420F0">
        <w:rPr>
          <w:rStyle w:val="Allmrkuseviide"/>
        </w:rPr>
        <w:footnoteReference w:id="64"/>
      </w:r>
      <w:r w:rsidRPr="009C2310" w:rsidR="003420F0">
        <w:t xml:space="preserve"> ulatuses, et tagada veeliikluse ohutus ning Eesti merepiiri valvamine ja kaitse.</w:t>
      </w:r>
      <w:r w:rsidRPr="5396184E" w:rsidR="00C10EAB">
        <w:t xml:space="preserve"> </w:t>
      </w:r>
      <w:r w:rsidRPr="009C2310" w:rsidR="00AB7C7A">
        <w:t xml:space="preserve">Üldine eeldus on, et Transpordiamet ise jätkab oma ülesannete täitmist, mitte Kaitsevägi ei võta ülesannete täitmist üle. </w:t>
      </w:r>
      <w:r w:rsidRPr="009C2310" w:rsidR="00C10EAB">
        <w:t>Kõik vajalikud menetluslikud üksikasjad (soovide edastamise viisid, kontaktid jms) lepivad Kaitsevägi ja Transpordiamet omavahel kokku pärast eelnõukohase seaduse jõustumist.</w:t>
      </w:r>
      <w:r w:rsidRPr="009C2310" w:rsidR="00D93DC7">
        <w:rPr>
          <w:rStyle w:val="Allmrkuseviide"/>
        </w:rPr>
        <w:footnoteReference w:id="65"/>
      </w:r>
      <w:r w:rsidRPr="009C2310" w:rsidR="00C10EAB">
        <w:t xml:space="preserve"> Kaitseväel on olemas asjakohased plaanid. Võimalik on korraldada ka sobivas formaadis õppusi, et seda kõike harjutada.</w:t>
      </w:r>
    </w:p>
    <w:p w:rsidRPr="009C2310" w:rsidR="008E1480" w:rsidP="008E1480" w:rsidRDefault="008E1480" w14:paraId="64143E75" w14:textId="2ABE9BCE">
      <w:pPr>
        <w:pStyle w:val="Vahedeta"/>
      </w:pPr>
    </w:p>
    <w:p w:rsidRPr="009C2310" w:rsidR="003420F0" w:rsidP="008E1480" w:rsidRDefault="00C92062" w14:paraId="6D6BE701" w14:textId="359DAF99">
      <w:pPr>
        <w:pStyle w:val="Vahedeta"/>
      </w:pPr>
      <w:r>
        <w:t>PS</w:t>
      </w:r>
      <w:r w:rsidRPr="009C2310" w:rsidR="003420F0">
        <w:t xml:space="preserve"> kommenteeritud väljaande § 129 selgituse punktides 3 ja 4 on kommenteeritud, et riigi julgeolek on riigi seisund, kus riigi suveräänsust ja tema põhiseaduslike institutsioonide demokraatlikku toimimist ei rikuta PS-</w:t>
      </w:r>
      <w:proofErr w:type="spellStart"/>
      <w:r w:rsidRPr="009C2310" w:rsidR="003420F0">
        <w:t>ga</w:t>
      </w:r>
      <w:proofErr w:type="spellEnd"/>
      <w:r w:rsidRPr="009C2310" w:rsidR="003420F0">
        <w:t xml:space="preserve"> vastuolus oleval viisil. Riigi julgeolek on tegelik olukord, kus riigi suveräänsus ja põhiseaduslike institutsioonide võime täita enda PS-st tulenevaid ülesandeid ei ole mõjutatud muul kui PS-s määratud viisil. Mõiste „riigi julgeolek“ erineb mõistest „põhiseaduslik kord“ selle poolest, et on tegelik olukord – rikkumise või selle ohu puudumine. Riigi julgeolekut ohustab mis tahes tegevus, mis on suunatud riigi säilimise ja toimimise vastu, samas kui põhiseaduslikku korda ohustab eelkõige konstitutsiooniliste normide mittetunnustamine või nende süstemaatiline eiramine. Põhiseadusliku korrana mõistetakse riigi suveräänsust (st iseseisvust ja sõltumatust), PS aluspõhimõtteid ning põhiseaduslike institutsioonide toimimise olulisi tingimusi. Põhiseaduslik kord on osa avalikust korrast</w:t>
      </w:r>
      <w:r w:rsidRPr="009C2310" w:rsidR="003420F0">
        <w:rPr>
          <w:rStyle w:val="Allmrkuseviide"/>
        </w:rPr>
        <w:footnoteReference w:id="66"/>
      </w:r>
      <w:r w:rsidRPr="009C2310" w:rsidR="003420F0">
        <w:t xml:space="preserve">, mille tagamiseks ja kaitseks on kehtestatud tavapärastele meetmetele (nt riiklik järelevalve, süüteomenetlus) täiendav eriregulatsioon (nt julgeolekuasutuste tegevus, erakorralise seisukorra või sõjaseisukorra ajal kohaldatavad meetmed). </w:t>
      </w:r>
      <w:r w:rsidRPr="009C2310" w:rsidR="003420F0">
        <w:lastRenderedPageBreak/>
        <w:t xml:space="preserve">Iseseisvusena käsitatakse riigi eksisteerimist eraldiseisva riigina ning keeldu muuta Eestit mõne riigi osaks. Sõltumatus tähendab, et ükski välisriik ei saa anda Eestile kohustuslikke juhiseid ja nende täitmist kontrollida muul juhul, kui Eesti on seda ise vabatahtlikult sõlmitud </w:t>
      </w:r>
      <w:proofErr w:type="spellStart"/>
      <w:r w:rsidRPr="009C2310" w:rsidR="003420F0">
        <w:t>välislepinguga</w:t>
      </w:r>
      <w:proofErr w:type="spellEnd"/>
      <w:r w:rsidRPr="009C2310" w:rsidR="003420F0">
        <w:t xml:space="preserve"> lubanud.</w:t>
      </w:r>
    </w:p>
    <w:p w:rsidRPr="009C2310" w:rsidR="008E1480" w:rsidP="00103B5E" w:rsidRDefault="008E1480" w14:paraId="336FDBD6" w14:textId="7579FA9D">
      <w:pPr>
        <w:pStyle w:val="Vahedeta"/>
      </w:pPr>
    </w:p>
    <w:p w:rsidRPr="009C2310" w:rsidR="00DB1938" w:rsidP="00103B5E" w:rsidRDefault="00DB1938" w14:paraId="6390478D" w14:textId="25BA0B52">
      <w:pPr>
        <w:pStyle w:val="Vahedeta"/>
      </w:pPr>
      <w:r w:rsidRPr="009C2310">
        <w:t xml:space="preserve">Eelnõu </w:t>
      </w:r>
      <w:r w:rsidRPr="0059789F">
        <w:rPr>
          <w:b/>
          <w:bCs/>
        </w:rPr>
        <w:t>§ </w:t>
      </w:r>
      <w:r w:rsidRPr="0059789F" w:rsidR="5396184E">
        <w:rPr>
          <w:b/>
          <w:bCs/>
        </w:rPr>
        <w:t>5</w:t>
      </w:r>
      <w:r w:rsidRPr="0059789F">
        <w:rPr>
          <w:b/>
          <w:bCs/>
        </w:rPr>
        <w:t xml:space="preserve"> punktiga 8</w:t>
      </w:r>
      <w:r w:rsidRPr="009C2310">
        <w:t xml:space="preserve"> täiendatakse MSOS § 45 uue lõikega 6</w:t>
      </w:r>
      <w:r w:rsidRPr="009C2310">
        <w:rPr>
          <w:vertAlign w:val="superscript"/>
        </w:rPr>
        <w:t>1</w:t>
      </w:r>
      <w:r w:rsidRPr="009C2310">
        <w:t xml:space="preserve">, sätestades selgelt, et </w:t>
      </w:r>
      <w:proofErr w:type="spellStart"/>
      <w:r w:rsidRPr="009C2310">
        <w:t>lõhkematerjali</w:t>
      </w:r>
      <w:proofErr w:type="spellEnd"/>
      <w:r w:rsidRPr="009C2310">
        <w:t xml:space="preserve"> või muu sõjalise otstarbega veeliiklust ohustava või segava objekti kõrvaldamist korraldab Eesti merealal Kaitsevägi ning laevatataval siseveekogul P</w:t>
      </w:r>
      <w:r w:rsidRPr="009C2310" w:rsidR="001A7EFE">
        <w:t xml:space="preserve">äästeamet. MSOS § 1 lõike 1 järgi kohaldatakse </w:t>
      </w:r>
      <w:proofErr w:type="spellStart"/>
      <w:r w:rsidRPr="009C2310" w:rsidR="001A7EFE">
        <w:t>MSOS</w:t>
      </w:r>
      <w:r w:rsidR="005A34AA">
        <w:t>-</w:t>
      </w:r>
      <w:r w:rsidRPr="009C2310" w:rsidR="001A7EFE">
        <w:t>i</w:t>
      </w:r>
      <w:proofErr w:type="spellEnd"/>
      <w:r w:rsidRPr="009C2310" w:rsidR="001A7EFE">
        <w:t xml:space="preserve"> Eesti merealal ja laevatatavatel siseveekogudel, sealhulgas piiriveekogudel. KKS § 3 lõike 1 punkti 4</w:t>
      </w:r>
      <w:r w:rsidRPr="009C2310" w:rsidR="001A7EFE">
        <w:rPr>
          <w:vertAlign w:val="superscript"/>
        </w:rPr>
        <w:t>1</w:t>
      </w:r>
      <w:r w:rsidRPr="009C2310" w:rsidR="001A7EFE">
        <w:t xml:space="preserve"> kohaselt on Kaitseväe ülesanne lahingumoona kahjutuks tegemine </w:t>
      </w:r>
      <w:proofErr w:type="spellStart"/>
      <w:r w:rsidRPr="009C2310" w:rsidR="001A7EFE">
        <w:t>sise</w:t>
      </w:r>
      <w:proofErr w:type="spellEnd"/>
      <w:r w:rsidRPr="009C2310" w:rsidR="001A7EFE">
        <w:t xml:space="preserve">- ja territoriaalmeres ning majandusvööndis. Päästeseaduse § 5 lõike 1 punkti 2 järgi on Päästeameti ülesanne demineerimistöö tegemine maismaal ja siseveekogudel. Viimaste hulka kuuluvad ka laevatatavad siseveekogud. Sellest tulenevalt on vaja ka </w:t>
      </w:r>
      <w:proofErr w:type="spellStart"/>
      <w:r w:rsidRPr="009C2310" w:rsidR="001A7EFE">
        <w:t>MSOS</w:t>
      </w:r>
      <w:r w:rsidR="00401EF4">
        <w:t>-</w:t>
      </w:r>
      <w:r w:rsidRPr="009C2310" w:rsidR="001A7EFE">
        <w:t>is</w:t>
      </w:r>
      <w:proofErr w:type="spellEnd"/>
      <w:r w:rsidRPr="009C2310" w:rsidR="001A7EFE">
        <w:t xml:space="preserve"> sätestada, milline asutus millises veekogus korraldab asjakohaseid töid, mis seotud </w:t>
      </w:r>
      <w:proofErr w:type="spellStart"/>
      <w:r w:rsidRPr="009C2310" w:rsidR="001A7EFE">
        <w:t>lõhkematerjaliga</w:t>
      </w:r>
      <w:proofErr w:type="spellEnd"/>
      <w:r w:rsidRPr="009C2310" w:rsidR="001A7EFE">
        <w:t>.</w:t>
      </w:r>
    </w:p>
    <w:p w:rsidRPr="009C2310" w:rsidR="003834EB" w:rsidP="00103B5E" w:rsidRDefault="003834EB" w14:paraId="29FCD61F" w14:textId="06BD6AA8">
      <w:pPr>
        <w:pStyle w:val="Vahedeta"/>
      </w:pPr>
    </w:p>
    <w:p w:rsidRPr="009C2310" w:rsidR="003834EB" w:rsidP="00103B5E" w:rsidRDefault="003834EB" w14:paraId="2BB15B77" w14:textId="5B377CD8">
      <w:pPr>
        <w:pStyle w:val="Vahedeta"/>
      </w:pPr>
      <w:r w:rsidRPr="009C2310">
        <w:t>MSOS § 45 lõige 6 sätestab, et veeliiklust ohustava või segava objekti on kohustatud veeteelt kõrvaldama või kandma sellega seonduvad kulud objekti omanik või paigaldaja. Veeliiklust ohustavate või segavate objektide kõrvaldamist laevateelt, välja arvatud sadama akvatooriumilt ja sissesõiduteelt, korraldab Transpordiamet. Sadama pidaja on kohustatud korraldama veeliiklust ohustavate või segavate objektide kõrvaldamise sadama akvatooriumilt ja sissesõiduteelt. Üldkasutataval veeteel olevatest veeliiklust ohustavatest või segavatest objektidest teavitab veeliiklejaid Transpordiamet ja korraldab võimaluse korral nimetatud objektide kõrvaldamise. Nimetatud lõikes sätestatut on võimalik tõlgendada nii, et vaatamata sellele, et KKS</w:t>
      </w:r>
      <w:r w:rsidR="00147040">
        <w:t>-</w:t>
      </w:r>
      <w:r w:rsidRPr="009C2310">
        <w:t xml:space="preserve">i ja päästeseadusega on pandud merel demineerimistöö tegemine Kaitseväele ja siseveekogudes Päästeametile, peab ikkagi </w:t>
      </w:r>
      <w:proofErr w:type="spellStart"/>
      <w:r w:rsidRPr="009C2310">
        <w:t>lõhkematerjali</w:t>
      </w:r>
      <w:proofErr w:type="spellEnd"/>
      <w:r w:rsidRPr="009C2310">
        <w:t xml:space="preserve"> ja muu sõjalise otstarbega veeliiklust ohustava või segava objekti </w:t>
      </w:r>
      <w:r w:rsidRPr="009C2310" w:rsidR="00AC6E33">
        <w:t xml:space="preserve">(nt miini) </w:t>
      </w:r>
      <w:r w:rsidRPr="009C2310">
        <w:t>kõrvaldama või korraldama selle kõrvaldamise Transpordiamet. Näiteks võib tekkida olukord, kus merest leitakse triivimas miin ning selle justkui peaks kui takistuse kõrvaldama Transpordiamet. Selleks, et vältida sellise tõlgenduse andmise ning olukorra te</w:t>
      </w:r>
      <w:r w:rsidR="00147040">
        <w:t>k</w:t>
      </w:r>
      <w:r w:rsidRPr="009C2310">
        <w:t>kimise võimaluse, kus Transpordiamet peaks hakkama sõjaseisukorra ajal või pärast seda merre paigutatud miine kahju</w:t>
      </w:r>
      <w:r w:rsidRPr="009C2310" w:rsidR="00AC6E33">
        <w:t>tu</w:t>
      </w:r>
      <w:r w:rsidRPr="009C2310">
        <w:t xml:space="preserve">stama hakkama, </w:t>
      </w:r>
      <w:r w:rsidRPr="009C2310" w:rsidR="00AC6E33">
        <w:t xml:space="preserve">lisatakse säte, </w:t>
      </w:r>
      <w:r w:rsidRPr="009C2310">
        <w:t>et sellega tegeleb ja selle korraldab Kaitsevägi.</w:t>
      </w:r>
    </w:p>
    <w:p w:rsidRPr="009C2310" w:rsidR="00AC6E33" w:rsidP="00103B5E" w:rsidRDefault="00AC6E33" w14:paraId="25CB1995" w14:textId="04FD3675">
      <w:pPr>
        <w:pStyle w:val="Vahedeta"/>
      </w:pPr>
    </w:p>
    <w:p w:rsidRPr="009C2310" w:rsidR="00AC6E33" w:rsidP="00103B5E" w:rsidRDefault="00AC6E33" w14:paraId="011EE35A" w14:textId="57FFB485">
      <w:pPr>
        <w:pStyle w:val="Vahedeta"/>
      </w:pPr>
      <w:r w:rsidRPr="009C2310">
        <w:t xml:space="preserve">Kuna ka praegu tegeleb Kaitsevägi </w:t>
      </w:r>
      <w:proofErr w:type="spellStart"/>
      <w:r w:rsidRPr="009C2310">
        <w:t>lõhkematerjali</w:t>
      </w:r>
      <w:proofErr w:type="spellEnd"/>
      <w:r w:rsidRPr="009C2310">
        <w:t xml:space="preserve"> kahjutuks tegemisega Eesti merealal, on see tavaliselt korraldatud nii, et Kaitsevägi teavitab nii Transpordiametit kui ka Keskkonnaametit asukohast, kus demineerimistööd tegema hakatakse ning koostöös mõlema asutusega leitakse võimalused, kuidas seda kõige vähem merekeskkonda ja veeliiklust häirides teha saaks.</w:t>
      </w:r>
    </w:p>
    <w:p w:rsidRPr="009C2310" w:rsidR="00DB1938" w:rsidP="00103B5E" w:rsidRDefault="00DB1938" w14:paraId="379E9CA0" w14:textId="77777777">
      <w:pPr>
        <w:pStyle w:val="Vahedeta"/>
      </w:pPr>
    </w:p>
    <w:p w:rsidRPr="009C2310" w:rsidR="004B1261" w:rsidP="00103B5E" w:rsidRDefault="00B16FCC" w14:paraId="2242E1BF" w14:textId="7ABD3E76">
      <w:pPr>
        <w:pStyle w:val="Vahedeta"/>
      </w:pPr>
      <w:r w:rsidRPr="009C2310">
        <w:t xml:space="preserve">Eelnõu </w:t>
      </w:r>
      <w:r w:rsidRPr="0059789F">
        <w:rPr>
          <w:b/>
          <w:bCs/>
        </w:rPr>
        <w:t>§ </w:t>
      </w:r>
      <w:r w:rsidRPr="0059789F" w:rsidR="5396184E">
        <w:rPr>
          <w:b/>
          <w:bCs/>
        </w:rPr>
        <w:t>5</w:t>
      </w:r>
      <w:r w:rsidRPr="0059789F">
        <w:rPr>
          <w:b/>
          <w:bCs/>
        </w:rPr>
        <w:t xml:space="preserve"> punktid</w:t>
      </w:r>
      <w:r w:rsidRPr="0059789F" w:rsidR="00F849E9">
        <w:rPr>
          <w:b/>
          <w:bCs/>
        </w:rPr>
        <w:t>ega</w:t>
      </w:r>
      <w:r w:rsidRPr="007D5D81" w:rsidR="001061E0">
        <w:rPr>
          <w:b/>
          <w:bCs/>
        </w:rPr>
        <w:t> </w:t>
      </w:r>
      <w:r w:rsidRPr="007D5D81" w:rsidR="00DB1938">
        <w:rPr>
          <w:b/>
          <w:bCs/>
        </w:rPr>
        <w:t>9</w:t>
      </w:r>
      <w:r w:rsidRPr="5396184E" w:rsidR="001061E0">
        <w:t xml:space="preserve"> </w:t>
      </w:r>
      <w:r w:rsidRPr="009C2310">
        <w:t xml:space="preserve">ja </w:t>
      </w:r>
      <w:r w:rsidRPr="0059789F" w:rsidR="00423968">
        <w:rPr>
          <w:b/>
          <w:bCs/>
        </w:rPr>
        <w:t>1</w:t>
      </w:r>
      <w:r w:rsidRPr="0059789F" w:rsidR="00DB1938">
        <w:rPr>
          <w:b/>
          <w:bCs/>
        </w:rPr>
        <w:t>1</w:t>
      </w:r>
      <w:r w:rsidRPr="0059789F">
        <w:rPr>
          <w:b/>
          <w:bCs/>
        </w:rPr>
        <w:t xml:space="preserve"> </w:t>
      </w:r>
      <w:r w:rsidRPr="009C2310">
        <w:t xml:space="preserve">on seotud </w:t>
      </w:r>
      <w:r w:rsidRPr="009C2310" w:rsidR="00CF33A4">
        <w:t xml:space="preserve">seletuskirja sissejuhatavas osas selgitatud reformi järelkaja, mille </w:t>
      </w:r>
      <w:r w:rsidRPr="009C2310" w:rsidR="00F7358C">
        <w:t>alusel</w:t>
      </w:r>
      <w:r w:rsidRPr="5396184E" w:rsidR="00CF33A4">
        <w:t xml:space="preserve"> </w:t>
      </w:r>
      <w:r w:rsidRPr="009C2310" w:rsidR="00F7358C">
        <w:t>tehakse korrektiivid, kui</w:t>
      </w:r>
      <w:r w:rsidRPr="009C2310" w:rsidR="00CF33A4">
        <w:t xml:space="preserve"> hiljem arvamuse muutumise või praktika käigus ilmnenud täpsustuse vajadusega. </w:t>
      </w:r>
      <w:r w:rsidRPr="009C2310" w:rsidR="008E744F">
        <w:t>Kaitseväe korralduse seaduse ja teiste seaduste muutmise seadus</w:t>
      </w:r>
      <w:r w:rsidRPr="009C2310" w:rsidR="00F024EB">
        <w:t>e</w:t>
      </w:r>
      <w:r w:rsidRPr="009C2310" w:rsidR="008E744F">
        <w:t xml:space="preserve"> (Politsei- ja Piirivalveameti laevade üleandmine Kaitseministeeriumi valitsemisalasse) 572 SE koostamise</w:t>
      </w:r>
      <w:r w:rsidRPr="009C2310" w:rsidR="00F7358C">
        <w:t>l</w:t>
      </w:r>
      <w:r w:rsidRPr="009C2310" w:rsidR="008E744F">
        <w:t xml:space="preserve"> oli üks lähtepunkt</w:t>
      </w:r>
      <w:r w:rsidRPr="009C2310" w:rsidR="00F024EB">
        <w:t>e</w:t>
      </w:r>
      <w:r w:rsidRPr="009C2310" w:rsidR="008E744F">
        <w:t xml:space="preserve">, et laeva kaptenil või </w:t>
      </w:r>
      <w:r w:rsidRPr="009C2310" w:rsidR="004029F4">
        <w:t xml:space="preserve">muu veesõiduki </w:t>
      </w:r>
      <w:r w:rsidRPr="009C2310" w:rsidR="008E744F">
        <w:t xml:space="preserve">juhil </w:t>
      </w:r>
      <w:r w:rsidRPr="009C2310" w:rsidR="004029F4">
        <w:t>on</w:t>
      </w:r>
      <w:r w:rsidRPr="009C2310" w:rsidR="00F024EB">
        <w:t xml:space="preserve"> või </w:t>
      </w:r>
      <w:r w:rsidRPr="009C2310" w:rsidR="008E744F">
        <w:t>peaks olema</w:t>
      </w:r>
      <w:r w:rsidRPr="5396184E" w:rsidR="004029F4">
        <w:t xml:space="preserve"> </w:t>
      </w:r>
      <w:r w:rsidRPr="009C2310" w:rsidR="008E744F">
        <w:t xml:space="preserve">üks kontaktpunkt, kelle poole ta </w:t>
      </w:r>
      <w:r w:rsidRPr="009C2310" w:rsidR="00F024EB">
        <w:t xml:space="preserve">saab merel olles </w:t>
      </w:r>
      <w:r w:rsidRPr="009C2310" w:rsidR="008E744F">
        <w:t xml:space="preserve">pöörduda, kuid hiljem praktika käigus on selgunud, et nii see </w:t>
      </w:r>
      <w:r w:rsidRPr="009C2310" w:rsidR="00F024EB">
        <w:t xml:space="preserve">siiski </w:t>
      </w:r>
      <w:r w:rsidRPr="009C2310" w:rsidR="008E744F">
        <w:t>ei ole</w:t>
      </w:r>
      <w:r w:rsidRPr="009C2310" w:rsidR="00472B0F">
        <w:t xml:space="preserve">. Ühtset kontaktpunkti </w:t>
      </w:r>
      <w:r w:rsidRPr="009C2310" w:rsidR="002F2A66">
        <w:t xml:space="preserve">ei </w:t>
      </w:r>
      <w:r w:rsidRPr="009C2310" w:rsidR="00472B0F">
        <w:t xml:space="preserve">ole ning </w:t>
      </w:r>
      <w:r w:rsidRPr="009C2310" w:rsidR="004029F4">
        <w:t xml:space="preserve">laeva kaptenid ja muude </w:t>
      </w:r>
      <w:r w:rsidRPr="009C2310" w:rsidR="00472B0F">
        <w:t>veesõidukite juhid ei suhtle üksnes ühe kontaktpunktiga (JRCC</w:t>
      </w:r>
      <w:r w:rsidRPr="009C2310" w:rsidR="004029F4">
        <w:rPr>
          <w:rStyle w:val="Allmrkuseviide"/>
        </w:rPr>
        <w:footnoteReference w:id="67"/>
      </w:r>
      <w:r w:rsidRPr="009C2310" w:rsidR="00472B0F">
        <w:t xml:space="preserve"> Tallinnaga), vaid olene</w:t>
      </w:r>
      <w:r w:rsidRPr="009C2310" w:rsidR="00F024EB">
        <w:t>valt</w:t>
      </w:r>
      <w:r w:rsidRPr="009C2310" w:rsidR="00472B0F">
        <w:t xml:space="preserve"> teemast kas mereväe või JRCC Tallinnaga (vastavalt kas </w:t>
      </w:r>
      <w:r w:rsidRPr="009C2310" w:rsidR="009F7D99">
        <w:t>raadio</w:t>
      </w:r>
      <w:r w:rsidRPr="009C2310" w:rsidR="00472B0F">
        <w:t>kanal</w:t>
      </w:r>
      <w:r w:rsidRPr="5396184E" w:rsidR="007C59C0">
        <w:t> </w:t>
      </w:r>
      <w:r w:rsidRPr="009C2310" w:rsidR="00472B0F">
        <w:t>69 või 16</w:t>
      </w:r>
      <w:r w:rsidRPr="009C2310" w:rsidR="002F2A66">
        <w:t>, harva ka digitaalsel kanalil</w:t>
      </w:r>
      <w:r w:rsidRPr="5396184E" w:rsidR="007C59C0">
        <w:t> </w:t>
      </w:r>
      <w:r w:rsidRPr="009C2310" w:rsidR="002F2A66">
        <w:t>70</w:t>
      </w:r>
      <w:r w:rsidRPr="5396184E" w:rsidR="00472B0F">
        <w:t>).</w:t>
      </w:r>
      <w:r w:rsidRPr="5396184E" w:rsidR="004029F4">
        <w:t xml:space="preserve"> </w:t>
      </w:r>
      <w:r w:rsidRPr="009C2310" w:rsidR="00C56535">
        <w:t>Seega</w:t>
      </w:r>
      <w:r w:rsidRPr="009C2310" w:rsidR="004029F4">
        <w:t xml:space="preserve"> tuleb vastavad parandused teha ka </w:t>
      </w:r>
      <w:proofErr w:type="spellStart"/>
      <w:r w:rsidRPr="009C2310" w:rsidR="004029F4">
        <w:t>MSOS-is</w:t>
      </w:r>
      <w:proofErr w:type="spellEnd"/>
      <w:r w:rsidRPr="009C2310" w:rsidR="004029F4">
        <w:t xml:space="preserve">, et </w:t>
      </w:r>
      <w:r w:rsidRPr="009C2310" w:rsidR="00216F05">
        <w:t>isikud teavitaks õige</w:t>
      </w:r>
      <w:r w:rsidRPr="009C2310" w:rsidR="00C56535">
        <w:t>t</w:t>
      </w:r>
      <w:r w:rsidRPr="009C2310" w:rsidR="00216F05">
        <w:t xml:space="preserve"> asutus</w:t>
      </w:r>
      <w:r w:rsidRPr="009C2310" w:rsidR="00C56535">
        <w:t>t,</w:t>
      </w:r>
      <w:r w:rsidRPr="009C2310" w:rsidR="00216F05">
        <w:t xml:space="preserve"> ning </w:t>
      </w:r>
      <w:r w:rsidRPr="009C2310" w:rsidR="00427367">
        <w:t xml:space="preserve">samas </w:t>
      </w:r>
      <w:r w:rsidRPr="009C2310" w:rsidR="004029F4">
        <w:t xml:space="preserve">tagada </w:t>
      </w:r>
      <w:r w:rsidRPr="009C2310" w:rsidR="00603FF9">
        <w:t xml:space="preserve">teatud juhtudel </w:t>
      </w:r>
      <w:r w:rsidRPr="009C2310" w:rsidR="004029F4">
        <w:t xml:space="preserve">paindlik suhtlemisviis. Ühtlasi tuleb märkida, et kui näiteks laeva kapten ei teavita avastatud merereostusest või sellest, et ta selle ise tekitas, Kaitseväele, vaid JRCC Tallinnale, tuleb lugeda teade </w:t>
      </w:r>
      <w:r w:rsidRPr="009C2310" w:rsidR="004029F4">
        <w:lastRenderedPageBreak/>
        <w:t>edastatuks, sest JRCC Tallinn edastab teate õigele asutusele</w:t>
      </w:r>
      <w:r w:rsidRPr="009C2310" w:rsidR="00AA069C">
        <w:t xml:space="preserve"> ehk Kaitseväele, kes saab nii teate kätte</w:t>
      </w:r>
      <w:r w:rsidRPr="5396184E" w:rsidR="004029F4">
        <w:t>.</w:t>
      </w:r>
      <w:r w:rsidRPr="009C2310" w:rsidR="000F64B4">
        <w:rPr>
          <w:rStyle w:val="Allmrkuseviide"/>
        </w:rPr>
        <w:footnoteReference w:id="68"/>
      </w:r>
      <w:r w:rsidRPr="009C2310" w:rsidR="00FC25C3">
        <w:t xml:space="preserve"> Kui teadet üldse ei edastata, tuleb see </w:t>
      </w:r>
      <w:r w:rsidRPr="009C2310" w:rsidR="00C56535">
        <w:t xml:space="preserve">lugeda </w:t>
      </w:r>
      <w:r w:rsidRPr="009C2310" w:rsidR="00FC25C3">
        <w:t>teavitamiskohustuse rikkumiseks.</w:t>
      </w:r>
    </w:p>
    <w:p w:rsidRPr="009C2310" w:rsidR="001F72A5" w:rsidP="00103B5E" w:rsidRDefault="001F72A5" w14:paraId="0C461499" w14:textId="1CB2FE27">
      <w:pPr>
        <w:pStyle w:val="Vahedeta"/>
      </w:pPr>
    </w:p>
    <w:p w:rsidRPr="009C2310" w:rsidR="00F02C32" w:rsidP="00F02C32" w:rsidRDefault="00F02C32" w14:paraId="273D6214" w14:textId="582BAA01">
      <w:pPr>
        <w:pStyle w:val="Vahedeta"/>
      </w:pPr>
      <w:r w:rsidRPr="009C2310">
        <w:t xml:space="preserve">Eelnõu </w:t>
      </w:r>
      <w:r w:rsidRPr="0059789F">
        <w:rPr>
          <w:b/>
          <w:bCs/>
        </w:rPr>
        <w:t>§ </w:t>
      </w:r>
      <w:r w:rsidRPr="0059789F" w:rsidR="5396184E">
        <w:rPr>
          <w:b/>
          <w:bCs/>
        </w:rPr>
        <w:t>5</w:t>
      </w:r>
      <w:r w:rsidRPr="0059789F">
        <w:rPr>
          <w:b/>
          <w:bCs/>
        </w:rPr>
        <w:t xml:space="preserve"> punktiga </w:t>
      </w:r>
      <w:r w:rsidRPr="0059789F" w:rsidR="00E30E07">
        <w:rPr>
          <w:b/>
          <w:bCs/>
        </w:rPr>
        <w:t>9</w:t>
      </w:r>
      <w:r w:rsidRPr="009C2310" w:rsidR="00E30E07">
        <w:t xml:space="preserve"> </w:t>
      </w:r>
      <w:r w:rsidRPr="009C2310">
        <w:t xml:space="preserve">asendatakse kahes eri paragrahvis </w:t>
      </w:r>
      <w:r w:rsidRPr="009C2310" w:rsidR="007C59C0">
        <w:t>tekstiosa</w:t>
      </w:r>
      <w:r w:rsidRPr="009C2310">
        <w:t xml:space="preserve"> „politseiasutusele“ </w:t>
      </w:r>
      <w:r w:rsidRPr="009C2310" w:rsidR="007C59C0">
        <w:t>tekstiosaga</w:t>
      </w:r>
      <w:r w:rsidRPr="009C2310">
        <w:t xml:space="preserve"> „Politsei- ja </w:t>
      </w:r>
      <w:r w:rsidRPr="009C2310" w:rsidR="007C59C0">
        <w:t>P</w:t>
      </w:r>
      <w:r w:rsidRPr="009C2310">
        <w:t xml:space="preserve">iirivalveametile või Kaitseväele“ </w:t>
      </w:r>
      <w:r w:rsidRPr="009C2310">
        <w:rPr>
          <w:rFonts w:cs="Times New Roman"/>
        </w:rPr>
        <w:t>−</w:t>
      </w:r>
      <w:r w:rsidRPr="009C2310">
        <w:t xml:space="preserve"> § 45 lõikes 12 ja § 90</w:t>
      </w:r>
      <w:r w:rsidRPr="009C2310">
        <w:rPr>
          <w:vertAlign w:val="superscript"/>
        </w:rPr>
        <w:t>4</w:t>
      </w:r>
      <w:r w:rsidRPr="009C2310">
        <w:t xml:space="preserve"> lõikes 1. Kehtiv</w:t>
      </w:r>
      <w:r w:rsidRPr="009C2310" w:rsidR="00DC2546">
        <w:t>a</w:t>
      </w:r>
      <w:r w:rsidRPr="009C2310">
        <w:t xml:space="preserve"> § 45 lõi</w:t>
      </w:r>
      <w:r w:rsidRPr="009C2310" w:rsidR="00DC2546">
        <w:t>kega</w:t>
      </w:r>
      <w:r w:rsidRPr="009C2310">
        <w:t xml:space="preserve"> 12 </w:t>
      </w:r>
      <w:r w:rsidRPr="009C2310" w:rsidR="00DC2546">
        <w:t xml:space="preserve">pannakse </w:t>
      </w:r>
      <w:r w:rsidRPr="009C2310">
        <w:t>laeva kaptenile või väikelaeva või muu veesõiduki juhile kohu</w:t>
      </w:r>
      <w:r w:rsidRPr="009C2310" w:rsidR="00DC2546">
        <w:t>s</w:t>
      </w:r>
      <w:r w:rsidRPr="009C2310">
        <w:t xml:space="preserve">tus kohe teatada õhuliini, kaabli, torujuhtme või muu </w:t>
      </w:r>
      <w:proofErr w:type="spellStart"/>
      <w:r w:rsidRPr="009C2310">
        <w:t>hüdrotehnilise</w:t>
      </w:r>
      <w:proofErr w:type="spellEnd"/>
      <w:r w:rsidRPr="009C2310">
        <w:t xml:space="preserve"> rajatise kahjustamisest politseiasutusele ja Transpordiametile ning võimaluse korral rajatise valdajale. Paragrahv 90</w:t>
      </w:r>
      <w:r w:rsidRPr="009C2310">
        <w:rPr>
          <w:vertAlign w:val="superscript"/>
        </w:rPr>
        <w:t>4</w:t>
      </w:r>
      <w:r w:rsidRPr="009C2310">
        <w:t xml:space="preserve"> on aga vastutuse peatükis ning </w:t>
      </w:r>
      <w:r w:rsidRPr="009C2310" w:rsidR="00DC2546">
        <w:t>selles sätestatakse</w:t>
      </w:r>
      <w:r w:rsidRPr="009C2310">
        <w:t xml:space="preserve">, et kui laeva kapten või väikelaeva või muu veesõiduki juht jätab õhuliini, kaabli, torujuhtme või muu </w:t>
      </w:r>
      <w:proofErr w:type="spellStart"/>
      <w:r w:rsidRPr="009C2310">
        <w:t>hüdrotehnilise</w:t>
      </w:r>
      <w:proofErr w:type="spellEnd"/>
      <w:r w:rsidRPr="009C2310">
        <w:t xml:space="preserve"> rajatise kahjustamisest teavitamata, on tegu seaduse rikkumisega. Nimetatud juhul peab jääma laeva kaptenile või muu veesõiduki juhile paindlikkus</w:t>
      </w:r>
      <w:r w:rsidRPr="009C2310" w:rsidR="00DC2546">
        <w:t xml:space="preserve"> otsustada,</w:t>
      </w:r>
      <w:r w:rsidRPr="009C2310">
        <w:t xml:space="preserve"> kummal</w:t>
      </w:r>
      <w:r w:rsidRPr="009C2310" w:rsidR="00DC2546">
        <w:t>e</w:t>
      </w:r>
      <w:r w:rsidRPr="009C2310">
        <w:t xml:space="preserve"> raadiokanalil</w:t>
      </w:r>
      <w:r w:rsidRPr="009C2310" w:rsidR="00DC2546">
        <w:t>e</w:t>
      </w:r>
      <w:r w:rsidRPr="009C2310">
        <w:t xml:space="preserve"> ta sellest tea</w:t>
      </w:r>
      <w:r w:rsidRPr="009C2310" w:rsidR="00DC2546">
        <w:t>tab</w:t>
      </w:r>
      <w:r w:rsidRPr="009C2310">
        <w:t>, tõenäoliselt pigem Kaitseväe kasutuses olevale raadiokanalile 69. Oluline on, et teave edastatakse</w:t>
      </w:r>
      <w:r w:rsidRPr="009C2310" w:rsidR="00DC2546">
        <w:t xml:space="preserve">, sest siis </w:t>
      </w:r>
      <w:r w:rsidRPr="009C2310">
        <w:t>saab kiiresti reageeri</w:t>
      </w:r>
      <w:r w:rsidRPr="009C2310" w:rsidR="00DC2546">
        <w:t>d</w:t>
      </w:r>
      <w:r w:rsidRPr="009C2310">
        <w:t xml:space="preserve">a, et objekt korda teha, samuti </w:t>
      </w:r>
      <w:r w:rsidRPr="009C2310" w:rsidR="00DC2546">
        <w:t>teatada</w:t>
      </w:r>
      <w:r w:rsidRPr="009C2310">
        <w:t xml:space="preserve"> teistele merel liiklejatele, </w:t>
      </w:r>
      <w:r w:rsidRPr="009C2310" w:rsidR="00DC2546">
        <w:t xml:space="preserve">mis </w:t>
      </w:r>
      <w:r w:rsidRPr="009C2310">
        <w:t>piirkonnas sõites tuleb ettevaatlik olla.</w:t>
      </w:r>
      <w:r w:rsidRPr="009C2310" w:rsidR="007C59C0">
        <w:t xml:space="preserve"> Tegemist on sätete väljakujunenud praktikaga kooskõlla viimisega, mitte uue kohustuse loomisega.</w:t>
      </w:r>
    </w:p>
    <w:p w:rsidRPr="009C2310" w:rsidR="00D52C06" w:rsidP="00D52C06" w:rsidRDefault="00D52C06" w14:paraId="5E8359CF" w14:textId="787AD121">
      <w:pPr>
        <w:pStyle w:val="Vahedeta"/>
      </w:pPr>
    </w:p>
    <w:p w:rsidRPr="009C2310" w:rsidR="008D4EE6" w:rsidP="00D52C06" w:rsidRDefault="00B71888" w14:paraId="6702E126" w14:textId="608757E9" w14:noSpellErr="1">
      <w:pPr>
        <w:pStyle w:val="Vahedeta"/>
      </w:pPr>
      <w:r w:rsidR="00B71888">
        <w:rPr/>
        <w:t xml:space="preserve">Eelnõu </w:t>
      </w:r>
      <w:r w:rsidRPr="069C4A66" w:rsidR="00B71888">
        <w:rPr>
          <w:b w:val="1"/>
          <w:bCs w:val="1"/>
        </w:rPr>
        <w:t xml:space="preserve">§  </w:t>
      </w:r>
      <w:r w:rsidRPr="069C4A66" w:rsidR="5396184E">
        <w:rPr>
          <w:b w:val="1"/>
          <w:bCs w:val="1"/>
        </w:rPr>
        <w:t xml:space="preserve">5 </w:t>
      </w:r>
      <w:r w:rsidRPr="069C4A66" w:rsidR="00B71888">
        <w:rPr>
          <w:b w:val="1"/>
          <w:bCs w:val="1"/>
        </w:rPr>
        <w:t>punktid</w:t>
      </w:r>
      <w:r w:rsidRPr="069C4A66" w:rsidR="005C312F">
        <w:rPr>
          <w:b w:val="1"/>
          <w:bCs w:val="1"/>
        </w:rPr>
        <w:t> </w:t>
      </w:r>
      <w:r w:rsidRPr="069C4A66" w:rsidR="009A4E54">
        <w:rPr>
          <w:b w:val="1"/>
          <w:bCs w:val="1"/>
        </w:rPr>
        <w:t>10</w:t>
      </w:r>
      <w:r w:rsidR="009A4E54">
        <w:rPr/>
        <w:t xml:space="preserve"> </w:t>
      </w:r>
      <w:r w:rsidR="00B71888">
        <w:rPr/>
        <w:t xml:space="preserve">ja </w:t>
      </w:r>
      <w:r w:rsidRPr="069C4A66" w:rsidR="009A4E54">
        <w:rPr>
          <w:b w:val="1"/>
          <w:bCs w:val="1"/>
        </w:rPr>
        <w:t>12</w:t>
      </w:r>
      <w:r w:rsidR="009A4E54">
        <w:rPr/>
        <w:t xml:space="preserve"> </w:t>
      </w:r>
      <w:r w:rsidR="00B71888">
        <w:rPr/>
        <w:t xml:space="preserve">on omavahel seotud </w:t>
      </w:r>
      <w:r w:rsidR="00D012D3">
        <w:rPr/>
        <w:t xml:space="preserve">ankrualal või sadama </w:t>
      </w:r>
      <w:r w:rsidR="00B71888">
        <w:rPr/>
        <w:t xml:space="preserve">reidil </w:t>
      </w:r>
      <w:r w:rsidR="006C4D41">
        <w:rPr/>
        <w:t>olevale laevale teenust</w:t>
      </w:r>
      <w:r w:rsidR="00B71888">
        <w:rPr/>
        <w:t xml:space="preserve"> </w:t>
      </w:r>
      <w:r w:rsidR="00BE506B">
        <w:rPr/>
        <w:t xml:space="preserve">osutavate </w:t>
      </w:r>
      <w:r w:rsidR="006C4D41">
        <w:rPr/>
        <w:t xml:space="preserve">laevadega. </w:t>
      </w:r>
      <w:commentRangeStart w:id="1243126242"/>
      <w:r w:rsidR="00D012D3">
        <w:rPr/>
        <w:t>Ankrualal või sadama r</w:t>
      </w:r>
      <w:r w:rsidR="00A02C4C">
        <w:rPr/>
        <w:t>eidil olevale laevale teenust pakkuv ja osutav laev</w:t>
      </w:r>
      <w:r w:rsidR="00D012D3">
        <w:rPr/>
        <w:t xml:space="preserve"> või väikelaev</w:t>
      </w:r>
      <w:r w:rsidR="00A02C4C">
        <w:rPr/>
        <w:t xml:space="preserve"> (edaspidi </w:t>
      </w:r>
      <w:r w:rsidRPr="069C4A66" w:rsidR="00A02C4C">
        <w:rPr>
          <w:i w:val="1"/>
          <w:iCs w:val="1"/>
        </w:rPr>
        <w:t>reiditeenust osutav laev</w:t>
      </w:r>
      <w:r w:rsidR="00A02C4C">
        <w:rPr/>
        <w:t xml:space="preserve">), peab olema varustatud nõuetele vastava A-klassi </w:t>
      </w:r>
      <w:r w:rsidR="00F81D6D">
        <w:rPr/>
        <w:t>AIS</w:t>
      </w:r>
      <w:r w:rsidR="00C92062">
        <w:rPr/>
        <w:t>-</w:t>
      </w:r>
      <w:r w:rsidR="00F81D6D">
        <w:rPr/>
        <w:t xml:space="preserve"> seadmega </w:t>
      </w:r>
      <w:r w:rsidR="00D012D3">
        <w:rPr/>
        <w:t>, kui ankruala või reid asub kaugemal kui üheksa meremiili</w:t>
      </w:r>
      <w:r w:rsidR="009875A9">
        <w:rPr/>
        <w:t xml:space="preserve"> </w:t>
      </w:r>
      <w:r w:rsidR="00F15B7C">
        <w:rPr/>
        <w:t>rannajoonest, ning vähemalt B-klassi AIS-seadmega, kui ankruala või reid asub lähemal kui üheksa meremiili rannajoonest</w:t>
      </w:r>
      <w:r w:rsidR="006D7F07">
        <w:rPr/>
        <w:t xml:space="preserve"> </w:t>
      </w:r>
      <w:r w:rsidR="007E7E9A">
        <w:rPr/>
        <w:t xml:space="preserve">(eelnõu </w:t>
      </w:r>
      <w:r w:rsidRPr="069C4A66" w:rsidR="007E7E9A">
        <w:rPr>
          <w:b w:val="1"/>
          <w:bCs w:val="1"/>
        </w:rPr>
        <w:t>§ </w:t>
      </w:r>
      <w:r w:rsidRPr="069C4A66" w:rsidR="5396184E">
        <w:rPr>
          <w:b w:val="1"/>
          <w:bCs w:val="1"/>
        </w:rPr>
        <w:t>5</w:t>
      </w:r>
      <w:r w:rsidRPr="069C4A66" w:rsidR="007E7E9A">
        <w:rPr>
          <w:b w:val="1"/>
          <w:bCs w:val="1"/>
        </w:rPr>
        <w:t xml:space="preserve"> punkt </w:t>
      </w:r>
      <w:r w:rsidRPr="069C4A66" w:rsidR="00DB1938">
        <w:rPr>
          <w:b w:val="1"/>
          <w:bCs w:val="1"/>
        </w:rPr>
        <w:t>10</w:t>
      </w:r>
      <w:r w:rsidR="001F715E">
        <w:rPr/>
        <w:t>).</w:t>
      </w:r>
      <w:commentRangeEnd w:id="1243126242"/>
      <w:r>
        <w:rPr>
          <w:rStyle w:val="CommentReference"/>
        </w:rPr>
        <w:commentReference w:id="1243126242"/>
      </w:r>
      <w:r w:rsidR="001F715E">
        <w:rPr/>
        <w:t xml:space="preserve"> Sätte asukoht on valitud ökonoomiat silmas pidades. Juhul, kui </w:t>
      </w:r>
      <w:r w:rsidR="00BE506B">
        <w:rPr/>
        <w:t xml:space="preserve">panna </w:t>
      </w:r>
      <w:r w:rsidR="001F715E">
        <w:rPr/>
        <w:t>nõue MSOS § 53</w:t>
      </w:r>
      <w:r w:rsidRPr="069C4A66" w:rsidR="001F715E">
        <w:rPr>
          <w:vertAlign w:val="superscript"/>
        </w:rPr>
        <w:t>1</w:t>
      </w:r>
      <w:r w:rsidR="001F715E">
        <w:rPr/>
        <w:t xml:space="preserve"> lõike 3 ette, oleks vaja muuta ka lõiget 3 selleks, et välistada nende laevade puhul AIS-seadme </w:t>
      </w:r>
      <w:r w:rsidR="0031178D">
        <w:rPr/>
        <w:t xml:space="preserve">paigaldamise </w:t>
      </w:r>
      <w:r w:rsidR="001F715E">
        <w:rPr/>
        <w:t>nõue, mis on loetletud lõike 3 punktis 2 (</w:t>
      </w:r>
      <w:r w:rsidR="00BE506B">
        <w:rPr/>
        <w:t xml:space="preserve">see </w:t>
      </w:r>
      <w:r w:rsidR="001F715E">
        <w:rPr/>
        <w:t>punkt tühistaks eespool oleva nõude).</w:t>
      </w:r>
    </w:p>
    <w:p w:rsidRPr="009C2310" w:rsidR="008D4EE6" w:rsidP="00D52C06" w:rsidRDefault="008D4EE6" w14:paraId="3B3005B5" w14:textId="77777777">
      <w:pPr>
        <w:pStyle w:val="Vahedeta"/>
      </w:pPr>
    </w:p>
    <w:p w:rsidRPr="009C2310" w:rsidR="001F715E" w:rsidP="00D52C06" w:rsidRDefault="003061BC" w14:paraId="3D4EC66B" w14:textId="55272824">
      <w:pPr>
        <w:pStyle w:val="Vahedeta"/>
      </w:pPr>
      <w:r w:rsidRPr="009C2310">
        <w:t>A- ja B-klassi AIS-seadmed erinevad üksteisest võimsuse poolest. B-klassi AIS</w:t>
      </w:r>
      <w:r w:rsidRPr="009C2310" w:rsidR="009875A9">
        <w:t>-seadme tavaline võimsus on 2</w:t>
      </w:r>
      <w:r w:rsidRPr="009C2310" w:rsidR="009875A9">
        <w:rPr>
          <w:rFonts w:cs="Times New Roman"/>
        </w:rPr>
        <w:t>−</w:t>
      </w:r>
      <w:r w:rsidRPr="009C2310" w:rsidR="009875A9">
        <w:t>5 W ja A-klassi AIS-seadmetel 12,5</w:t>
      </w:r>
      <w:r w:rsidRPr="009C2310" w:rsidR="009875A9">
        <w:rPr>
          <w:rFonts w:cs="Times New Roman"/>
        </w:rPr>
        <w:t>−</w:t>
      </w:r>
      <w:r w:rsidRPr="009C2310" w:rsidR="009875A9">
        <w:t>25 W, millest oleneb ka nende levi kaugus merel – B-klassi AIS-seadme maksimaalne levi kaugus</w:t>
      </w:r>
      <w:r w:rsidRPr="009C2310" w:rsidR="008D4EE6">
        <w:t>, et suudaks veel AIS teadet edastada,</w:t>
      </w:r>
      <w:r w:rsidRPr="009C2310" w:rsidR="009875A9">
        <w:t xml:space="preserve"> on kuni üheksa meremiili, A-klassi AIS-seadmetel piirangut ei ole. Enamus Eesti </w:t>
      </w:r>
      <w:proofErr w:type="spellStart"/>
      <w:r w:rsidRPr="009C2310" w:rsidR="009875A9">
        <w:t>sisemeres</w:t>
      </w:r>
      <w:proofErr w:type="spellEnd"/>
      <w:r w:rsidRPr="009C2310" w:rsidR="009875A9">
        <w:t xml:space="preserve"> ja territoriaalmeres asuvatest ankrualadest ja reididest jäävad kuni üheksa meremiili ulatusse, mistõttu ei ole mõistlik kehtestada kõikidele ühtset nõuet A-klassi AIS-seadme kehtestamiseks, kui reiditeenust osutav laev</w:t>
      </w:r>
      <w:r w:rsidRPr="009C2310" w:rsidR="008D4EE6">
        <w:t xml:space="preserve"> või väikelaev</w:t>
      </w:r>
      <w:r w:rsidRPr="009C2310" w:rsidR="009875A9">
        <w:t xml:space="preserve"> ei sõida kaugemale kui üheksa meremiili rannajoonest. See on piisav kaugus, et B-klassi AIS-seadet omav laev või väikelaev on veel levis.</w:t>
      </w:r>
      <w:r w:rsidRPr="009C2310" w:rsidR="00001D88">
        <w:t xml:space="preserve"> B-klassi AIS-seadmed on ka odavamad A-klassi AIS-seadmetest.</w:t>
      </w:r>
    </w:p>
    <w:p w:rsidRPr="009C2310" w:rsidR="001F715E" w:rsidP="00D52C06" w:rsidRDefault="001F715E" w14:paraId="2874C85E" w14:textId="77777777">
      <w:pPr>
        <w:pStyle w:val="Vahedeta"/>
      </w:pPr>
    </w:p>
    <w:p w:rsidRPr="009C2310" w:rsidR="00D52C06" w:rsidP="00D52C06" w:rsidRDefault="00CE5D36" w14:paraId="16E1DC46" w14:textId="16E1D538">
      <w:pPr>
        <w:pStyle w:val="Vahedeta"/>
      </w:pPr>
      <w:r w:rsidRPr="009C2310">
        <w:t xml:space="preserve">Juhul, kui laeval </w:t>
      </w:r>
      <w:r w:rsidRPr="009C2310" w:rsidR="008D4EE6">
        <w:t xml:space="preserve">või väikelaeval </w:t>
      </w:r>
      <w:r w:rsidRPr="009C2310">
        <w:t xml:space="preserve">juba ei ole peal nõuetekohast AIS-seadet </w:t>
      </w:r>
      <w:r w:rsidRPr="009C2310" w:rsidR="00BE506B">
        <w:t>ning</w:t>
      </w:r>
      <w:r w:rsidRPr="009C2310">
        <w:t xml:space="preserve"> ta osutab reiditeenust juba enne kõnesoleva eelnõukohase seaduse jõustumist ja jätkab se</w:t>
      </w:r>
      <w:r w:rsidRPr="009C2310" w:rsidR="00BE506B">
        <w:t>da</w:t>
      </w:r>
      <w:r w:rsidRPr="009C2310">
        <w:t xml:space="preserve"> ka </w:t>
      </w:r>
      <w:r w:rsidRPr="009C2310" w:rsidR="00BE506B">
        <w:t>hiljem</w:t>
      </w:r>
      <w:r w:rsidRPr="009C2310">
        <w:t xml:space="preserve">, antakse üleminekuaeg kuus kuud, mille jooksul ta peab nõuetekohase AIS-seadme </w:t>
      </w:r>
      <w:r w:rsidRPr="009C2310" w:rsidR="008D4EE6">
        <w:t xml:space="preserve">(kas A- või B-klassi AIS-seade) </w:t>
      </w:r>
      <w:r w:rsidRPr="009C2310">
        <w:t>laeval</w:t>
      </w:r>
      <w:r w:rsidRPr="009C2310" w:rsidR="008D4EE6">
        <w:t xml:space="preserve"> või väikelaeval</w:t>
      </w:r>
      <w:r w:rsidRPr="009C2310">
        <w:t xml:space="preserve"> kasutusele võtma (eelnõu </w:t>
      </w:r>
      <w:r w:rsidRPr="0059789F">
        <w:rPr>
          <w:b/>
          <w:bCs/>
        </w:rPr>
        <w:t>§ </w:t>
      </w:r>
      <w:r w:rsidRPr="0059789F" w:rsidR="5396184E">
        <w:rPr>
          <w:b/>
          <w:bCs/>
        </w:rPr>
        <w:t>5</w:t>
      </w:r>
      <w:r w:rsidRPr="0059789F">
        <w:rPr>
          <w:b/>
          <w:bCs/>
        </w:rPr>
        <w:t xml:space="preserve"> punkt 1</w:t>
      </w:r>
      <w:r w:rsidRPr="007D5D81" w:rsidR="00DB1938">
        <w:rPr>
          <w:b/>
          <w:bCs/>
        </w:rPr>
        <w:t>2</w:t>
      </w:r>
      <w:r w:rsidRPr="009C2310">
        <w:t xml:space="preserve">). Kuna AIS-seadmed ei ole </w:t>
      </w:r>
      <w:r w:rsidRPr="009C2310" w:rsidR="00BE506B">
        <w:t xml:space="preserve">kuigi </w:t>
      </w:r>
      <w:r w:rsidRPr="009C2310">
        <w:t>kallid</w:t>
      </w:r>
      <w:r w:rsidRPr="009C2310" w:rsidR="002136B7">
        <w:rPr>
          <w:rStyle w:val="Allmrkuseviide"/>
        </w:rPr>
        <w:footnoteReference w:id="69"/>
      </w:r>
      <w:r w:rsidRPr="009C2310">
        <w:t xml:space="preserve">, on kuus kuud piisav </w:t>
      </w:r>
      <w:r w:rsidRPr="009C2310" w:rsidR="00537556">
        <w:t xml:space="preserve">aeg, et iga reiditeenust osutava laeva </w:t>
      </w:r>
      <w:r w:rsidRPr="009C2310" w:rsidR="00260E13">
        <w:t xml:space="preserve">või väikelaeva </w:t>
      </w:r>
      <w:r w:rsidRPr="009C2310" w:rsidR="00537556">
        <w:t>omanik jõua</w:t>
      </w:r>
      <w:r w:rsidRPr="009C2310" w:rsidR="00BE506B">
        <w:t>ks</w:t>
      </w:r>
      <w:r w:rsidRPr="009C2310" w:rsidR="00537556">
        <w:t xml:space="preserve"> soetada nõuetekohase AIS-seadme ja paigaldada </w:t>
      </w:r>
      <w:r w:rsidRPr="009C2310" w:rsidR="00BE506B">
        <w:t xml:space="preserve">selle </w:t>
      </w:r>
      <w:r w:rsidRPr="009C2310" w:rsidR="00537556">
        <w:t>laevale</w:t>
      </w:r>
      <w:r w:rsidRPr="009C2310" w:rsidR="00260E13">
        <w:t xml:space="preserve"> või väikelaevale</w:t>
      </w:r>
      <w:r w:rsidRPr="5396184E" w:rsidR="00537556">
        <w:t>.</w:t>
      </w:r>
      <w:r w:rsidRPr="5396184E" w:rsidR="00B83B27">
        <w:t xml:space="preserve"> </w:t>
      </w:r>
      <w:r w:rsidRPr="009C2310" w:rsidR="00703A26">
        <w:t xml:space="preserve">Eelnõu koostamise ajal </w:t>
      </w:r>
      <w:r w:rsidRPr="009C2310" w:rsidR="00B83B27">
        <w:t>on teada seitse laeva</w:t>
      </w:r>
      <w:r w:rsidRPr="009C2310" w:rsidR="00260E13">
        <w:t xml:space="preserve"> ja väikelaeva</w:t>
      </w:r>
      <w:r w:rsidRPr="009C2310" w:rsidR="00B83B27">
        <w:t>, kes praegu reiditeenust osutavad ja keda see nõue puudutab.</w:t>
      </w:r>
    </w:p>
    <w:p w:rsidRPr="009C2310" w:rsidR="00BB31D3" w:rsidP="00D52C06" w:rsidRDefault="00BB31D3" w14:paraId="73BAF00F" w14:textId="70B9CF82">
      <w:pPr>
        <w:pStyle w:val="Vahedeta"/>
      </w:pPr>
    </w:p>
    <w:p w:rsidRPr="009C2310" w:rsidR="00376EAB" w:rsidP="005C5C9B" w:rsidRDefault="00703A26" w14:paraId="4AFF8F23" w14:textId="5C3992D8">
      <w:pPr>
        <w:pStyle w:val="Vahedeta"/>
      </w:pPr>
      <w:r w:rsidRPr="009C2310">
        <w:t>Eesmärk on parem</w:t>
      </w:r>
      <w:r w:rsidRPr="009C2310" w:rsidR="00BE506B">
        <w:t>ini</w:t>
      </w:r>
      <w:r w:rsidRPr="009C2310">
        <w:t xml:space="preserve"> jälgi</w:t>
      </w:r>
      <w:r w:rsidRPr="009C2310" w:rsidR="00BE506B">
        <w:t>da</w:t>
      </w:r>
      <w:r w:rsidRPr="009C2310">
        <w:t xml:space="preserve"> </w:t>
      </w:r>
      <w:r w:rsidRPr="009C2310" w:rsidR="007B1C5E">
        <w:t xml:space="preserve">piirirežiimist kinnipidamist </w:t>
      </w:r>
      <w:r w:rsidRPr="009C2310">
        <w:t xml:space="preserve">ehk </w:t>
      </w:r>
      <w:r w:rsidRPr="009C2310" w:rsidR="00BE506B">
        <w:t xml:space="preserve">teha </w:t>
      </w:r>
      <w:r w:rsidRPr="009C2310">
        <w:t>järelevalve</w:t>
      </w:r>
      <w:r w:rsidRPr="009C2310" w:rsidR="00BE506B">
        <w:t>t</w:t>
      </w:r>
      <w:r w:rsidRPr="009C2310">
        <w:t xml:space="preserve"> riigipiiri ja piiripunkti vahelisel alal</w:t>
      </w:r>
      <w:r w:rsidRPr="009C2310" w:rsidR="00376EAB">
        <w:t xml:space="preserve"> ning </w:t>
      </w:r>
      <w:r w:rsidRPr="009C2310" w:rsidR="00BE506B">
        <w:t xml:space="preserve">tagada </w:t>
      </w:r>
      <w:r w:rsidRPr="009C2310" w:rsidR="00376EAB">
        <w:t>tõhusam</w:t>
      </w:r>
      <w:r w:rsidRPr="009C2310" w:rsidR="00BE506B">
        <w:t>alt</w:t>
      </w:r>
      <w:r w:rsidRPr="009C2310" w:rsidR="00376EAB">
        <w:t xml:space="preserve"> õiguskor</w:t>
      </w:r>
      <w:r w:rsidRPr="009C2310" w:rsidR="00BE506B">
        <w:t>d</w:t>
      </w:r>
      <w:r w:rsidRPr="009C2310" w:rsidR="00376EAB">
        <w:t xml:space="preserve"> Eesti merealal. </w:t>
      </w:r>
      <w:r w:rsidRPr="009C2310">
        <w:t xml:space="preserve">Järelevalvet ei tehta üksnes sadamas või </w:t>
      </w:r>
      <w:proofErr w:type="spellStart"/>
      <w:r w:rsidRPr="009C2310">
        <w:t>sisemeres</w:t>
      </w:r>
      <w:proofErr w:type="spellEnd"/>
      <w:r w:rsidRPr="009C2310">
        <w:t xml:space="preserve">, vaid ka territoriaalmeres. Kuna </w:t>
      </w:r>
      <w:r w:rsidRPr="009C2310" w:rsidR="00376EAB">
        <w:t>osa</w:t>
      </w:r>
      <w:r w:rsidRPr="009C2310">
        <w:t xml:space="preserve"> reidikoh</w:t>
      </w:r>
      <w:r w:rsidRPr="009C2310" w:rsidR="00376EAB">
        <w:t>ti</w:t>
      </w:r>
      <w:r w:rsidRPr="009C2310">
        <w:t xml:space="preserve"> asu</w:t>
      </w:r>
      <w:r w:rsidRPr="009C2310" w:rsidR="007B1C5E">
        <w:t>b</w:t>
      </w:r>
      <w:r w:rsidRPr="009C2310" w:rsidR="00376EAB">
        <w:t xml:space="preserve"> navigatsioonihooajal väga tiheda </w:t>
      </w:r>
      <w:r w:rsidRPr="009C2310" w:rsidR="00376EAB">
        <w:lastRenderedPageBreak/>
        <w:t>väikelaevaliiklusega piirkonnas</w:t>
      </w:r>
      <w:r w:rsidRPr="009C2310">
        <w:t xml:space="preserve">, on vaja </w:t>
      </w:r>
      <w:r w:rsidRPr="009C2310" w:rsidR="00376EAB">
        <w:t>neid laevu eristada teistest laevadest ja väikelaevadest, kellel ei ole AIS-seadme paigaldamise kohustust</w:t>
      </w:r>
      <w:r w:rsidRPr="009C2310">
        <w:t xml:space="preserve">, </w:t>
      </w:r>
      <w:r w:rsidRPr="009C2310" w:rsidR="007B1C5E">
        <w:t>et saada</w:t>
      </w:r>
      <w:r w:rsidRPr="009C2310" w:rsidR="00376EAB">
        <w:t xml:space="preserve"> </w:t>
      </w:r>
      <w:r w:rsidRPr="009C2310" w:rsidR="007B1C5E">
        <w:t>parem ülevaade sellest,</w:t>
      </w:r>
      <w:r w:rsidRPr="009C2310" w:rsidR="00376EAB">
        <w:t xml:space="preserve"> </w:t>
      </w:r>
      <w:r w:rsidRPr="009C2310">
        <w:t>milliseid laevu reiditeenust osutavad laevad teenindavad</w:t>
      </w:r>
      <w:r w:rsidRPr="009C2310" w:rsidR="007B1C5E">
        <w:t xml:space="preserve"> ning</w:t>
      </w:r>
      <w:r w:rsidRPr="009C2310">
        <w:t xml:space="preserve"> kas peetakse kinni kõikidest nõuetest, sealhulgas kehtestatud sanktsioonidest.</w:t>
      </w:r>
    </w:p>
    <w:p w:rsidRPr="009C2310" w:rsidR="00376EAB" w:rsidP="005C5C9B" w:rsidRDefault="00376EAB" w14:paraId="58F82BAE" w14:textId="77777777">
      <w:pPr>
        <w:pStyle w:val="Vahedeta"/>
      </w:pPr>
    </w:p>
    <w:p w:rsidRPr="009C2310" w:rsidR="005C5C9B" w:rsidP="005C5C9B" w:rsidRDefault="00376EAB" w14:paraId="6C8F9D14" w14:textId="7986A5A3">
      <w:pPr>
        <w:pStyle w:val="Vahedeta"/>
      </w:pPr>
      <w:r w:rsidRPr="009C2310">
        <w:t xml:space="preserve">Teenuseid osutavad </w:t>
      </w:r>
      <w:r w:rsidRPr="009C2310" w:rsidR="00AA2463">
        <w:t>vastava</w:t>
      </w:r>
      <w:r w:rsidRPr="009C2310">
        <w:t xml:space="preserve"> tegevusl</w:t>
      </w:r>
      <w:r w:rsidRPr="009C2310" w:rsidR="00AA2463">
        <w:t>oaga</w:t>
      </w:r>
      <w:r w:rsidRPr="009C2310">
        <w:t xml:space="preserve"> ettevõtted, kasutades selleks</w:t>
      </w:r>
      <w:r w:rsidRPr="009C2310" w:rsidR="00AA2463">
        <w:t xml:space="preserve"> spetsiaalseid</w:t>
      </w:r>
      <w:r w:rsidRPr="009C2310">
        <w:t xml:space="preserve"> laevu, mille kogumahtuvus võib jääda alla 300 ja </w:t>
      </w:r>
      <w:r w:rsidRPr="009C2310" w:rsidR="00AA2463">
        <w:t xml:space="preserve">millel </w:t>
      </w:r>
      <w:r w:rsidRPr="009C2310">
        <w:t xml:space="preserve">seega ei </w:t>
      </w:r>
      <w:r w:rsidRPr="009C2310" w:rsidR="00AA2463">
        <w:t>ole</w:t>
      </w:r>
      <w:r w:rsidRPr="009C2310">
        <w:t xml:space="preserve"> kohustust paigaldada AIS-seadet. </w:t>
      </w:r>
      <w:r w:rsidRPr="009C2310" w:rsidR="005C5C9B">
        <w:t xml:space="preserve">Reidil peatuvatele laevadele osutatakse eri teenuseid, </w:t>
      </w:r>
      <w:r w:rsidRPr="009C2310" w:rsidR="00703A26">
        <w:t>nagu</w:t>
      </w:r>
      <w:r w:rsidRPr="009C2310" w:rsidR="005C5C9B">
        <w:t>:</w:t>
      </w:r>
    </w:p>
    <w:p w:rsidRPr="009C2310" w:rsidR="005C5C9B" w:rsidP="00703A26" w:rsidRDefault="00703A26" w14:paraId="5C89FA61" w14:textId="163FD6F4">
      <w:pPr>
        <w:pStyle w:val="Vahedeta"/>
      </w:pPr>
      <w:r w:rsidRPr="009C2310">
        <w:t>1) </w:t>
      </w:r>
      <w:r w:rsidRPr="009C2310" w:rsidR="005C5C9B">
        <w:t>isikute transport laevalt piiripunkti või piiripunktist laevale (meeskonnaliikmete vahetus, eri inspektorite pardale toimetamine, jäälootside transport);</w:t>
      </w:r>
    </w:p>
    <w:p w:rsidRPr="009C2310" w:rsidR="005C5C9B" w:rsidP="00703A26" w:rsidRDefault="00703A26" w14:paraId="34574DA8" w14:textId="6B872ACD">
      <w:pPr>
        <w:pStyle w:val="Vahedeta"/>
      </w:pPr>
      <w:r w:rsidRPr="009C2310">
        <w:t>2) </w:t>
      </w:r>
      <w:r w:rsidRPr="009C2310" w:rsidR="005C5C9B">
        <w:t>laevade varustamine kütuse (</w:t>
      </w:r>
      <w:proofErr w:type="spellStart"/>
      <w:r w:rsidRPr="009C2310" w:rsidR="005C5C9B">
        <w:t>punkerdamine</w:t>
      </w:r>
      <w:proofErr w:type="spellEnd"/>
      <w:r w:rsidRPr="009C2310" w:rsidR="005C5C9B">
        <w:t>), määrdeainete või muu kaubaga, mi</w:t>
      </w:r>
      <w:r w:rsidRPr="009C2310">
        <w:t>da</w:t>
      </w:r>
      <w:r w:rsidRPr="009C2310" w:rsidR="005C5C9B">
        <w:t xml:space="preserve"> on vaja </w:t>
      </w:r>
      <w:r w:rsidRPr="009C2310" w:rsidR="006735F4">
        <w:t xml:space="preserve">selleks, et jätkata </w:t>
      </w:r>
      <w:r w:rsidRPr="009C2310" w:rsidR="005C5C9B">
        <w:t>laeva edasis</w:t>
      </w:r>
      <w:r w:rsidRPr="009C2310" w:rsidR="006735F4">
        <w:t>t</w:t>
      </w:r>
      <w:r w:rsidRPr="009C2310" w:rsidR="005C5C9B">
        <w:t xml:space="preserve"> transii</w:t>
      </w:r>
      <w:r w:rsidRPr="009C2310" w:rsidR="006735F4">
        <w:t>t</w:t>
      </w:r>
      <w:r w:rsidRPr="009C2310" w:rsidR="005C5C9B">
        <w:t>i merel;</w:t>
      </w:r>
    </w:p>
    <w:p w:rsidR="005C5C9B" w:rsidP="00703A26" w:rsidRDefault="00703A26" w14:paraId="144AE786" w14:textId="53CB89B8">
      <w:pPr>
        <w:pStyle w:val="Vahedeta"/>
      </w:pPr>
      <w:r w:rsidRPr="009C2310">
        <w:t>3) </w:t>
      </w:r>
      <w:r w:rsidRPr="009C2310" w:rsidR="005C5C9B">
        <w:t>laevadelt jäätmete vastuvõtmine (pils</w:t>
      </w:r>
      <w:r w:rsidRPr="009C2310" w:rsidR="00081299">
        <w:t>ivesi</w:t>
      </w:r>
      <w:r w:rsidRPr="009C2310" w:rsidR="005C5C9B">
        <w:t xml:space="preserve"> ja muud jäätmed, mis tekivad la</w:t>
      </w:r>
      <w:r w:rsidRPr="009C2310" w:rsidR="00081299">
        <w:t>eva normaalsel käitamisel</w:t>
      </w:r>
      <w:r w:rsidRPr="009C2310" w:rsidR="005C5C9B">
        <w:t>)</w:t>
      </w:r>
      <w:r w:rsidRPr="009C2310" w:rsidR="00081299">
        <w:t>.</w:t>
      </w:r>
    </w:p>
    <w:p w:rsidR="00F12022" w:rsidP="00703A26" w:rsidRDefault="00F12022" w14:paraId="426F4BAF" w14:textId="756D7E1E">
      <w:pPr>
        <w:pStyle w:val="Vahedeta"/>
      </w:pPr>
    </w:p>
    <w:p w:rsidRPr="00F12022" w:rsidR="00F12022" w:rsidP="00F12022" w:rsidRDefault="00F12022" w14:paraId="6CCEF893" w14:textId="77777777">
      <w:pPr>
        <w:pStyle w:val="Vahedeta"/>
      </w:pPr>
      <w:r w:rsidRPr="00F12022">
        <w:t xml:space="preserve">Eelnõu </w:t>
      </w:r>
      <w:r w:rsidRPr="00F12022">
        <w:rPr>
          <w:b/>
          <w:bCs/>
        </w:rPr>
        <w:t>§ 5 punktiga 11</w:t>
      </w:r>
      <w:r w:rsidRPr="00F12022">
        <w:t xml:space="preserve"> uuendatakse § 72 lõike 1 sõnastust. Tegemist on sätete väljakujunenud praktikaga kooskõlla viimisega, mitte uue kohustuse loomisega. Kehtiva sõnastuse järgi on laevaõnnetuse korral Eesti riigilippu kandva laeva kapten või reeder kohustatud teatama õnnetuse asjaoludest viivitamata Transpordiametile ja Ohutusjuurdluse Keskusele. Eesti merealadel ja sisevetel toimunud laevaõnnetusest on kapten, reeder või laevaagent kohustatud teatama viivitamata politseiasutusele ning kui õnnetusega kaasneb reostus või selle oht, siis ka Keskkonnaametile. Politseiasutus teatab laevaõnnetusest viivitamata Kaitseväele, Transpordiametile ja Ohutusjuurdluse Keskusele.</w:t>
      </w:r>
    </w:p>
    <w:p w:rsidRPr="00F12022" w:rsidR="00F12022" w:rsidP="00F12022" w:rsidRDefault="00F12022" w14:paraId="5B230AA0" w14:textId="77777777">
      <w:pPr>
        <w:pStyle w:val="Vahedeta"/>
      </w:pPr>
    </w:p>
    <w:p w:rsidRPr="00F12022" w:rsidR="00F12022" w:rsidP="00F12022" w:rsidRDefault="00F12022" w14:paraId="6A5B7344" w14:textId="77777777">
      <w:pPr>
        <w:pStyle w:val="Vahedeta"/>
      </w:pPr>
      <w:r w:rsidRPr="00F12022">
        <w:t xml:space="preserve">Sõnastuse muutmise eesmärk on teha see lühemaks, sätestada õiged asutused, keda tuleb laevaõnnetusest teavitada, ning jätta välja </w:t>
      </w:r>
      <w:proofErr w:type="spellStart"/>
      <w:r w:rsidRPr="00F12022">
        <w:t>asutustevaheline</w:t>
      </w:r>
      <w:proofErr w:type="spellEnd"/>
      <w:r w:rsidRPr="00F12022">
        <w:t xml:space="preserve"> suhtlus, mida saab teha kas rakendusakti tasemel või </w:t>
      </w:r>
      <w:proofErr w:type="spellStart"/>
      <w:r w:rsidRPr="00F12022">
        <w:t>asutustevahelise</w:t>
      </w:r>
      <w:proofErr w:type="spellEnd"/>
      <w:r w:rsidRPr="00F12022">
        <w:t xml:space="preserve"> kokkuleppega. Praegusel juhul on </w:t>
      </w:r>
      <w:proofErr w:type="spellStart"/>
      <w:r w:rsidRPr="00F12022">
        <w:t>asutustevaheline</w:t>
      </w:r>
      <w:proofErr w:type="spellEnd"/>
      <w:r w:rsidRPr="00F12022">
        <w:t xml:space="preserve"> teavitamine paika pandud Vabariigi Valitsuse 30. juuni 2022. a määrusega nr 65 „Otsingu- ja päästetööde tegemise kord Eesti päästepiirkonnas ning reostuse avastamise ja likvideerimise kord Eesti merealal ja piiriveekogudel“ (vt nt § 10 lõige 3, § 18 lõige 2), samuti </w:t>
      </w:r>
      <w:proofErr w:type="spellStart"/>
      <w:r w:rsidRPr="00F12022">
        <w:t>asutustevahelise</w:t>
      </w:r>
      <w:proofErr w:type="spellEnd"/>
      <w:r w:rsidRPr="00F12022">
        <w:t xml:space="preserve"> kokkuleppega.</w:t>
      </w:r>
    </w:p>
    <w:p w:rsidRPr="00F12022" w:rsidR="00F12022" w:rsidP="00F12022" w:rsidRDefault="00F12022" w14:paraId="5161DB0F" w14:textId="77777777">
      <w:pPr>
        <w:pStyle w:val="Vahedeta"/>
      </w:pPr>
    </w:p>
    <w:p w:rsidRPr="00F12022" w:rsidR="00F12022" w:rsidP="00F12022" w:rsidRDefault="00F12022" w14:paraId="321DA2BF" w14:textId="77777777">
      <w:pPr>
        <w:pStyle w:val="Vahedeta"/>
      </w:pPr>
      <w:r w:rsidRPr="00F12022">
        <w:t xml:space="preserve">Uues sõnastuses vahetavad asukohta lõike esimene ja teine lause. Uue sõnastuse kohaselt on laeva kapten, reeder või laevaagent kohustatud teatama Eesti päästepiirkonnas toimunud laevaõnnetusest viivitamata </w:t>
      </w:r>
      <w:proofErr w:type="spellStart"/>
      <w:r w:rsidRPr="00F12022">
        <w:t>PPA-le</w:t>
      </w:r>
      <w:proofErr w:type="spellEnd"/>
      <w:r w:rsidRPr="00F12022">
        <w:t xml:space="preserve"> (ehk JRCC Tallinnale). Laevaõnnetuse korral on Eesti riigilippu kandva laeva kapten või reeder kohustatud õnnetuse asjaoludest teatama viivitamata Transpordiametile ja Ohutusjuurdluse Keskusele. Muudatus otsustati teha seetõttu, et inimelude päästmine on alati esikohal ning seejärel saab juba teavitada õnnetuse asjaoludest Transpordiametit ja Ohutusjuurdluse Keskust.</w:t>
      </w:r>
    </w:p>
    <w:p w:rsidR="00F12022" w:rsidP="00703A26" w:rsidRDefault="00F12022" w14:paraId="048C3DD6" w14:textId="77777777">
      <w:pPr>
        <w:pStyle w:val="Vahedeta"/>
      </w:pPr>
    </w:p>
    <w:p w:rsidR="003A0A9F" w:rsidP="00011235" w:rsidRDefault="003A0A9F" w14:paraId="54B1F246" w14:textId="43330A3B">
      <w:pPr>
        <w:pStyle w:val="Pealkiri2"/>
        <w:numPr>
          <w:ilvl w:val="0"/>
          <w:numId w:val="0"/>
        </w:numPr>
      </w:pPr>
      <w:r>
        <w:t xml:space="preserve">§ </w:t>
      </w:r>
      <w:r w:rsidR="5396184E">
        <w:t>6</w:t>
      </w:r>
      <w:r>
        <w:t>. Riigikaitseseaduse muutmine</w:t>
      </w:r>
    </w:p>
    <w:p w:rsidR="003A0A9F" w:rsidP="00703A26" w:rsidRDefault="003A0A9F" w14:paraId="2F6F6F29" w14:textId="51528C41">
      <w:pPr>
        <w:pStyle w:val="Vahedeta"/>
        <w:rPr>
          <w:b/>
        </w:rPr>
      </w:pPr>
    </w:p>
    <w:p w:rsidR="001661F3" w:rsidP="001661F3" w:rsidRDefault="003A0A9F" w14:paraId="301EC2AF" w14:textId="4CE3BFFB">
      <w:pPr>
        <w:pStyle w:val="Vahedeta"/>
      </w:pPr>
      <w:r>
        <w:t xml:space="preserve">Eelnõu </w:t>
      </w:r>
      <w:r w:rsidRPr="0059789F">
        <w:rPr>
          <w:b/>
          <w:bCs/>
        </w:rPr>
        <w:t xml:space="preserve">§-ga </w:t>
      </w:r>
      <w:r w:rsidRPr="0059789F" w:rsidR="35A0C9D0">
        <w:rPr>
          <w:b/>
          <w:bCs/>
        </w:rPr>
        <w:t>6</w:t>
      </w:r>
      <w:r w:rsidRPr="0059789F">
        <w:rPr>
          <w:b/>
          <w:bCs/>
        </w:rPr>
        <w:t xml:space="preserve"> </w:t>
      </w:r>
      <w:r>
        <w:t xml:space="preserve">täiendatakse </w:t>
      </w:r>
      <w:proofErr w:type="spellStart"/>
      <w:r>
        <w:t>RiKS-i</w:t>
      </w:r>
      <w:proofErr w:type="spellEnd"/>
      <w:r>
        <w:t xml:space="preserve"> uue peatükiga 6</w:t>
      </w:r>
      <w:r w:rsidRPr="003A0A9F">
        <w:rPr>
          <w:vertAlign w:val="superscript"/>
        </w:rPr>
        <w:t>2</w:t>
      </w:r>
      <w:r w:rsidR="00906C97">
        <w:t xml:space="preserve">, millega luuakse sõjavangide </w:t>
      </w:r>
      <w:r w:rsidR="00082E7F">
        <w:t xml:space="preserve">kinnipidamist puudutav </w:t>
      </w:r>
      <w:r w:rsidR="00906C97">
        <w:t xml:space="preserve">regulatsioon </w:t>
      </w:r>
      <w:r w:rsidR="00F5714D">
        <w:t>riigisisesesse</w:t>
      </w:r>
      <w:r w:rsidR="00906C97">
        <w:t xml:space="preserve"> õigusesse.</w:t>
      </w:r>
      <w:r>
        <w:t xml:space="preserve"> </w:t>
      </w:r>
    </w:p>
    <w:p w:rsidR="001661F3" w:rsidP="001661F3" w:rsidRDefault="001661F3" w14:paraId="5BE87184" w14:textId="77777777">
      <w:pPr>
        <w:pStyle w:val="Vahedeta"/>
      </w:pPr>
    </w:p>
    <w:p w:rsidR="004F56A3" w:rsidP="001661F3" w:rsidRDefault="004F56A3" w14:paraId="719CCAF4" w14:textId="7AF3F013">
      <w:pPr>
        <w:pStyle w:val="Vahedeta"/>
      </w:pPr>
      <w:r>
        <w:t xml:space="preserve">Sõjavangide kinnipidamisel ja kohtlemisel tuleb lähtuda </w:t>
      </w:r>
      <w:r w:rsidRPr="004F56A3">
        <w:t>sõjavangide kohtlemise 12. augusti 1949 Genfi (III) konventsiooni</w:t>
      </w:r>
      <w:r>
        <w:t>st</w:t>
      </w:r>
      <w:r w:rsidRPr="004F56A3">
        <w:t xml:space="preserve"> (edaspidi ka GC III),</w:t>
      </w:r>
      <w:r>
        <w:t xml:space="preserve"> mille Eesti</w:t>
      </w:r>
      <w:r w:rsidR="00D65258">
        <w:t xml:space="preserve"> Vabariigi Ülemnõukogu</w:t>
      </w:r>
      <w:r>
        <w:t xml:space="preserve"> ratifitseeris 24.08.1992</w:t>
      </w:r>
      <w:r>
        <w:rPr>
          <w:rStyle w:val="Allmrkuseviide"/>
        </w:rPr>
        <w:footnoteReference w:id="70"/>
      </w:r>
      <w:r>
        <w:t>.</w:t>
      </w:r>
      <w:r w:rsidRPr="004F56A3">
        <w:t xml:space="preserve"> </w:t>
      </w:r>
      <w:r>
        <w:t xml:space="preserve">Tegemist on konventsiooniga, mida kohaldatakse relvakonflikti ajal, mis tähendab, et </w:t>
      </w:r>
      <w:r>
        <w:lastRenderedPageBreak/>
        <w:t xml:space="preserve">eelnõuga loodava sõjavangide kinnipidamist puudutava regulatsiooni rakendamise ajal on riigisiseselt eelduslikult välja kuulutatud sõjaseisukord. </w:t>
      </w:r>
    </w:p>
    <w:p w:rsidR="004F56A3" w:rsidP="001661F3" w:rsidRDefault="004F56A3" w14:paraId="13653B36" w14:textId="77777777">
      <w:pPr>
        <w:pStyle w:val="Vahedeta"/>
      </w:pPr>
    </w:p>
    <w:p w:rsidR="001661F3" w:rsidP="001661F3" w:rsidRDefault="001661F3" w14:paraId="0EEC6A53" w14:textId="7DB2EBEB">
      <w:pPr>
        <w:pStyle w:val="Vahedeta"/>
      </w:pPr>
      <w:r>
        <w:t>Sõjaseisukorras on Kaitseväe ülesanne tagada kontroll riigi territooriumil, rakendada kaitsevõime</w:t>
      </w:r>
      <w:r w:rsidR="00082E7F">
        <w:t>id</w:t>
      </w:r>
      <w:r>
        <w:t xml:space="preserve"> agressiooni tõrjumiseks</w:t>
      </w:r>
      <w:r w:rsidR="00082E7F">
        <w:t xml:space="preserve"> </w:t>
      </w:r>
      <w:proofErr w:type="spellStart"/>
      <w:r w:rsidR="00082E7F">
        <w:t>ning</w:t>
      </w:r>
      <w:r>
        <w:t>kaitsta</w:t>
      </w:r>
      <w:proofErr w:type="spellEnd"/>
      <w:r>
        <w:t xml:space="preserve"> riigi terviklikkust ja suveräänsust kõigi olemasolevate sõjaliste vahenditega. Kriisideks, ka sõjaks, valmistumisel ja kriiside lahendamisel lähtub Eesti ülesannete jäävuse põhimõttest: kõik asutused ja isikud täidavad oma rolli nii tavaolukorras kui kriisi- ja sõjaajal. Kaitseväe sõjaliste eesmärkide saavutamiseks on laia riigikaitse toimimine ja toetus sõjaliste eesmärkide saavutamisel</w:t>
      </w:r>
      <w:r w:rsidR="00082E7F">
        <w:t>e</w:t>
      </w:r>
      <w:r>
        <w:t xml:space="preserve"> hädavajalik.</w:t>
      </w:r>
    </w:p>
    <w:p w:rsidR="001661F3" w:rsidP="001661F3" w:rsidRDefault="001661F3" w14:paraId="1EB79C57" w14:textId="77777777">
      <w:pPr>
        <w:pStyle w:val="Vahedeta"/>
      </w:pPr>
    </w:p>
    <w:p w:rsidR="001661F3" w:rsidP="001661F3" w:rsidRDefault="00082E7F" w14:paraId="04F57333" w14:textId="5B3380A3">
      <w:pPr>
        <w:pStyle w:val="Vahedeta"/>
      </w:pPr>
      <w:r>
        <w:t>Relvakonflikti raames r</w:t>
      </w:r>
      <w:r w:rsidR="001661F3">
        <w:t xml:space="preserve">ahvusvahelise humanitaarõiguse normide rakendamise täpne </w:t>
      </w:r>
      <w:r w:rsidR="00F5714D">
        <w:t>riigisise</w:t>
      </w:r>
      <w:r>
        <w:t>ne rakendamise</w:t>
      </w:r>
      <w:r w:rsidR="001661F3">
        <w:t xml:space="preserve"> kord tuleb kõiki asjakohaseid osapooli kaasates välja töötada rahuajal. </w:t>
      </w:r>
      <w:r>
        <w:t>Vastutavate asutuste selge kindlaksmääramine</w:t>
      </w:r>
      <w:r w:rsidR="001661F3">
        <w:t xml:space="preserve"> võimaldab Kaitseväel keskenduda oma sõjaaja põhiülesande täitmisele.</w:t>
      </w:r>
    </w:p>
    <w:p w:rsidR="001661F3" w:rsidP="001661F3" w:rsidRDefault="001661F3" w14:paraId="57512AD7" w14:textId="77777777">
      <w:pPr>
        <w:pStyle w:val="Vahedeta"/>
      </w:pPr>
    </w:p>
    <w:p w:rsidR="001661F3" w:rsidP="001661F3" w:rsidRDefault="001661F3" w14:paraId="5FE5669A" w14:textId="048AA25C">
      <w:pPr>
        <w:pStyle w:val="Vahedeta"/>
      </w:pPr>
      <w:r>
        <w:t xml:space="preserve">Sõda Ukrainas käivitas ka Eestis </w:t>
      </w:r>
      <w:r w:rsidR="00F5714D">
        <w:t>riigisisese</w:t>
      </w:r>
      <w:r>
        <w:t xml:space="preserve"> seadusandluse </w:t>
      </w:r>
      <w:r w:rsidR="00082E7F">
        <w:t>ülevaatamise, et tagada kriisivalmidus</w:t>
      </w:r>
      <w:r>
        <w:t xml:space="preserve">, kuid sõjavangidega seonduv on </w:t>
      </w:r>
      <w:r w:rsidR="00F5714D">
        <w:t>riigisisese</w:t>
      </w:r>
      <w:r>
        <w:t xml:space="preserve"> õigusega seni täpsemalt reguleerimata. Ka </w:t>
      </w:r>
      <w:r w:rsidR="00082E7F">
        <w:t>töö</w:t>
      </w:r>
      <w:r>
        <w:t xml:space="preserve">korralduslikult ei ole seni </w:t>
      </w:r>
      <w:r w:rsidR="00082E7F">
        <w:t xml:space="preserve">asutuste vahel </w:t>
      </w:r>
      <w:r>
        <w:t>välja töötatud lahendust sõjavangide pikaajaliseks ehk kauemaks kui 48</w:t>
      </w:r>
      <w:r w:rsidR="00082E7F">
        <w:t>-tunniliseks</w:t>
      </w:r>
      <w:r>
        <w:t xml:space="preserve"> kinnipidamiseks ega määratletud asutuste pädevust.</w:t>
      </w:r>
    </w:p>
    <w:p w:rsidR="00F365F9" w:rsidP="001661F3" w:rsidRDefault="00F365F9" w14:paraId="1B152B12" w14:textId="558394A7">
      <w:pPr>
        <w:pStyle w:val="Vahedeta"/>
      </w:pPr>
    </w:p>
    <w:p w:rsidR="00F365F9" w:rsidP="001661F3" w:rsidRDefault="00F365F9" w14:paraId="33EAB465" w14:textId="7347E962">
      <w:pPr>
        <w:pStyle w:val="Vahedeta"/>
        <w:rPr>
          <w:b/>
          <w:u w:val="single"/>
        </w:rPr>
      </w:pPr>
      <w:r w:rsidRPr="00A92434">
        <w:rPr>
          <w:b/>
          <w:u w:val="single"/>
        </w:rPr>
        <w:t>Sõjavangi mõiste</w:t>
      </w:r>
    </w:p>
    <w:p w:rsidR="00F365F9" w:rsidP="001661F3" w:rsidRDefault="00F365F9" w14:paraId="28D142BF" w14:textId="7A9D9635">
      <w:pPr>
        <w:pStyle w:val="Vahedeta"/>
        <w:rPr>
          <w:b/>
          <w:u w:val="single"/>
        </w:rPr>
      </w:pPr>
    </w:p>
    <w:p w:rsidRPr="00F365F9" w:rsidR="00F365F9" w:rsidP="00F365F9" w:rsidRDefault="00F365F9" w14:paraId="74991320" w14:textId="1463C026">
      <w:pPr>
        <w:rPr>
          <w:rFonts w:eastAsiaTheme="minorHAnsi" w:cstheme="minorBidi"/>
          <w:szCs w:val="22"/>
        </w:rPr>
      </w:pPr>
      <w:r w:rsidRPr="00F365F9">
        <w:rPr>
          <w:rFonts w:eastAsiaTheme="minorHAnsi" w:cstheme="minorBidi"/>
          <w:szCs w:val="22"/>
        </w:rPr>
        <w:t>Loodavas peatükis sätestatakse sõjavangi mõiste</w:t>
      </w:r>
      <w:r w:rsidR="00082E7F">
        <w:rPr>
          <w:rFonts w:eastAsiaTheme="minorHAnsi" w:cstheme="minorBidi"/>
          <w:szCs w:val="22"/>
        </w:rPr>
        <w:t xml:space="preserve"> eelnõukohase </w:t>
      </w:r>
      <w:proofErr w:type="spellStart"/>
      <w:r w:rsidR="00082E7F">
        <w:rPr>
          <w:rFonts w:eastAsiaTheme="minorHAnsi" w:cstheme="minorBidi"/>
          <w:szCs w:val="22"/>
        </w:rPr>
        <w:t>RiKS</w:t>
      </w:r>
      <w:proofErr w:type="spellEnd"/>
      <w:r w:rsidR="00082E7F">
        <w:rPr>
          <w:rFonts w:eastAsiaTheme="minorHAnsi" w:cstheme="minorBidi"/>
          <w:szCs w:val="22"/>
        </w:rPr>
        <w:t xml:space="preserve"> §-s 87</w:t>
      </w:r>
      <w:r w:rsidR="00082E7F">
        <w:rPr>
          <w:rFonts w:eastAsiaTheme="minorHAnsi" w:cstheme="minorBidi"/>
          <w:szCs w:val="22"/>
          <w:vertAlign w:val="superscript"/>
        </w:rPr>
        <w:t>7</w:t>
      </w:r>
      <w:r w:rsidRPr="00F365F9">
        <w:rPr>
          <w:rFonts w:eastAsiaTheme="minorHAnsi" w:cstheme="minorBidi"/>
          <w:szCs w:val="22"/>
        </w:rPr>
        <w:t>.</w:t>
      </w:r>
    </w:p>
    <w:p w:rsidRPr="00F365F9" w:rsidR="00F365F9" w:rsidP="00F365F9" w:rsidRDefault="00F365F9" w14:paraId="2F7FA0EC" w14:textId="77777777">
      <w:pPr>
        <w:rPr>
          <w:rFonts w:eastAsiaTheme="minorHAnsi" w:cstheme="minorBidi"/>
          <w:szCs w:val="22"/>
        </w:rPr>
      </w:pPr>
    </w:p>
    <w:p w:rsidRPr="00F365F9" w:rsidR="00F365F9" w:rsidP="00F365F9" w:rsidRDefault="00F365F9" w14:paraId="4E4D3F99" w14:textId="4E4FD07C">
      <w:pPr>
        <w:rPr>
          <w:rFonts w:eastAsiaTheme="minorHAnsi" w:cstheme="minorBidi"/>
          <w:szCs w:val="22"/>
        </w:rPr>
      </w:pPr>
      <w:r w:rsidRPr="00F365F9">
        <w:rPr>
          <w:rFonts w:eastAsiaTheme="minorHAnsi" w:cstheme="minorBidi"/>
          <w:szCs w:val="22"/>
        </w:rPr>
        <w:t>Sõjavangina käsitletakse sõjavangide kohtlemise 12. augusti 1949 Genfi (III) konventsiooni</w:t>
      </w:r>
      <w:r w:rsidR="00D65258">
        <w:rPr>
          <w:rFonts w:eastAsiaTheme="minorHAnsi" w:cstheme="minorBidi"/>
          <w:szCs w:val="22"/>
        </w:rPr>
        <w:t xml:space="preserve"> </w:t>
      </w:r>
      <w:r w:rsidRPr="00F365F9">
        <w:rPr>
          <w:rFonts w:eastAsiaTheme="minorHAnsi" w:cstheme="minorBidi"/>
          <w:szCs w:val="22"/>
        </w:rPr>
        <w:t>artikli 4 punktides a</w:t>
      </w:r>
      <w:r w:rsidR="00B36EA2">
        <w:rPr>
          <w:rFonts w:eastAsiaTheme="minorHAnsi" w:cstheme="minorBidi"/>
          <w:szCs w:val="22"/>
        </w:rPr>
        <w:t xml:space="preserve"> ja </w:t>
      </w:r>
      <w:r w:rsidR="00B42351">
        <w:rPr>
          <w:rFonts w:eastAsiaTheme="minorHAnsi" w:cstheme="minorBidi"/>
          <w:szCs w:val="22"/>
        </w:rPr>
        <w:t>b</w:t>
      </w:r>
      <w:r w:rsidRPr="00F365F9" w:rsidR="00B42351">
        <w:rPr>
          <w:rFonts w:eastAsiaTheme="minorHAnsi" w:cstheme="minorBidi"/>
          <w:szCs w:val="22"/>
        </w:rPr>
        <w:t xml:space="preserve"> </w:t>
      </w:r>
      <w:r w:rsidRPr="00F365F9">
        <w:rPr>
          <w:rFonts w:eastAsiaTheme="minorHAnsi" w:cstheme="minorBidi"/>
          <w:szCs w:val="22"/>
        </w:rPr>
        <w:t xml:space="preserve">nimetatud isikuid.  </w:t>
      </w:r>
    </w:p>
    <w:p w:rsidRPr="00F365F9" w:rsidR="00F365F9" w:rsidP="00F365F9" w:rsidRDefault="00F365F9" w14:paraId="048D9D76" w14:textId="77777777">
      <w:pPr>
        <w:rPr>
          <w:rFonts w:eastAsiaTheme="minorHAnsi" w:cstheme="minorBidi"/>
          <w:szCs w:val="22"/>
        </w:rPr>
      </w:pPr>
    </w:p>
    <w:p w:rsidR="00667F11" w:rsidP="00F365F9" w:rsidRDefault="00667F11" w14:paraId="3DC1389D" w14:textId="4AF512FA">
      <w:pPr>
        <w:rPr>
          <w:rFonts w:eastAsiaTheme="minorHAnsi" w:cstheme="minorBidi"/>
          <w:szCs w:val="22"/>
        </w:rPr>
      </w:pPr>
      <w:r w:rsidRPr="00F365F9">
        <w:rPr>
          <w:rFonts w:eastAsiaTheme="minorHAnsi" w:cstheme="minorBidi"/>
          <w:szCs w:val="22"/>
        </w:rPr>
        <w:t xml:space="preserve">Eelnimetatud konventsioonis on sätestatud sõjavangide kohtlemise ja kaitse põhimõtted, mida konventsiooniosaline peab </w:t>
      </w:r>
      <w:r>
        <w:rPr>
          <w:rFonts w:eastAsiaTheme="minorHAnsi" w:cstheme="minorBidi"/>
          <w:szCs w:val="22"/>
        </w:rPr>
        <w:t>relvakonflikti raames</w:t>
      </w:r>
      <w:r w:rsidRPr="00F365F9">
        <w:rPr>
          <w:rFonts w:eastAsiaTheme="minorHAnsi" w:cstheme="minorBidi"/>
          <w:szCs w:val="22"/>
        </w:rPr>
        <w:t xml:space="preserve"> järgima. </w:t>
      </w:r>
      <w:r w:rsidRPr="00F365F9" w:rsidR="00F365F9">
        <w:rPr>
          <w:rFonts w:eastAsiaTheme="minorHAnsi" w:cstheme="minorBidi"/>
          <w:szCs w:val="22"/>
        </w:rPr>
        <w:t>Genfi (III) konventsiooni artik</w:t>
      </w:r>
      <w:r w:rsidR="004F56A3">
        <w:rPr>
          <w:rFonts w:eastAsiaTheme="minorHAnsi" w:cstheme="minorBidi"/>
          <w:szCs w:val="22"/>
        </w:rPr>
        <w:t>kel</w:t>
      </w:r>
      <w:r w:rsidRPr="00F365F9" w:rsidR="00F365F9">
        <w:rPr>
          <w:rFonts w:eastAsiaTheme="minorHAnsi" w:cstheme="minorBidi"/>
          <w:szCs w:val="22"/>
        </w:rPr>
        <w:t xml:space="preserve"> 4 </w:t>
      </w:r>
      <w:r w:rsidR="004F56A3">
        <w:rPr>
          <w:rFonts w:eastAsiaTheme="minorHAnsi" w:cstheme="minorBidi"/>
          <w:szCs w:val="22"/>
        </w:rPr>
        <w:t>loetleb kategooriad isikuid, keda tuleb vangi langemise korral kohelda sõjavangina</w:t>
      </w:r>
      <w:r w:rsidRPr="00F365F9" w:rsidR="00F365F9">
        <w:rPr>
          <w:rFonts w:eastAsiaTheme="minorHAnsi" w:cstheme="minorBidi"/>
          <w:szCs w:val="22"/>
        </w:rPr>
        <w:t>. Eelkõige</w:t>
      </w:r>
      <w:r w:rsidR="00D65258">
        <w:rPr>
          <w:rFonts w:eastAsiaTheme="minorHAnsi" w:cstheme="minorBidi"/>
          <w:szCs w:val="22"/>
        </w:rPr>
        <w:t xml:space="preserve"> on need</w:t>
      </w:r>
      <w:r w:rsidRPr="00F365F9" w:rsidR="00F365F9">
        <w:rPr>
          <w:rFonts w:eastAsiaTheme="minorHAnsi" w:cstheme="minorBidi"/>
          <w:szCs w:val="22"/>
        </w:rPr>
        <w:t xml:space="preserve"> konfliktiosalise relvajõudude liikmed, samuti nende relvajõudude koosseisu kuuluvate maakaitsevägede või vabatahtlike väeüksuste liikmed. Samuti muude maakaitsevägede ja vabatahtlike väeüksuste liikmed, sealhulgas organiseeritud vastupanuliikumistest osavõtjad, kes tegutsevad oma territooriumil või väljaspool seda, ka juhul, kui see territoorium on okupeeritud. Sellised maakaitseväed või vabatahtlike väeüksused, sealhulgas organiseeritud vastupanuliikumised, peavad vastama järgmistele nõuetele: (a) neid juhib isik, kes vastutab oma alluvate eest; (b) nad kannavad kindlaid kaugelt eristatavaid eraldusmärke; (c) nad kannavad relvi avalikult; (d) nad järgivad sõjapidamise seadusi ja tavasid.</w:t>
      </w:r>
      <w:r>
        <w:rPr>
          <w:rFonts w:eastAsiaTheme="minorHAnsi" w:cstheme="minorBidi"/>
          <w:szCs w:val="22"/>
        </w:rPr>
        <w:t xml:space="preserve"> </w:t>
      </w:r>
      <w:r w:rsidRPr="00F365F9" w:rsidR="00F365F9">
        <w:rPr>
          <w:rFonts w:eastAsiaTheme="minorHAnsi" w:cstheme="minorBidi"/>
          <w:szCs w:val="22"/>
        </w:rPr>
        <w:t xml:space="preserve">Sõjavangi staatuse </w:t>
      </w:r>
      <w:r w:rsidR="00D65258">
        <w:rPr>
          <w:rFonts w:eastAsiaTheme="minorHAnsi" w:cstheme="minorBidi"/>
          <w:szCs w:val="22"/>
        </w:rPr>
        <w:t>tuvastab</w:t>
      </w:r>
      <w:r w:rsidRPr="00F365F9" w:rsidR="00D65258">
        <w:rPr>
          <w:rFonts w:eastAsiaTheme="minorHAnsi" w:cstheme="minorBidi"/>
          <w:szCs w:val="22"/>
        </w:rPr>
        <w:t xml:space="preserve"> </w:t>
      </w:r>
      <w:r w:rsidRPr="00F365F9" w:rsidR="00F365F9">
        <w:rPr>
          <w:rFonts w:eastAsiaTheme="minorHAnsi" w:cstheme="minorBidi"/>
          <w:szCs w:val="22"/>
        </w:rPr>
        <w:t>Kaitsevägi</w:t>
      </w:r>
      <w:r w:rsidR="00D65258">
        <w:rPr>
          <w:rFonts w:eastAsiaTheme="minorHAnsi" w:cstheme="minorBidi"/>
          <w:szCs w:val="22"/>
        </w:rPr>
        <w:t>,</w:t>
      </w:r>
      <w:r w:rsidRPr="00F365F9" w:rsidR="00F365F9">
        <w:rPr>
          <w:rFonts w:eastAsiaTheme="minorHAnsi" w:cstheme="minorBidi"/>
          <w:szCs w:val="22"/>
        </w:rPr>
        <w:t xml:space="preserve"> juhindu</w:t>
      </w:r>
      <w:r w:rsidR="00D65258">
        <w:rPr>
          <w:rFonts w:eastAsiaTheme="minorHAnsi" w:cstheme="minorBidi"/>
          <w:szCs w:val="22"/>
        </w:rPr>
        <w:t>des</w:t>
      </w:r>
      <w:r w:rsidRPr="00F365F9" w:rsidR="00F365F9">
        <w:rPr>
          <w:rFonts w:eastAsiaTheme="minorHAnsi" w:cstheme="minorBidi"/>
          <w:szCs w:val="22"/>
        </w:rPr>
        <w:t xml:space="preserve"> asutusesisestest regulatsioonidest ja muudest rahvusvahelistest juhistest (eelkõige NATO standarditest</w:t>
      </w:r>
      <w:r>
        <w:rPr>
          <w:rFonts w:eastAsiaTheme="minorHAnsi" w:cstheme="minorBidi"/>
          <w:szCs w:val="22"/>
        </w:rPr>
        <w:t xml:space="preserve"> ja rahvusvahelise õiguse nõuetest</w:t>
      </w:r>
      <w:r w:rsidRPr="00F365F9" w:rsidR="00F365F9">
        <w:rPr>
          <w:rFonts w:eastAsiaTheme="minorHAnsi" w:cstheme="minorBidi"/>
          <w:szCs w:val="22"/>
        </w:rPr>
        <w:t xml:space="preserve">). </w:t>
      </w:r>
    </w:p>
    <w:p w:rsidR="00667F11" w:rsidP="00F365F9" w:rsidRDefault="00667F11" w14:paraId="1C7B3B7A" w14:textId="77777777">
      <w:pPr>
        <w:rPr>
          <w:rFonts w:eastAsiaTheme="minorHAnsi" w:cstheme="minorBidi"/>
          <w:szCs w:val="22"/>
        </w:rPr>
      </w:pPr>
    </w:p>
    <w:p w:rsidRPr="00F365F9" w:rsidR="00F365F9" w:rsidP="00F365F9" w:rsidRDefault="00F365F9" w14:paraId="6687BCA1" w14:textId="2AF2967B">
      <w:pPr>
        <w:rPr>
          <w:rFonts w:eastAsiaTheme="minorHAnsi" w:cstheme="minorBidi"/>
          <w:szCs w:val="22"/>
        </w:rPr>
      </w:pPr>
      <w:r w:rsidRPr="00F365F9">
        <w:rPr>
          <w:rFonts w:eastAsiaTheme="minorHAnsi" w:cstheme="minorBidi"/>
          <w:szCs w:val="22"/>
        </w:rPr>
        <w:t>Sõjavangid kuuluvad</w:t>
      </w:r>
      <w:r w:rsidR="00667F11">
        <w:rPr>
          <w:rFonts w:eastAsiaTheme="minorHAnsi" w:cstheme="minorBidi"/>
          <w:szCs w:val="22"/>
        </w:rPr>
        <w:t xml:space="preserve"> rahvusvahelise õiguse mõttes</w:t>
      </w:r>
      <w:r w:rsidRPr="00F365F9">
        <w:rPr>
          <w:rFonts w:eastAsiaTheme="minorHAnsi" w:cstheme="minorBidi"/>
          <w:szCs w:val="22"/>
        </w:rPr>
        <w:t xml:space="preserve"> eriliselt kaitstud isikute alla</w:t>
      </w:r>
      <w:r w:rsidR="00667F11">
        <w:rPr>
          <w:rFonts w:eastAsiaTheme="minorHAnsi" w:cstheme="minorBidi"/>
          <w:szCs w:val="22"/>
        </w:rPr>
        <w:t>,</w:t>
      </w:r>
      <w:r w:rsidRPr="00F365F9">
        <w:rPr>
          <w:rFonts w:eastAsiaTheme="minorHAnsi" w:cstheme="minorBidi"/>
          <w:szCs w:val="22"/>
        </w:rPr>
        <w:t xml:space="preserve"> mis tähendab, et sõjavangidele tuleb tagada muu hulgas minimaalsed elamistingimused, kui nad </w:t>
      </w:r>
      <w:r w:rsidR="00667F11">
        <w:rPr>
          <w:rFonts w:eastAsiaTheme="minorHAnsi" w:cstheme="minorBidi"/>
          <w:szCs w:val="22"/>
        </w:rPr>
        <w:t>langevad vastaspoole kätte vangi</w:t>
      </w:r>
      <w:r w:rsidRPr="00F365F9">
        <w:rPr>
          <w:rFonts w:eastAsiaTheme="minorHAnsi" w:cstheme="minorBidi"/>
          <w:szCs w:val="22"/>
        </w:rPr>
        <w:t xml:space="preserve">. Järgida tuleb konventsiooni nõudeid ja tagada, et sõjavangide kinnipidamisel toimitakse kooskõlas rahvusvahelise õiguse nõuetega. Selleks tuleb leida sobiv kinnipidamisasutus sõjavangide pikaajaliseks hoidmiseks kuni </w:t>
      </w:r>
      <w:r w:rsidR="00667F11">
        <w:rPr>
          <w:rFonts w:eastAsiaTheme="minorHAnsi" w:cstheme="minorBidi"/>
          <w:szCs w:val="22"/>
        </w:rPr>
        <w:t>relvakonflikti</w:t>
      </w:r>
      <w:r w:rsidRPr="00F365F9">
        <w:rPr>
          <w:rFonts w:eastAsiaTheme="minorHAnsi" w:cstheme="minorBidi"/>
          <w:szCs w:val="22"/>
        </w:rPr>
        <w:t xml:space="preserve"> lõpuni või muu poliitilise, kinnipidamist lõpetava otsuseni.</w:t>
      </w:r>
    </w:p>
    <w:p w:rsidRPr="00F365F9" w:rsidR="00F365F9" w:rsidP="00F365F9" w:rsidRDefault="00F365F9" w14:paraId="005C5A0A" w14:textId="77777777">
      <w:pPr>
        <w:rPr>
          <w:rFonts w:eastAsiaTheme="minorHAnsi" w:cstheme="minorBidi"/>
          <w:szCs w:val="22"/>
        </w:rPr>
      </w:pPr>
    </w:p>
    <w:p w:rsidRPr="00F365F9" w:rsidR="00F365F9" w:rsidP="00F365F9" w:rsidRDefault="00F365F9" w14:paraId="71F6D42C" w14:textId="77777777">
      <w:pPr>
        <w:jc w:val="left"/>
        <w:rPr>
          <w:rFonts w:eastAsiaTheme="minorHAnsi" w:cstheme="minorBidi"/>
          <w:b/>
          <w:szCs w:val="22"/>
          <w:u w:val="single"/>
        </w:rPr>
      </w:pPr>
      <w:r w:rsidRPr="00F365F9">
        <w:rPr>
          <w:rFonts w:eastAsiaTheme="minorHAnsi" w:cstheme="minorBidi"/>
          <w:b/>
          <w:szCs w:val="22"/>
          <w:u w:val="single"/>
        </w:rPr>
        <w:t>Ülesannete jaotuse kindlaksmääramine seaduse tasandil</w:t>
      </w:r>
    </w:p>
    <w:p w:rsidRPr="00F365F9" w:rsidR="00F365F9" w:rsidP="00F365F9" w:rsidRDefault="00F365F9" w14:paraId="25369213" w14:textId="77777777">
      <w:pPr>
        <w:jc w:val="left"/>
        <w:rPr>
          <w:rFonts w:eastAsiaTheme="minorHAnsi" w:cstheme="minorBidi"/>
          <w:b/>
          <w:szCs w:val="22"/>
          <w:u w:val="single"/>
        </w:rPr>
      </w:pPr>
    </w:p>
    <w:p w:rsidRPr="00270BF8" w:rsidR="00667F11" w:rsidP="00667F11" w:rsidRDefault="00667F11" w14:paraId="36E9ABD6" w14:textId="245C1B09">
      <w:pPr>
        <w:rPr>
          <w:rFonts w:eastAsiaTheme="minorHAnsi" w:cstheme="minorBidi"/>
          <w:szCs w:val="22"/>
        </w:rPr>
      </w:pPr>
      <w:r w:rsidRPr="00F365F9">
        <w:rPr>
          <w:rFonts w:eastAsiaTheme="minorHAnsi" w:cstheme="minorBidi"/>
          <w:szCs w:val="22"/>
        </w:rPr>
        <w:lastRenderedPageBreak/>
        <w:t xml:space="preserve">Loodavas peatükis sätestatakse Kaitseministeeriumi ning Justiits- ja Digiministeeriumi vastutusalad sõjavangide kinnipidamisel. </w:t>
      </w:r>
      <w:r w:rsidR="00BC1F8C">
        <w:rPr>
          <w:rFonts w:eastAsiaTheme="minorHAnsi" w:cstheme="minorBidi"/>
          <w:szCs w:val="22"/>
        </w:rPr>
        <w:t xml:space="preserve">Eelnõukohane </w:t>
      </w:r>
      <w:proofErr w:type="spellStart"/>
      <w:r w:rsidR="00BC1F8C">
        <w:rPr>
          <w:rFonts w:eastAsiaTheme="minorHAnsi" w:cstheme="minorBidi"/>
          <w:szCs w:val="22"/>
        </w:rPr>
        <w:t>RiKS</w:t>
      </w:r>
      <w:proofErr w:type="spellEnd"/>
      <w:r w:rsidR="00BC1F8C">
        <w:rPr>
          <w:rFonts w:eastAsiaTheme="minorHAnsi" w:cstheme="minorBidi"/>
          <w:szCs w:val="22"/>
        </w:rPr>
        <w:t xml:space="preserve"> § 87</w:t>
      </w:r>
      <w:r w:rsidR="00BC1F8C">
        <w:rPr>
          <w:rFonts w:eastAsiaTheme="minorHAnsi" w:cstheme="minorBidi"/>
          <w:szCs w:val="22"/>
          <w:vertAlign w:val="superscript"/>
        </w:rPr>
        <w:t xml:space="preserve">8 </w:t>
      </w:r>
      <w:r w:rsidR="00BC1F8C">
        <w:rPr>
          <w:rFonts w:eastAsiaTheme="minorHAnsi" w:cstheme="minorBidi"/>
          <w:szCs w:val="22"/>
        </w:rPr>
        <w:t>lg 1 sätestab, et s</w:t>
      </w:r>
      <w:r w:rsidRPr="00BC1F8C" w:rsidR="00BC1F8C">
        <w:rPr>
          <w:rFonts w:eastAsiaTheme="minorHAnsi" w:cstheme="minorBidi"/>
          <w:szCs w:val="22"/>
        </w:rPr>
        <w:t>õjavangide kinnipidamine toimub Kaitseministeeriumi, Justiits- ja Digiministeeriumi ning nende valitsemisala asutuste koostöös</w:t>
      </w:r>
      <w:r w:rsidR="00BC1F8C">
        <w:rPr>
          <w:rFonts w:eastAsiaTheme="minorHAnsi" w:cstheme="minorBidi"/>
          <w:szCs w:val="22"/>
        </w:rPr>
        <w:t xml:space="preserve">. </w:t>
      </w:r>
    </w:p>
    <w:p w:rsidRPr="00F365F9" w:rsidR="00667F11" w:rsidP="00667F11" w:rsidRDefault="00667F11" w14:paraId="2886E90B" w14:textId="77777777">
      <w:pPr>
        <w:rPr>
          <w:rFonts w:eastAsiaTheme="minorHAnsi" w:cstheme="minorBidi"/>
          <w:szCs w:val="22"/>
        </w:rPr>
      </w:pPr>
    </w:p>
    <w:p w:rsidR="00F365F9" w:rsidP="00F365F9" w:rsidRDefault="00BC1F8C" w14:paraId="31DAAE7E" w14:textId="7436BF3D">
      <w:pPr>
        <w:rPr>
          <w:rFonts w:eastAsiaTheme="minorHAnsi" w:cstheme="minorBidi"/>
          <w:szCs w:val="22"/>
        </w:rPr>
      </w:pPr>
      <w:r>
        <w:rPr>
          <w:rFonts w:eastAsiaTheme="minorHAnsi" w:cstheme="minorBidi"/>
          <w:szCs w:val="22"/>
        </w:rPr>
        <w:t xml:space="preserve">Eelnõukohane </w:t>
      </w:r>
      <w:proofErr w:type="spellStart"/>
      <w:r>
        <w:rPr>
          <w:rFonts w:eastAsiaTheme="minorHAnsi" w:cstheme="minorBidi"/>
          <w:szCs w:val="22"/>
        </w:rPr>
        <w:t>RiKS</w:t>
      </w:r>
      <w:proofErr w:type="spellEnd"/>
      <w:r>
        <w:rPr>
          <w:rFonts w:eastAsiaTheme="minorHAnsi" w:cstheme="minorBidi"/>
          <w:szCs w:val="22"/>
        </w:rPr>
        <w:t xml:space="preserve"> § 87</w:t>
      </w:r>
      <w:r>
        <w:rPr>
          <w:rFonts w:eastAsiaTheme="minorHAnsi" w:cstheme="minorBidi"/>
          <w:szCs w:val="22"/>
          <w:vertAlign w:val="superscript"/>
        </w:rPr>
        <w:t>8</w:t>
      </w:r>
      <w:r>
        <w:rPr>
          <w:rFonts w:eastAsiaTheme="minorHAnsi" w:cstheme="minorBidi"/>
          <w:szCs w:val="22"/>
        </w:rPr>
        <w:t xml:space="preserve"> lg 2 sätesta</w:t>
      </w:r>
      <w:r w:rsidR="003E4157">
        <w:rPr>
          <w:rFonts w:eastAsiaTheme="minorHAnsi" w:cstheme="minorBidi"/>
          <w:szCs w:val="22"/>
        </w:rPr>
        <w:t>b sõjavangide kinnipidamisega s</w:t>
      </w:r>
      <w:r>
        <w:rPr>
          <w:rFonts w:eastAsiaTheme="minorHAnsi" w:cstheme="minorBidi"/>
          <w:szCs w:val="22"/>
        </w:rPr>
        <w:t>e</w:t>
      </w:r>
      <w:r w:rsidR="003E4157">
        <w:rPr>
          <w:rFonts w:eastAsiaTheme="minorHAnsi" w:cstheme="minorBidi"/>
          <w:szCs w:val="22"/>
        </w:rPr>
        <w:t>o</w:t>
      </w:r>
      <w:r>
        <w:rPr>
          <w:rFonts w:eastAsiaTheme="minorHAnsi" w:cstheme="minorBidi"/>
          <w:szCs w:val="22"/>
        </w:rPr>
        <w:t>tud Kaitseministeeriumi</w:t>
      </w:r>
      <w:r w:rsidR="003E4157">
        <w:rPr>
          <w:rFonts w:eastAsiaTheme="minorHAnsi" w:cstheme="minorBidi"/>
          <w:szCs w:val="22"/>
        </w:rPr>
        <w:t xml:space="preserve"> vastutusala.</w:t>
      </w:r>
      <w:r>
        <w:rPr>
          <w:rFonts w:eastAsiaTheme="minorHAnsi" w:cstheme="minorBidi"/>
          <w:szCs w:val="22"/>
        </w:rPr>
        <w:t xml:space="preserve"> Relvakonflikti olemusest tuleneval</w:t>
      </w:r>
      <w:r w:rsidR="003E4157">
        <w:rPr>
          <w:rFonts w:eastAsiaTheme="minorHAnsi" w:cstheme="minorBidi"/>
          <w:szCs w:val="22"/>
        </w:rPr>
        <w:t>t võtavad sõjavange eelkõige kaitseväelased, mistõttu on ka</w:t>
      </w:r>
      <w:r>
        <w:rPr>
          <w:rFonts w:eastAsiaTheme="minorHAnsi" w:cstheme="minorBidi"/>
          <w:szCs w:val="22"/>
        </w:rPr>
        <w:t xml:space="preserve"> s</w:t>
      </w:r>
      <w:r w:rsidRPr="00F365F9" w:rsidR="00F365F9">
        <w:rPr>
          <w:rFonts w:eastAsiaTheme="minorHAnsi" w:cstheme="minorBidi"/>
          <w:szCs w:val="22"/>
        </w:rPr>
        <w:t>õjavangide lühiajaline kinnipidamine ja sellega seotud toimingud Kaitseväe pädevuses. Kinnipidamise õiguspärasuse</w:t>
      </w:r>
      <w:r w:rsidR="003E4157">
        <w:rPr>
          <w:rFonts w:eastAsiaTheme="minorHAnsi" w:cstheme="minorBidi"/>
          <w:szCs w:val="22"/>
        </w:rPr>
        <w:t xml:space="preserve"> ja sõjavangi staatuse määramise</w:t>
      </w:r>
      <w:r w:rsidRPr="00F365F9" w:rsidR="00F365F9">
        <w:rPr>
          <w:rFonts w:eastAsiaTheme="minorHAnsi" w:cstheme="minorBidi"/>
          <w:szCs w:val="22"/>
        </w:rPr>
        <w:t xml:space="preserve"> eest vastutab samuti Kaitsevägi. Kaitseväel puudub samas võimekus isikute pikaajaliseks kinnipidamiseks. Seadusega määratud põhiülesannetest tulenevalt saavad laiapindse riigikaitse põhimõttele tuginedes seda rolli täita Justiits- ja Digiministeeriumi haldusalas olevad vanglad</w:t>
      </w:r>
      <w:r w:rsidR="00667F11">
        <w:rPr>
          <w:rFonts w:eastAsiaTheme="minorHAnsi" w:cstheme="minorBidi"/>
          <w:szCs w:val="22"/>
        </w:rPr>
        <w:t xml:space="preserve"> ja vanglateenistus. </w:t>
      </w:r>
    </w:p>
    <w:p w:rsidRPr="00F365F9" w:rsidR="00F365F9" w:rsidP="00F365F9" w:rsidRDefault="00F365F9" w14:paraId="132BB601" w14:textId="77777777">
      <w:pPr>
        <w:rPr>
          <w:rFonts w:eastAsiaTheme="minorHAnsi" w:cstheme="minorBidi"/>
          <w:szCs w:val="22"/>
        </w:rPr>
      </w:pPr>
    </w:p>
    <w:p w:rsidR="003E4157" w:rsidP="00F365F9" w:rsidRDefault="003E4157" w14:paraId="3407AD49" w14:textId="62E4A38C">
      <w:pPr>
        <w:rPr>
          <w:rFonts w:eastAsiaTheme="minorHAnsi" w:cstheme="minorBidi"/>
          <w:szCs w:val="22"/>
        </w:rPr>
      </w:pPr>
      <w:r>
        <w:rPr>
          <w:rFonts w:eastAsiaTheme="minorHAnsi" w:cstheme="minorBidi"/>
          <w:szCs w:val="22"/>
        </w:rPr>
        <w:t>S</w:t>
      </w:r>
      <w:r w:rsidRPr="00F365F9" w:rsidR="00F365F9">
        <w:rPr>
          <w:rFonts w:eastAsiaTheme="minorHAnsi" w:cstheme="minorBidi"/>
          <w:szCs w:val="22"/>
        </w:rPr>
        <w:t>õjavangide lühiajali</w:t>
      </w:r>
      <w:r>
        <w:rPr>
          <w:rFonts w:eastAsiaTheme="minorHAnsi" w:cstheme="minorBidi"/>
          <w:szCs w:val="22"/>
        </w:rPr>
        <w:t>ne</w:t>
      </w:r>
      <w:r w:rsidRPr="00F365F9" w:rsidR="00F365F9">
        <w:rPr>
          <w:rFonts w:eastAsiaTheme="minorHAnsi" w:cstheme="minorBidi"/>
          <w:szCs w:val="22"/>
        </w:rPr>
        <w:t xml:space="preserve"> kinnipidam</w:t>
      </w:r>
      <w:r>
        <w:rPr>
          <w:rFonts w:eastAsiaTheme="minorHAnsi" w:cstheme="minorBidi"/>
          <w:szCs w:val="22"/>
        </w:rPr>
        <w:t>ine hõlmab</w:t>
      </w:r>
      <w:r w:rsidRPr="00F365F9" w:rsidR="00F365F9">
        <w:rPr>
          <w:rFonts w:eastAsiaTheme="minorHAnsi" w:cstheme="minorBidi"/>
          <w:szCs w:val="22"/>
        </w:rPr>
        <w:t xml:space="preserve"> peamiselt tegevusi lahinguväljal</w:t>
      </w:r>
      <w:r w:rsidR="007B3DB8">
        <w:rPr>
          <w:rFonts w:eastAsiaTheme="minorHAnsi" w:cstheme="minorBidi"/>
          <w:szCs w:val="22"/>
        </w:rPr>
        <w:t>, sõjavangi kohta andmete kogumist ja nende andmete registreerimist, esmaabi andmist, suhtlust pikaajalise kinnipidamiskohaga,</w:t>
      </w:r>
      <w:r w:rsidRPr="00F365F9" w:rsidR="00F365F9">
        <w:rPr>
          <w:rFonts w:eastAsiaTheme="minorHAnsi" w:cstheme="minorBidi"/>
          <w:szCs w:val="22"/>
        </w:rPr>
        <w:t xml:space="preserve"> edasist konvoeerimist üldjuhul vangla territooriumil olevasse pikaajalise kinnipidamise kohta</w:t>
      </w:r>
      <w:r w:rsidR="007B3DB8">
        <w:rPr>
          <w:rFonts w:eastAsiaTheme="minorHAnsi" w:cstheme="minorBidi"/>
          <w:szCs w:val="22"/>
        </w:rPr>
        <w:t xml:space="preserve"> jm</w:t>
      </w:r>
      <w:r w:rsidRPr="00F365F9" w:rsidR="00F365F9">
        <w:rPr>
          <w:rFonts w:eastAsiaTheme="minorHAnsi" w:cstheme="minorBidi"/>
          <w:szCs w:val="22"/>
        </w:rPr>
        <w:t xml:space="preserve">. Kaitseväe vastutada on see, et sõjavangide transport oleks võimalikult ohutu ja toimuks võimalusel isiku kinnipidamisest 48 tunni jooksul. </w:t>
      </w:r>
      <w:r>
        <w:rPr>
          <w:rFonts w:eastAsiaTheme="minorHAnsi" w:cstheme="minorBidi"/>
          <w:szCs w:val="22"/>
        </w:rPr>
        <w:t xml:space="preserve">Kaitsevägi vastutab ka muus osas sõjavangide transpordi eest, näiteks kui sõjavangi on vajalik evakueerida või transportida pikaajalisest kinnipidamiskohast haiglasse. </w:t>
      </w:r>
    </w:p>
    <w:p w:rsidR="003E4157" w:rsidP="00F365F9" w:rsidRDefault="003E4157" w14:paraId="21664F24" w14:textId="77777777">
      <w:pPr>
        <w:rPr>
          <w:rFonts w:eastAsiaTheme="minorHAnsi" w:cstheme="minorBidi"/>
          <w:szCs w:val="22"/>
        </w:rPr>
      </w:pPr>
    </w:p>
    <w:p w:rsidRPr="00F365F9" w:rsidR="00F365F9" w:rsidP="00F365F9" w:rsidRDefault="003E4157" w14:paraId="0EF20BEC" w14:textId="31F96309">
      <w:pPr>
        <w:rPr>
          <w:rFonts w:eastAsiaTheme="minorHAnsi" w:cstheme="minorBidi"/>
          <w:szCs w:val="22"/>
        </w:rPr>
      </w:pPr>
      <w:r>
        <w:rPr>
          <w:rFonts w:eastAsiaTheme="minorHAnsi" w:cstheme="minorBidi"/>
          <w:szCs w:val="22"/>
        </w:rPr>
        <w:t xml:space="preserve">Eelnõukohase </w:t>
      </w:r>
      <w:proofErr w:type="spellStart"/>
      <w:r>
        <w:rPr>
          <w:rFonts w:eastAsiaTheme="minorHAnsi" w:cstheme="minorBidi"/>
          <w:szCs w:val="22"/>
        </w:rPr>
        <w:t>RiKS</w:t>
      </w:r>
      <w:proofErr w:type="spellEnd"/>
      <w:r>
        <w:rPr>
          <w:rFonts w:eastAsiaTheme="minorHAnsi" w:cstheme="minorBidi"/>
          <w:szCs w:val="22"/>
        </w:rPr>
        <w:t xml:space="preserve"> § 87</w:t>
      </w:r>
      <w:r>
        <w:rPr>
          <w:rFonts w:eastAsiaTheme="minorHAnsi" w:cstheme="minorBidi"/>
          <w:szCs w:val="22"/>
          <w:vertAlign w:val="superscript"/>
        </w:rPr>
        <w:t>8</w:t>
      </w:r>
      <w:r>
        <w:rPr>
          <w:rFonts w:eastAsiaTheme="minorHAnsi" w:cstheme="minorBidi"/>
          <w:szCs w:val="22"/>
        </w:rPr>
        <w:t xml:space="preserve"> lg 3 alusel vastutab </w:t>
      </w:r>
      <w:r w:rsidRPr="00F365F9" w:rsidR="00F365F9">
        <w:rPr>
          <w:rFonts w:eastAsiaTheme="minorHAnsi" w:cstheme="minorBidi"/>
          <w:szCs w:val="22"/>
        </w:rPr>
        <w:t xml:space="preserve">Justiits- ja Digiministeerium sõjavangide pikaajalise kinnipidamise </w:t>
      </w:r>
      <w:r>
        <w:rPr>
          <w:rFonts w:eastAsiaTheme="minorHAnsi" w:cstheme="minorBidi"/>
          <w:szCs w:val="22"/>
        </w:rPr>
        <w:t xml:space="preserve">korraldamise </w:t>
      </w:r>
      <w:r w:rsidRPr="00F365F9" w:rsidR="00F365F9">
        <w:rPr>
          <w:rFonts w:eastAsiaTheme="minorHAnsi" w:cstheme="minorBidi"/>
          <w:szCs w:val="22"/>
        </w:rPr>
        <w:t xml:space="preserve">eest. </w:t>
      </w:r>
      <w:r>
        <w:rPr>
          <w:rFonts w:eastAsiaTheme="minorHAnsi" w:cstheme="minorBidi"/>
          <w:szCs w:val="22"/>
        </w:rPr>
        <w:t>Justiits- ja Digiministeerium võimaldab sõjavangide pikaajaliseks kinnipidamiseks kasutada vanglate taristut.</w:t>
      </w:r>
      <w:r w:rsidR="00A53C99">
        <w:rPr>
          <w:rFonts w:eastAsiaTheme="minorHAnsi" w:cstheme="minorBidi"/>
          <w:szCs w:val="22"/>
        </w:rPr>
        <w:t xml:space="preserve"> Eelkõige on tõenäoline vajadus Tallinna ja Tartu vangla kasutamise osas. Vanglate taristu kasutamiseks </w:t>
      </w:r>
      <w:r w:rsidR="007B3DB8">
        <w:rPr>
          <w:rFonts w:eastAsiaTheme="minorHAnsi" w:cstheme="minorBidi"/>
          <w:szCs w:val="22"/>
        </w:rPr>
        <w:t xml:space="preserve">sõjavangide kinnipidamise eesmärgil </w:t>
      </w:r>
      <w:r w:rsidR="00A35A40">
        <w:rPr>
          <w:rFonts w:eastAsiaTheme="minorHAnsi" w:cstheme="minorBidi"/>
          <w:szCs w:val="22"/>
        </w:rPr>
        <w:t>võib</w:t>
      </w:r>
      <w:r w:rsidR="00A53C99">
        <w:rPr>
          <w:rFonts w:eastAsiaTheme="minorHAnsi" w:cstheme="minorBidi"/>
          <w:szCs w:val="22"/>
        </w:rPr>
        <w:t xml:space="preserve"> Justiits- ja Digiministeeriumil kriisiplaanides ette näha tavavangide ümber</w:t>
      </w:r>
      <w:r w:rsidR="00A35A40">
        <w:rPr>
          <w:rFonts w:eastAsiaTheme="minorHAnsi" w:cstheme="minorBidi"/>
          <w:szCs w:val="22"/>
        </w:rPr>
        <w:t>paigutamise või vabastamise korra</w:t>
      </w:r>
      <w:r w:rsidR="007B3DB8">
        <w:rPr>
          <w:rFonts w:eastAsiaTheme="minorHAnsi" w:cstheme="minorBidi"/>
          <w:szCs w:val="22"/>
        </w:rPr>
        <w:t xml:space="preserve"> sõjaseisukorra ajal</w:t>
      </w:r>
      <w:r w:rsidR="00A53C99">
        <w:rPr>
          <w:rFonts w:eastAsiaTheme="minorHAnsi" w:cstheme="minorBidi"/>
          <w:szCs w:val="22"/>
        </w:rPr>
        <w:t>.</w:t>
      </w:r>
      <w:r>
        <w:rPr>
          <w:rFonts w:eastAsiaTheme="minorHAnsi" w:cstheme="minorBidi"/>
          <w:szCs w:val="22"/>
        </w:rPr>
        <w:t xml:space="preserve"> </w:t>
      </w:r>
      <w:r w:rsidR="007B3DB8">
        <w:rPr>
          <w:rFonts w:eastAsiaTheme="minorHAnsi" w:cstheme="minorBidi"/>
          <w:szCs w:val="22"/>
        </w:rPr>
        <w:t xml:space="preserve">Justiits- ja Digiministeerium vastutab sõjavangide pikaajalise kinnipidamise korraldamise eest, sh rakendab vanglateenistust sõjavangide kinnipidamisel, ning vajadusel tagab vanglate ümberehitamise, et need vastaksid GC III nõuetele. </w:t>
      </w:r>
      <w:r w:rsidRPr="00F365F9" w:rsidR="00F365F9">
        <w:rPr>
          <w:rFonts w:eastAsiaTheme="minorHAnsi" w:cstheme="minorBidi"/>
          <w:szCs w:val="22"/>
        </w:rPr>
        <w:t>Sealjuures ei vastuta Justiits- ja Digiministeerium sõjavangidele tervishoiuteenuste osutamise eest. Tervis</w:t>
      </w:r>
      <w:r w:rsidR="0039017B">
        <w:rPr>
          <w:rFonts w:eastAsiaTheme="minorHAnsi" w:cstheme="minorBidi"/>
          <w:szCs w:val="22"/>
        </w:rPr>
        <w:t>hoiu</w:t>
      </w:r>
      <w:r w:rsidRPr="00F365F9" w:rsidR="00F365F9">
        <w:rPr>
          <w:rFonts w:eastAsiaTheme="minorHAnsi" w:cstheme="minorBidi"/>
          <w:szCs w:val="22"/>
        </w:rPr>
        <w:t>teenuste osutami</w:t>
      </w:r>
      <w:r w:rsidR="00192F2B">
        <w:rPr>
          <w:rFonts w:eastAsiaTheme="minorHAnsi" w:cstheme="minorBidi"/>
          <w:szCs w:val="22"/>
        </w:rPr>
        <w:t>st</w:t>
      </w:r>
      <w:r w:rsidRPr="00F365F9" w:rsidR="00F365F9">
        <w:rPr>
          <w:rFonts w:eastAsiaTheme="minorHAnsi" w:cstheme="minorBidi"/>
          <w:szCs w:val="22"/>
        </w:rPr>
        <w:t xml:space="preserve"> </w:t>
      </w:r>
      <w:r w:rsidR="00192F2B">
        <w:rPr>
          <w:rFonts w:eastAsiaTheme="minorHAnsi" w:cstheme="minorBidi"/>
          <w:szCs w:val="22"/>
        </w:rPr>
        <w:t xml:space="preserve">sõjavangidele korraldab </w:t>
      </w:r>
      <w:r>
        <w:rPr>
          <w:rFonts w:eastAsiaTheme="minorHAnsi" w:cstheme="minorBidi"/>
          <w:szCs w:val="22"/>
        </w:rPr>
        <w:t xml:space="preserve">eelnõukohase </w:t>
      </w:r>
      <w:proofErr w:type="spellStart"/>
      <w:r>
        <w:rPr>
          <w:rFonts w:eastAsiaTheme="minorHAnsi" w:cstheme="minorBidi"/>
          <w:szCs w:val="22"/>
        </w:rPr>
        <w:t>RiKS</w:t>
      </w:r>
      <w:proofErr w:type="spellEnd"/>
      <w:r>
        <w:rPr>
          <w:rFonts w:eastAsiaTheme="minorHAnsi" w:cstheme="minorBidi"/>
          <w:szCs w:val="22"/>
        </w:rPr>
        <w:t xml:space="preserve"> § 87</w:t>
      </w:r>
      <w:r>
        <w:rPr>
          <w:rFonts w:eastAsiaTheme="minorHAnsi" w:cstheme="minorBidi"/>
          <w:szCs w:val="22"/>
          <w:vertAlign w:val="superscript"/>
        </w:rPr>
        <w:t>11</w:t>
      </w:r>
      <w:r>
        <w:rPr>
          <w:rFonts w:eastAsiaTheme="minorHAnsi" w:cstheme="minorBidi"/>
          <w:szCs w:val="22"/>
        </w:rPr>
        <w:t xml:space="preserve"> lg 1 järgi Tervisekassa</w:t>
      </w:r>
      <w:r w:rsidR="00FD1599">
        <w:rPr>
          <w:rFonts w:eastAsiaTheme="minorHAnsi" w:cstheme="minorBidi"/>
          <w:szCs w:val="22"/>
        </w:rPr>
        <w:t>.</w:t>
      </w:r>
    </w:p>
    <w:p w:rsidRPr="00F365F9" w:rsidR="00F365F9" w:rsidP="00F365F9" w:rsidRDefault="00F365F9" w14:paraId="76C0221D" w14:textId="77777777">
      <w:pPr>
        <w:rPr>
          <w:rFonts w:eastAsiaTheme="minorHAnsi" w:cstheme="minorBidi"/>
          <w:szCs w:val="22"/>
        </w:rPr>
      </w:pPr>
    </w:p>
    <w:p w:rsidRPr="00A35A40" w:rsidR="00A35A40" w:rsidP="00A35A40" w:rsidRDefault="00F365F9" w14:paraId="07EB9CEA" w14:textId="61638B50">
      <w:pPr>
        <w:rPr>
          <w:rFonts w:eastAsiaTheme="minorEastAsia" w:cstheme="minorBidi"/>
        </w:rPr>
      </w:pPr>
      <w:r w:rsidRPr="004268BA">
        <w:rPr>
          <w:rFonts w:eastAsiaTheme="minorEastAsia" w:cstheme="minorBidi"/>
        </w:rPr>
        <w:t>Sõjavangide pikaajaline kinnipidamine toimub kuni sõjaseisukorra lõppemiseni või muu poliitilise ja kinnipidamist lõpetava otsuseni. Vangl</w:t>
      </w:r>
      <w:r w:rsidR="00B819AC">
        <w:rPr>
          <w:rFonts w:eastAsiaTheme="minorEastAsia" w:cstheme="minorBidi"/>
        </w:rPr>
        <w:t>ate taristu</w:t>
      </w:r>
      <w:r w:rsidRPr="004268BA">
        <w:rPr>
          <w:rFonts w:eastAsiaTheme="minorEastAsia" w:cstheme="minorBidi"/>
        </w:rPr>
        <w:t xml:space="preserve"> määratakse sõja</w:t>
      </w:r>
      <w:r w:rsidRPr="00D351AF">
        <w:rPr>
          <w:rFonts w:eastAsiaTheme="minorEastAsia" w:cstheme="minorBidi"/>
        </w:rPr>
        <w:t>vangide pikaajalise kinnipidamise eelistatud asukohaks, kuid juhul, kui vangla</w:t>
      </w:r>
      <w:r w:rsidR="00B819AC">
        <w:rPr>
          <w:rFonts w:eastAsiaTheme="minorEastAsia" w:cstheme="minorBidi"/>
        </w:rPr>
        <w:t>te taristut</w:t>
      </w:r>
      <w:r w:rsidRPr="00D351AF">
        <w:rPr>
          <w:rFonts w:eastAsiaTheme="minorEastAsia" w:cstheme="minorBidi"/>
        </w:rPr>
        <w:t xml:space="preserve"> ei ole võimalik kasutada, määratakse </w:t>
      </w:r>
      <w:r w:rsidR="003E4157">
        <w:rPr>
          <w:rFonts w:eastAsiaTheme="minorEastAsia" w:cstheme="minorBidi"/>
        </w:rPr>
        <w:t xml:space="preserve">eelnõukohase </w:t>
      </w:r>
      <w:proofErr w:type="spellStart"/>
      <w:r w:rsidR="003E4157">
        <w:rPr>
          <w:rFonts w:eastAsiaTheme="minorEastAsia" w:cstheme="minorBidi"/>
        </w:rPr>
        <w:t>RiKS</w:t>
      </w:r>
      <w:proofErr w:type="spellEnd"/>
      <w:r w:rsidR="003E4157">
        <w:rPr>
          <w:rFonts w:eastAsiaTheme="minorEastAsia" w:cstheme="minorBidi"/>
        </w:rPr>
        <w:t xml:space="preserve"> § 87</w:t>
      </w:r>
      <w:r w:rsidR="003E4157">
        <w:rPr>
          <w:rFonts w:eastAsiaTheme="minorEastAsia" w:cstheme="minorBidi"/>
          <w:vertAlign w:val="superscript"/>
        </w:rPr>
        <w:t>8</w:t>
      </w:r>
      <w:r w:rsidR="003E4157">
        <w:rPr>
          <w:rFonts w:eastAsiaTheme="minorEastAsia" w:cstheme="minorBidi"/>
        </w:rPr>
        <w:t xml:space="preserve"> lg 4 järgi </w:t>
      </w:r>
      <w:r w:rsidRPr="00D351AF">
        <w:rPr>
          <w:rFonts w:eastAsiaTheme="minorEastAsia" w:cstheme="minorBidi"/>
        </w:rPr>
        <w:t>alternatiivasukohad Vabariigi Valitsuse korraldusega.</w:t>
      </w:r>
    </w:p>
    <w:p w:rsidR="00B819AC" w:rsidRDefault="00B819AC" w14:paraId="0AAFAA86" w14:textId="28A4D7DE">
      <w:pPr>
        <w:rPr>
          <w:rFonts w:eastAsiaTheme="minorEastAsia" w:cstheme="minorBidi"/>
        </w:rPr>
      </w:pPr>
    </w:p>
    <w:p w:rsidRPr="00D351AF" w:rsidR="00B819AC" w:rsidRDefault="00B819AC" w14:paraId="56FA3930" w14:textId="36DD3CFE">
      <w:pPr>
        <w:rPr>
          <w:rFonts w:eastAsiaTheme="minorEastAsia" w:cstheme="minorBidi"/>
        </w:rPr>
      </w:pPr>
      <w:r>
        <w:rPr>
          <w:rFonts w:eastAsiaTheme="minorEastAsia" w:cstheme="minorBidi"/>
        </w:rPr>
        <w:t xml:space="preserve">Sõjavangidega seotud muude võimalike, eelnõuga reguleerimata tegevuste vastutuse määramisel lähtutakse Vabariigi Valitsuse seadusest. </w:t>
      </w:r>
    </w:p>
    <w:p w:rsidR="00C55854" w:rsidP="00F365F9" w:rsidRDefault="00C55854" w14:paraId="6086CF09" w14:textId="77777777">
      <w:pPr>
        <w:jc w:val="left"/>
        <w:rPr>
          <w:rFonts w:eastAsiaTheme="minorHAnsi" w:cstheme="minorBidi"/>
          <w:b/>
          <w:szCs w:val="22"/>
          <w:u w:val="single"/>
        </w:rPr>
      </w:pPr>
    </w:p>
    <w:p w:rsidRPr="00F365F9" w:rsidR="00F365F9" w:rsidP="00F365F9" w:rsidRDefault="00F365F9" w14:paraId="2D5B7CFD" w14:textId="3AFB94C3">
      <w:pPr>
        <w:jc w:val="left"/>
        <w:rPr>
          <w:rFonts w:eastAsiaTheme="minorHAnsi" w:cstheme="minorBidi"/>
          <w:b/>
          <w:szCs w:val="22"/>
          <w:u w:val="single"/>
        </w:rPr>
      </w:pPr>
      <w:r w:rsidRPr="00F365F9">
        <w:rPr>
          <w:rFonts w:eastAsiaTheme="minorHAnsi" w:cstheme="minorBidi"/>
          <w:b/>
          <w:szCs w:val="22"/>
          <w:u w:val="single"/>
        </w:rPr>
        <w:t>Pikaajalise kinnipidamise koht ja senine Ukraina praktika</w:t>
      </w:r>
    </w:p>
    <w:p w:rsidRPr="00F365F9" w:rsidR="00F365F9" w:rsidP="00F365F9" w:rsidRDefault="00F365F9" w14:paraId="29D6BFDE" w14:textId="77777777">
      <w:pPr>
        <w:rPr>
          <w:rFonts w:eastAsiaTheme="minorHAnsi" w:cstheme="minorBidi"/>
          <w:szCs w:val="22"/>
        </w:rPr>
      </w:pPr>
    </w:p>
    <w:p w:rsidRPr="00F365F9" w:rsidR="00F365F9" w:rsidP="00F365F9" w:rsidRDefault="00F365F9" w14:paraId="2E8B65D7" w14:textId="77777777">
      <w:pPr>
        <w:rPr>
          <w:rFonts w:eastAsiaTheme="minorHAnsi" w:cstheme="minorBidi"/>
          <w:szCs w:val="22"/>
        </w:rPr>
      </w:pPr>
      <w:r w:rsidRPr="00F365F9">
        <w:rPr>
          <w:rFonts w:eastAsiaTheme="minorHAnsi" w:cstheme="minorBidi"/>
          <w:szCs w:val="22"/>
        </w:rPr>
        <w:t>Rahvusvahelise õiguse kohaselt tuleb sõjavangidele tagada nõuetele vastavad pikaajalise kinnipidamise tingimused.</w:t>
      </w:r>
    </w:p>
    <w:p w:rsidRPr="00F365F9" w:rsidR="00F365F9" w:rsidP="00F365F9" w:rsidRDefault="00F365F9" w14:paraId="34CEB9CE" w14:textId="77777777">
      <w:pPr>
        <w:rPr>
          <w:rFonts w:eastAsiaTheme="minorHAnsi" w:cstheme="minorBidi"/>
          <w:szCs w:val="22"/>
        </w:rPr>
      </w:pPr>
    </w:p>
    <w:p w:rsidRPr="004268BA" w:rsidR="00F365F9" w:rsidP="004268BA" w:rsidRDefault="00F365F9" w14:paraId="79BADF5C" w14:textId="06D694FD">
      <w:pPr>
        <w:spacing w:after="160" w:line="259" w:lineRule="auto"/>
        <w:rPr>
          <w:rFonts w:eastAsia="Calibri" w:cs="Arial"/>
        </w:rPr>
      </w:pPr>
      <w:r w:rsidRPr="004268BA">
        <w:rPr>
          <w:rFonts w:eastAsia="Calibri" w:cs="Arial"/>
        </w:rPr>
        <w:t>Sõjavangide hoidmine vanglates on tekitanud rahvusvahelis</w:t>
      </w:r>
      <w:r w:rsidRPr="00D351AF">
        <w:rPr>
          <w:rFonts w:eastAsia="Calibri" w:cs="Arial"/>
        </w:rPr>
        <w:t>e õiguse mõistes olulisi küsimusi, kuna GC III artikli 22 kohaselt on keelatud sõjavange paigutada kinnipidamisasutustesse.</w:t>
      </w:r>
      <w:r w:rsidRPr="004268BA">
        <w:rPr>
          <w:rFonts w:eastAsia="Calibri"/>
          <w:vertAlign w:val="superscript"/>
        </w:rPr>
        <w:footnoteReference w:id="71"/>
      </w:r>
      <w:r w:rsidRPr="004268BA">
        <w:rPr>
          <w:rFonts w:eastAsia="Calibri" w:cs="Arial"/>
        </w:rPr>
        <w:t xml:space="preserve"> Ukraina praktika </w:t>
      </w:r>
      <w:r w:rsidR="00A53C99">
        <w:rPr>
          <w:rFonts w:eastAsia="Calibri" w:cs="Arial"/>
        </w:rPr>
        <w:t xml:space="preserve">ja Rahvusvahelise Punase Risti Komitee poolt konsulteerimise käigus antud selgitused </w:t>
      </w:r>
      <w:r w:rsidRPr="004268BA">
        <w:rPr>
          <w:rFonts w:eastAsia="Calibri" w:cs="Arial"/>
        </w:rPr>
        <w:lastRenderedPageBreak/>
        <w:t>näita</w:t>
      </w:r>
      <w:r w:rsidR="00A53C99">
        <w:rPr>
          <w:rFonts w:eastAsia="Calibri" w:cs="Arial"/>
        </w:rPr>
        <w:t>vad</w:t>
      </w:r>
      <w:r w:rsidRPr="004268BA">
        <w:rPr>
          <w:rFonts w:eastAsia="Calibri" w:cs="Arial"/>
        </w:rPr>
        <w:t>, et kinnipidamisasutuste kasutamine ei ole keelatud, kui neid kasutades järgitakse rahvusvahelis</w:t>
      </w:r>
      <w:r w:rsidR="00A53C99">
        <w:rPr>
          <w:rFonts w:eastAsia="Calibri" w:cs="Arial"/>
        </w:rPr>
        <w:t>e õiguse</w:t>
      </w:r>
      <w:r w:rsidRPr="004268BA">
        <w:rPr>
          <w:rFonts w:eastAsia="Calibri" w:cs="Arial"/>
        </w:rPr>
        <w:t xml:space="preserve"> nõudeid. </w:t>
      </w:r>
      <w:r w:rsidRPr="00D351AF">
        <w:rPr>
          <w:rFonts w:eastAsia="Calibri" w:cs="Arial"/>
        </w:rPr>
        <w:t>Ukrainal on Lvivi regioonis üks alaline sõjavangilaager, mis on üles ehitatud endise kinnipidamisasutuse taristul. Ka ÜRO inimõiguste ülemvoliniku büroo on selle kasutamise heaks kiitnud.</w:t>
      </w:r>
      <w:r w:rsidRPr="004268BA">
        <w:rPr>
          <w:rFonts w:eastAsia="Calibri"/>
          <w:vertAlign w:val="superscript"/>
        </w:rPr>
        <w:footnoteReference w:id="72"/>
      </w:r>
    </w:p>
    <w:p w:rsidRPr="00D351AF" w:rsidR="00F365F9" w:rsidP="00D351AF" w:rsidRDefault="00F365F9" w14:paraId="1117D039" w14:textId="711E6D4C">
      <w:pPr>
        <w:spacing w:after="160" w:line="259" w:lineRule="auto"/>
        <w:rPr>
          <w:rFonts w:eastAsia="Calibri" w:cs="Arial"/>
        </w:rPr>
      </w:pPr>
      <w:r w:rsidRPr="00D351AF">
        <w:rPr>
          <w:rFonts w:eastAsia="Calibri" w:cs="Arial"/>
        </w:rPr>
        <w:t>Kinnipidamisasutuste kasutamise piiranguid tuleb rakendada üksnes siis, kui vanglad täidavad kinnipidamisasutuse funktsiooni.</w:t>
      </w:r>
      <w:r w:rsidRPr="004268BA">
        <w:rPr>
          <w:rFonts w:eastAsia="Calibri"/>
          <w:vertAlign w:val="superscript"/>
        </w:rPr>
        <w:footnoteReference w:id="73"/>
      </w:r>
      <w:r w:rsidRPr="004268BA">
        <w:rPr>
          <w:rFonts w:eastAsia="Calibri" w:cs="Arial"/>
        </w:rPr>
        <w:t xml:space="preserve"> Kui vangla taristut kasutatakse teisteks funktsioonideks, muu hulgas sõjavangide kinnipidamiseks kooskõlas konventsiooniga, ei ole tegemist GC III artiklite 22 ja 97 rikkumisega. </w:t>
      </w:r>
      <w:r w:rsidR="00A53C99">
        <w:rPr>
          <w:rFonts w:eastAsia="Calibri" w:cs="Arial"/>
        </w:rPr>
        <w:t>Vanglate t</w:t>
      </w:r>
      <w:r w:rsidRPr="004268BA">
        <w:rPr>
          <w:rFonts w:eastAsia="Calibri" w:cs="Arial"/>
        </w:rPr>
        <w:t>aristu kasutamis</w:t>
      </w:r>
      <w:r w:rsidRPr="00D351AF">
        <w:rPr>
          <w:rFonts w:eastAsia="Calibri" w:cs="Arial"/>
        </w:rPr>
        <w:t>e lubatusele viitab ka ÜRO projektiteenuste büroo</w:t>
      </w:r>
      <w:r w:rsidRPr="004268BA">
        <w:rPr>
          <w:rFonts w:eastAsia="Calibri"/>
          <w:vertAlign w:val="superscript"/>
        </w:rPr>
        <w:footnoteReference w:id="74"/>
      </w:r>
      <w:r w:rsidRPr="004268BA">
        <w:rPr>
          <w:rFonts w:eastAsia="Calibri" w:cs="Arial"/>
        </w:rPr>
        <w:t xml:space="preserve"> oma vanglate planeerimise suunistes, mille järgi võib sõjavangide kinnipidamiseks kasutada olemasolevat taristut, kui eraldi laagrite loomine on võimatu või ebapraktiline. Tingimuseks on see, et tavavangid</w:t>
      </w:r>
      <w:r w:rsidRPr="00D351AF">
        <w:rPr>
          <w:rFonts w:eastAsia="Calibri" w:cs="Arial"/>
        </w:rPr>
        <w:t xml:space="preserve"> ja sõjavangid tuleb üksteisest täielikult isoleerida ning sõjavange tuleb kohelda kooskõlas konventsiooni nõuetega.</w:t>
      </w:r>
    </w:p>
    <w:p w:rsidRPr="00F365F9" w:rsidR="00F365F9" w:rsidP="00F365F9" w:rsidRDefault="00F365F9" w14:paraId="599BE1AA" w14:textId="77777777">
      <w:pPr>
        <w:spacing w:after="160" w:line="259" w:lineRule="auto"/>
        <w:rPr>
          <w:rFonts w:eastAsia="Calibri" w:cs="Arial"/>
          <w:szCs w:val="22"/>
        </w:rPr>
      </w:pPr>
      <w:r w:rsidRPr="00F365F9">
        <w:rPr>
          <w:rFonts w:eastAsia="Calibri" w:cs="Arial"/>
          <w:szCs w:val="22"/>
        </w:rPr>
        <w:t>Seejuures on tähtis, et sõjavange ei tohi kohelda samaväärselt tavavangidega, vaid neile tuleb tagada nende sõjaline väärikus ja au. Seetõttu tuleb tagada nende eraldatus ning erikohtlemine. Eraldamine on oluline, sest sõjavange ei hoita kinni karistamise põhimõttel, samuti selleks, et hoida ära tavavangide ja sõjavangide vahelisi konflikte.</w:t>
      </w:r>
    </w:p>
    <w:p w:rsidRPr="004268BA" w:rsidR="00F365F9" w:rsidP="004268BA" w:rsidRDefault="00F365F9" w14:paraId="4C2D111F" w14:textId="0DF72850">
      <w:pPr>
        <w:spacing w:line="259" w:lineRule="auto"/>
        <w:rPr>
          <w:rFonts w:eastAsia="Calibri" w:cs="Arial"/>
        </w:rPr>
      </w:pPr>
      <w:r w:rsidRPr="004268BA">
        <w:rPr>
          <w:rFonts w:eastAsia="Calibri" w:cs="Arial"/>
        </w:rPr>
        <w:t>Vangla taristut on sõjavangide pikaajaliseks kinnip</w:t>
      </w:r>
      <w:r w:rsidRPr="00D351AF">
        <w:rPr>
          <w:rFonts w:eastAsia="Calibri" w:cs="Arial"/>
        </w:rPr>
        <w:t>idamiseks lubatud kasutada juhul, kui vangla olmetingimused vastavad konventsioonist tulenevatele nõuetele, millele tänapäeva vanglad üldiselt peavad vastama. Sõjavangidel on lubatud vabalt vangla territooriumil liikuda ja nende tubasid või kambreid ei lukustata katkematuks perioodiks. Samuti peavad sõjavangid olema täielikult eraldatud tavavangidest ning vangla ei tohi asuda lahingutsoonis ega ohtlikus piirkonnas.</w:t>
      </w:r>
      <w:r w:rsidRPr="004268BA">
        <w:rPr>
          <w:rFonts w:eastAsia="Calibri"/>
          <w:vertAlign w:val="superscript"/>
        </w:rPr>
        <w:footnoteReference w:id="75"/>
      </w:r>
      <w:r w:rsidRPr="004268BA">
        <w:rPr>
          <w:rFonts w:eastAsia="Calibri" w:cs="Arial"/>
        </w:rPr>
        <w:t xml:space="preserve"> Sealjuures tuleneb GC </w:t>
      </w:r>
      <w:proofErr w:type="spellStart"/>
      <w:r w:rsidRPr="004268BA">
        <w:rPr>
          <w:rFonts w:eastAsia="Calibri" w:cs="Arial"/>
        </w:rPr>
        <w:t>III-st</w:t>
      </w:r>
      <w:proofErr w:type="spellEnd"/>
      <w:r w:rsidRPr="004268BA">
        <w:rPr>
          <w:rFonts w:eastAsia="Calibri" w:cs="Arial"/>
        </w:rPr>
        <w:t xml:space="preserve"> erisus, mille kohaselt peab sõjavangide pikaajalise kinnipidami</w:t>
      </w:r>
      <w:r w:rsidRPr="00D351AF">
        <w:rPr>
          <w:rFonts w:eastAsia="Calibri" w:cs="Arial"/>
        </w:rPr>
        <w:t>se koha juht olema ohvitseri auastmes isik.</w:t>
      </w:r>
      <w:r w:rsidRPr="004268BA">
        <w:rPr>
          <w:rFonts w:eastAsia="Calibri" w:cs="Arial"/>
          <w:vertAlign w:val="superscript"/>
        </w:rPr>
        <w:footnoteReference w:id="76"/>
      </w:r>
      <w:r w:rsidR="007B3DB8">
        <w:rPr>
          <w:rFonts w:eastAsia="Calibri" w:cs="Arial"/>
        </w:rPr>
        <w:t xml:space="preserve"> Eesti vanglate vastavuse tagamiseks GC III nõuetele võib olla vajalik vanglate mõningane ümberehitamine.</w:t>
      </w:r>
    </w:p>
    <w:p w:rsidRPr="00F365F9" w:rsidR="00F365F9" w:rsidP="00F365F9" w:rsidRDefault="00F365F9" w14:paraId="77F6AE58" w14:textId="77777777">
      <w:pPr>
        <w:rPr>
          <w:rFonts w:eastAsiaTheme="minorHAnsi" w:cstheme="minorBidi"/>
          <w:szCs w:val="22"/>
        </w:rPr>
      </w:pPr>
    </w:p>
    <w:p w:rsidRPr="00F365F9" w:rsidR="00F365F9" w:rsidP="00F365F9" w:rsidRDefault="00A53C99" w14:paraId="4D8B6F3D" w14:textId="4D127B1B">
      <w:pPr>
        <w:spacing w:after="160" w:line="259" w:lineRule="auto"/>
        <w:rPr>
          <w:rFonts w:ascii="Calibri" w:hAnsi="Calibri"/>
          <w:sz w:val="22"/>
          <w:szCs w:val="22"/>
        </w:rPr>
      </w:pPr>
      <w:r>
        <w:rPr>
          <w:rFonts w:eastAsia="Calibri" w:cs="Arial"/>
        </w:rPr>
        <w:t xml:space="preserve">Regulatsiooni väljatöötamisel on võetud eeskujuks </w:t>
      </w:r>
      <w:proofErr w:type="spellStart"/>
      <w:r>
        <w:rPr>
          <w:rFonts w:eastAsia="Calibri" w:cs="Arial"/>
        </w:rPr>
        <w:t>asutustevaheline</w:t>
      </w:r>
      <w:proofErr w:type="spellEnd"/>
      <w:r>
        <w:rPr>
          <w:rFonts w:eastAsia="Calibri" w:cs="Arial"/>
        </w:rPr>
        <w:t xml:space="preserve"> pädevuste jaotus Ukrainas. </w:t>
      </w:r>
      <w:r w:rsidRPr="004268BA" w:rsidR="00F365F9">
        <w:rPr>
          <w:rFonts w:eastAsia="Calibri" w:cs="Arial"/>
        </w:rPr>
        <w:t>Ukraina jaotas sõjavangide haldamise ülesanded eri institutsioonide vahel. 2022. aasta alguses laiendati Ukraina justiitsministeeriumi ülesandeid ja sõjavangide haldamisega seotu jäi justiitsministeeriumi vastu</w:t>
      </w:r>
      <w:r w:rsidRPr="00D351AF" w:rsidR="00F365F9">
        <w:rPr>
          <w:rFonts w:eastAsia="Calibri" w:cs="Arial"/>
        </w:rPr>
        <w:t>tada.</w:t>
      </w:r>
      <w:r w:rsidRPr="004268BA" w:rsidR="00F365F9">
        <w:rPr>
          <w:rFonts w:eastAsia="Calibri"/>
          <w:vertAlign w:val="superscript"/>
        </w:rPr>
        <w:footnoteReference w:id="77"/>
      </w:r>
      <w:r w:rsidRPr="004268BA" w:rsidR="00F365F9">
        <w:rPr>
          <w:rFonts w:eastAsia="Calibri" w:cs="Arial"/>
        </w:rPr>
        <w:t xml:space="preserve"> Ukraina kaitseministeeriumi roll on aga sealjuures piiratud kahe peamise tegevusega: vastutada ainult sõjavangide kinnipidamise ja nende transpordi eest pikaajalise kinnipidamise asutusse või kohta. Esialgu hoitakse kõiki sõjavange justiitsministeer</w:t>
      </w:r>
      <w:r w:rsidRPr="00D351AF" w:rsidR="00F365F9">
        <w:rPr>
          <w:rFonts w:eastAsia="Calibri" w:cs="Arial"/>
        </w:rPr>
        <w:t xml:space="preserve">iumi hallatavas kinnipidamiskeskustes (ingl </w:t>
      </w:r>
      <w:proofErr w:type="spellStart"/>
      <w:r w:rsidRPr="00D351AF" w:rsidR="00F365F9">
        <w:rPr>
          <w:rFonts w:eastAsia="Calibri" w:cs="Arial"/>
          <w:i/>
        </w:rPr>
        <w:t>designated</w:t>
      </w:r>
      <w:proofErr w:type="spellEnd"/>
      <w:r w:rsidRPr="00D351AF" w:rsidR="00F365F9">
        <w:rPr>
          <w:rFonts w:eastAsia="Calibri" w:cs="Arial"/>
          <w:i/>
        </w:rPr>
        <w:t xml:space="preserve"> </w:t>
      </w:r>
      <w:proofErr w:type="spellStart"/>
      <w:r w:rsidRPr="00D351AF" w:rsidR="00F365F9">
        <w:rPr>
          <w:rFonts w:eastAsia="Calibri" w:cs="Arial"/>
          <w:i/>
        </w:rPr>
        <w:t>detention</w:t>
      </w:r>
      <w:proofErr w:type="spellEnd"/>
      <w:r w:rsidRPr="00D351AF" w:rsidR="00F365F9">
        <w:rPr>
          <w:rFonts w:eastAsia="Calibri" w:cs="Arial"/>
          <w:i/>
        </w:rPr>
        <w:t xml:space="preserve"> </w:t>
      </w:r>
      <w:proofErr w:type="spellStart"/>
      <w:r w:rsidRPr="00D351AF" w:rsidR="00F365F9">
        <w:rPr>
          <w:rFonts w:eastAsia="Calibri" w:cs="Arial"/>
          <w:i/>
        </w:rPr>
        <w:t>facilities</w:t>
      </w:r>
      <w:proofErr w:type="spellEnd"/>
      <w:r w:rsidRPr="00D351AF" w:rsidR="00F365F9">
        <w:rPr>
          <w:rFonts w:eastAsia="Calibri" w:cs="Arial"/>
        </w:rPr>
        <w:t xml:space="preserve">), pärast mida viiakse kinnipeetud </w:t>
      </w:r>
      <w:r w:rsidRPr="00D351AF" w:rsidR="00F365F9">
        <w:rPr>
          <w:rFonts w:eastAsia="Calibri" w:cs="Arial"/>
        </w:rPr>
        <w:lastRenderedPageBreak/>
        <w:t>sõjavangilaagritesse.</w:t>
      </w:r>
      <w:r w:rsidRPr="004268BA" w:rsidR="00F365F9">
        <w:rPr>
          <w:rFonts w:eastAsia="Calibri"/>
          <w:vertAlign w:val="superscript"/>
        </w:rPr>
        <w:footnoteReference w:id="78"/>
      </w:r>
      <w:r w:rsidRPr="004268BA" w:rsidR="00F365F9">
        <w:rPr>
          <w:rFonts w:eastAsia="Calibri" w:cs="Arial"/>
        </w:rPr>
        <w:t xml:space="preserve"> Kinnipeetud sõjavangide transpordi kinnipidamiskeskustesse korraldab Ukraina sõjaväepolitsei.</w:t>
      </w:r>
      <w:r w:rsidRPr="004268BA" w:rsidR="00F365F9">
        <w:rPr>
          <w:rFonts w:eastAsia="Calibri"/>
          <w:vertAlign w:val="superscript"/>
        </w:rPr>
        <w:footnoteReference w:id="79"/>
      </w:r>
      <w:r w:rsidRPr="004268BA" w:rsidR="00F365F9">
        <w:rPr>
          <w:rFonts w:eastAsia="Calibri" w:cs="Arial"/>
        </w:rPr>
        <w:t xml:space="preserve"> Sõjaväepolitsei ülem suhtleb</w:t>
      </w:r>
      <w:r w:rsidRPr="00D351AF" w:rsidR="00F365F9">
        <w:rPr>
          <w:rFonts w:eastAsia="Calibri" w:cs="Arial"/>
        </w:rPr>
        <w:t xml:space="preserve"> justiitsministeeriumiga vangilaagrite täituvuse ja asukohavaliku küsimustes.</w:t>
      </w:r>
    </w:p>
    <w:p w:rsidRPr="00F365F9" w:rsidR="00F365F9" w:rsidP="00F365F9" w:rsidRDefault="00F365F9" w14:paraId="79374801" w14:textId="79B0707B">
      <w:pPr>
        <w:spacing w:line="259" w:lineRule="auto"/>
        <w:rPr>
          <w:rFonts w:ascii="Calibri" w:hAnsi="Calibri" w:eastAsia="Calibri" w:cs="Arial"/>
          <w:sz w:val="22"/>
          <w:szCs w:val="22"/>
        </w:rPr>
      </w:pPr>
      <w:r w:rsidRPr="00F365F9">
        <w:rPr>
          <w:rFonts w:eastAsia="Calibri" w:cs="Arial"/>
          <w:szCs w:val="22"/>
        </w:rPr>
        <w:t xml:space="preserve">2025. aasta õppuse Siil raames </w:t>
      </w:r>
      <w:r w:rsidR="00A53C99">
        <w:rPr>
          <w:rFonts w:eastAsia="Calibri" w:cs="Arial"/>
          <w:szCs w:val="22"/>
        </w:rPr>
        <w:t xml:space="preserve">on </w:t>
      </w:r>
      <w:r w:rsidRPr="00F365F9">
        <w:rPr>
          <w:rFonts w:eastAsia="Calibri" w:cs="Arial"/>
          <w:szCs w:val="22"/>
        </w:rPr>
        <w:t>harjutatud sõjavangide viimist pikaajalise kinnipidamise kohta ehk vangla</w:t>
      </w:r>
      <w:r w:rsidR="00A53C99">
        <w:rPr>
          <w:rFonts w:eastAsia="Calibri" w:cs="Arial"/>
          <w:szCs w:val="22"/>
        </w:rPr>
        <w:t xml:space="preserve"> hoonesse</w:t>
      </w:r>
      <w:r w:rsidRPr="00F365F9">
        <w:rPr>
          <w:rFonts w:eastAsia="Calibri" w:cs="Arial"/>
          <w:szCs w:val="22"/>
        </w:rPr>
        <w:t xml:space="preserve">. Sõjaväepolitsei toimetas sõjavangid Viru ja Tartu vanglasse, kus vanglateenistus tegi esmased menetlustoimingud. Samuti olid tagatud vajalikud kontaktid, et </w:t>
      </w:r>
      <w:proofErr w:type="spellStart"/>
      <w:r w:rsidRPr="00F365F9">
        <w:rPr>
          <w:rFonts w:eastAsia="Calibri" w:cs="Arial"/>
          <w:szCs w:val="22"/>
        </w:rPr>
        <w:t>üleandev</w:t>
      </w:r>
      <w:proofErr w:type="spellEnd"/>
      <w:r w:rsidRPr="00F365F9">
        <w:rPr>
          <w:rFonts w:eastAsia="Calibri" w:cs="Arial"/>
          <w:szCs w:val="22"/>
        </w:rPr>
        <w:t xml:space="preserve"> üksus saaks vanglaga otse suhelda ja tegevust koordineerida.</w:t>
      </w:r>
    </w:p>
    <w:p w:rsidRPr="00F365F9" w:rsidR="00F365F9" w:rsidP="00F365F9" w:rsidRDefault="00F365F9" w14:paraId="58D24E31" w14:textId="77777777">
      <w:pPr>
        <w:rPr>
          <w:rFonts w:eastAsiaTheme="minorHAnsi" w:cstheme="minorBidi"/>
          <w:szCs w:val="22"/>
        </w:rPr>
      </w:pPr>
    </w:p>
    <w:p w:rsidRPr="00F365F9" w:rsidR="00F365F9" w:rsidP="00F365F9" w:rsidRDefault="00F365F9" w14:paraId="170E8326" w14:textId="77777777">
      <w:pPr>
        <w:rPr>
          <w:rFonts w:eastAsiaTheme="minorHAnsi" w:cstheme="minorBidi"/>
          <w:b/>
          <w:szCs w:val="22"/>
          <w:u w:val="single"/>
        </w:rPr>
      </w:pPr>
      <w:r w:rsidRPr="00F365F9">
        <w:rPr>
          <w:rFonts w:eastAsiaTheme="minorHAnsi" w:cstheme="minorBidi"/>
          <w:b/>
          <w:szCs w:val="22"/>
          <w:u w:val="single"/>
        </w:rPr>
        <w:t>Vabariigi Valitsuse määrus</w:t>
      </w:r>
    </w:p>
    <w:p w:rsidRPr="00F365F9" w:rsidR="00F365F9" w:rsidP="00F365F9" w:rsidRDefault="00F365F9" w14:paraId="22C9F803" w14:textId="77777777">
      <w:pPr>
        <w:rPr>
          <w:rFonts w:eastAsiaTheme="minorHAnsi" w:cstheme="minorBidi"/>
          <w:b/>
          <w:szCs w:val="22"/>
          <w:u w:val="single"/>
        </w:rPr>
      </w:pPr>
    </w:p>
    <w:p w:rsidRPr="00F365F9" w:rsidR="00F365F9" w:rsidP="00F365F9" w:rsidRDefault="00F365F9" w14:paraId="393C4F33" w14:textId="2CC336E8">
      <w:pPr>
        <w:rPr>
          <w:rFonts w:eastAsiaTheme="minorHAnsi" w:cstheme="minorBidi"/>
          <w:szCs w:val="22"/>
        </w:rPr>
      </w:pPr>
      <w:r w:rsidRPr="00F365F9">
        <w:rPr>
          <w:rFonts w:eastAsiaTheme="minorHAnsi" w:cstheme="minorBidi"/>
          <w:szCs w:val="22"/>
        </w:rPr>
        <w:t xml:space="preserve">Eelnõu sätestab volitusnormi </w:t>
      </w:r>
      <w:r w:rsidR="00A53C99">
        <w:rPr>
          <w:rFonts w:eastAsiaTheme="minorHAnsi" w:cstheme="minorBidi"/>
          <w:szCs w:val="22"/>
        </w:rPr>
        <w:t>(</w:t>
      </w:r>
      <w:proofErr w:type="spellStart"/>
      <w:r w:rsidR="00A53C99">
        <w:rPr>
          <w:rFonts w:eastAsiaTheme="minorHAnsi" w:cstheme="minorBidi"/>
          <w:szCs w:val="22"/>
        </w:rPr>
        <w:t>RiKS</w:t>
      </w:r>
      <w:proofErr w:type="spellEnd"/>
      <w:r w:rsidR="00A53C99">
        <w:rPr>
          <w:rFonts w:eastAsiaTheme="minorHAnsi" w:cstheme="minorBidi"/>
          <w:szCs w:val="22"/>
        </w:rPr>
        <w:t xml:space="preserve"> § 87</w:t>
      </w:r>
      <w:r w:rsidR="00A53C99">
        <w:rPr>
          <w:rFonts w:eastAsiaTheme="minorHAnsi" w:cstheme="minorBidi"/>
          <w:szCs w:val="22"/>
          <w:vertAlign w:val="superscript"/>
        </w:rPr>
        <w:t xml:space="preserve">8 </w:t>
      </w:r>
      <w:r w:rsidR="00A53C99">
        <w:rPr>
          <w:rFonts w:eastAsiaTheme="minorHAnsi" w:cstheme="minorBidi"/>
          <w:szCs w:val="22"/>
        </w:rPr>
        <w:t xml:space="preserve">lg 5) </w:t>
      </w:r>
      <w:r w:rsidRPr="00F365F9">
        <w:rPr>
          <w:rFonts w:eastAsiaTheme="minorHAnsi" w:cstheme="minorBidi"/>
          <w:szCs w:val="22"/>
        </w:rPr>
        <w:t xml:space="preserve">Vabariigi Valitsuse poolt rakendusakti andmiseks, mille alusel saab määruses kehtestada Kaitseministeeriumi ning Justiits- ja Digiministeeriumi tegevuste täpsema korralduse, tingimused ja korra. </w:t>
      </w:r>
      <w:r w:rsidR="0039017B">
        <w:rPr>
          <w:rFonts w:eastAsiaTheme="minorHAnsi" w:cstheme="minorBidi"/>
          <w:szCs w:val="22"/>
        </w:rPr>
        <w:t xml:space="preserve">Volitusnorm on </w:t>
      </w:r>
      <w:proofErr w:type="spellStart"/>
      <w:r w:rsidR="0039017B">
        <w:rPr>
          <w:rFonts w:eastAsiaTheme="minorHAnsi" w:cstheme="minorBidi"/>
          <w:szCs w:val="22"/>
        </w:rPr>
        <w:t>dispositiivne</w:t>
      </w:r>
      <w:proofErr w:type="spellEnd"/>
      <w:r w:rsidR="0039017B">
        <w:rPr>
          <w:rFonts w:eastAsiaTheme="minorHAnsi" w:cstheme="minorBidi"/>
          <w:szCs w:val="22"/>
        </w:rPr>
        <w:t>, et tagada Vabariigi Valitsusele paindlikkus sõjavangide kohtlemist reguleerivate sätete kehtestamisel.</w:t>
      </w:r>
    </w:p>
    <w:p w:rsidRPr="00F365F9" w:rsidR="00F365F9" w:rsidP="00F365F9" w:rsidRDefault="00F365F9" w14:paraId="59B735A3" w14:textId="77777777">
      <w:pPr>
        <w:rPr>
          <w:rFonts w:eastAsiaTheme="minorHAnsi" w:cstheme="minorBidi"/>
          <w:szCs w:val="22"/>
        </w:rPr>
      </w:pPr>
    </w:p>
    <w:p w:rsidRPr="00F365F9" w:rsidR="00F365F9" w:rsidP="00F365F9" w:rsidRDefault="00F35214" w14:paraId="64918D72" w14:textId="57224D4E">
      <w:pPr>
        <w:rPr>
          <w:rFonts w:eastAsiaTheme="minorHAnsi" w:cstheme="minorBidi"/>
          <w:szCs w:val="22"/>
        </w:rPr>
      </w:pPr>
      <w:r>
        <w:rPr>
          <w:rFonts w:eastAsiaTheme="minorHAnsi" w:cstheme="minorBidi"/>
          <w:szCs w:val="22"/>
        </w:rPr>
        <w:t xml:space="preserve">Eelnõukohane </w:t>
      </w:r>
      <w:proofErr w:type="spellStart"/>
      <w:r>
        <w:rPr>
          <w:rFonts w:eastAsiaTheme="minorHAnsi" w:cstheme="minorBidi"/>
          <w:szCs w:val="22"/>
        </w:rPr>
        <w:t>RiKS</w:t>
      </w:r>
      <w:proofErr w:type="spellEnd"/>
      <w:r>
        <w:rPr>
          <w:rFonts w:eastAsiaTheme="minorHAnsi" w:cstheme="minorBidi"/>
          <w:szCs w:val="22"/>
        </w:rPr>
        <w:t xml:space="preserve"> § 87</w:t>
      </w:r>
      <w:r>
        <w:rPr>
          <w:rFonts w:eastAsiaTheme="minorHAnsi" w:cstheme="minorBidi"/>
          <w:szCs w:val="22"/>
          <w:vertAlign w:val="superscript"/>
        </w:rPr>
        <w:t xml:space="preserve">8 </w:t>
      </w:r>
      <w:r>
        <w:rPr>
          <w:rFonts w:eastAsiaTheme="minorHAnsi" w:cstheme="minorBidi"/>
          <w:szCs w:val="22"/>
        </w:rPr>
        <w:t xml:space="preserve">lg 6 täpsustab, et </w:t>
      </w:r>
      <w:r w:rsidRPr="00F365F9" w:rsidR="00F365F9">
        <w:rPr>
          <w:rFonts w:eastAsiaTheme="minorHAnsi" w:cstheme="minorBidi"/>
          <w:szCs w:val="22"/>
        </w:rPr>
        <w:t xml:space="preserve">Vabariigi Valitsuse määruses võib sätestada </w:t>
      </w:r>
      <w:r w:rsidR="00F81F36">
        <w:rPr>
          <w:rFonts w:eastAsiaTheme="minorHAnsi" w:cstheme="minorBidi"/>
          <w:szCs w:val="22"/>
        </w:rPr>
        <w:t xml:space="preserve">näiteks nii </w:t>
      </w:r>
      <w:r w:rsidRPr="00F365F9" w:rsidR="00F365F9">
        <w:rPr>
          <w:rFonts w:eastAsiaTheme="minorHAnsi" w:cstheme="minorBidi"/>
          <w:szCs w:val="22"/>
        </w:rPr>
        <w:t>pikaajalise kinnipidamise koha valiku, kasutamise tingimuste ja t</w:t>
      </w:r>
      <w:r w:rsidR="00F81F36">
        <w:rPr>
          <w:rFonts w:eastAsiaTheme="minorHAnsi" w:cstheme="minorBidi"/>
          <w:szCs w:val="22"/>
        </w:rPr>
        <w:t xml:space="preserve">egevuse korraldamise küsimused. </w:t>
      </w:r>
      <w:r w:rsidRPr="00F365F9" w:rsidR="00F365F9">
        <w:rPr>
          <w:rFonts w:eastAsiaTheme="minorHAnsi" w:cstheme="minorBidi"/>
          <w:szCs w:val="22"/>
        </w:rPr>
        <w:t xml:space="preserve">Samuti </w:t>
      </w:r>
      <w:r w:rsidR="0039017B">
        <w:rPr>
          <w:rFonts w:eastAsiaTheme="minorHAnsi" w:cstheme="minorBidi"/>
          <w:szCs w:val="22"/>
        </w:rPr>
        <w:t>määratakse</w:t>
      </w:r>
      <w:r w:rsidRPr="00F365F9" w:rsidR="00F365F9">
        <w:rPr>
          <w:rFonts w:eastAsiaTheme="minorHAnsi" w:cstheme="minorBidi"/>
          <w:szCs w:val="22"/>
        </w:rPr>
        <w:t xml:space="preserve">, kellel on pädevus otsustada konkreetse vangla kasutamine ja selle kasutamise lõpetamine sõjavangide pikaajaliseks kinnipidamiseks. Kuna sõjavangidega tegelev personal peab tundma asjakohaseid rahvusvahelise õiguse nõudeid (esmajärgus GC III tulenevaid sõjavangi kohtlemise põhimõtteid), </w:t>
      </w:r>
      <w:r w:rsidR="00F0399A">
        <w:rPr>
          <w:rFonts w:eastAsiaTheme="minorHAnsi" w:cstheme="minorBidi"/>
          <w:szCs w:val="22"/>
        </w:rPr>
        <w:t>võib Vabariigi Valitsuse määruses</w:t>
      </w:r>
      <w:r w:rsidRPr="00F365F9" w:rsidR="00F365F9">
        <w:rPr>
          <w:rFonts w:eastAsiaTheme="minorHAnsi" w:cstheme="minorBidi"/>
          <w:szCs w:val="22"/>
        </w:rPr>
        <w:t xml:space="preserve"> ette näha neile v</w:t>
      </w:r>
      <w:r w:rsidR="00F81F36">
        <w:rPr>
          <w:rFonts w:eastAsiaTheme="minorHAnsi" w:cstheme="minorBidi"/>
          <w:szCs w:val="22"/>
        </w:rPr>
        <w:t>äljaõppe andmise korra</w:t>
      </w:r>
      <w:r w:rsidRPr="00F365F9" w:rsidR="00F365F9">
        <w:rPr>
          <w:rFonts w:eastAsiaTheme="minorHAnsi" w:cstheme="minorBidi"/>
          <w:szCs w:val="22"/>
        </w:rPr>
        <w:t>.</w:t>
      </w:r>
    </w:p>
    <w:p w:rsidRPr="00F365F9" w:rsidR="00F365F9" w:rsidP="00F365F9" w:rsidRDefault="00F365F9" w14:paraId="3EEC4972" w14:textId="77777777">
      <w:pPr>
        <w:rPr>
          <w:rFonts w:eastAsiaTheme="minorHAnsi" w:cstheme="minorBidi"/>
          <w:szCs w:val="22"/>
        </w:rPr>
      </w:pPr>
    </w:p>
    <w:p w:rsidRPr="00D351AF" w:rsidR="00F365F9" w:rsidRDefault="00F365F9" w14:paraId="09CA7DFF" w14:textId="5CC4B30C">
      <w:pPr>
        <w:rPr>
          <w:rFonts w:eastAsiaTheme="minorEastAsia" w:cstheme="minorBidi"/>
        </w:rPr>
      </w:pPr>
      <w:r w:rsidRPr="004268BA">
        <w:rPr>
          <w:rFonts w:eastAsiaTheme="minorEastAsia" w:cstheme="minorBidi"/>
        </w:rPr>
        <w:t>Lisaks täpsustatakse Kaitseväe pädevust sõjavangi staatuse määramisel, nõuded arvestuse pidamisel ja nõ</w:t>
      </w:r>
      <w:r w:rsidRPr="00D351AF">
        <w:rPr>
          <w:rFonts w:eastAsiaTheme="minorEastAsia" w:cstheme="minorBidi"/>
        </w:rPr>
        <w:t xml:space="preserve">uded kinnipidamist korraldavale personalile. </w:t>
      </w:r>
      <w:r w:rsidRPr="00D351AF" w:rsidR="000D59F2">
        <w:rPr>
          <w:rFonts w:eastAsiaTheme="minorEastAsia" w:cstheme="minorBidi"/>
        </w:rPr>
        <w:t xml:space="preserve">Rakendusaktis </w:t>
      </w:r>
      <w:r w:rsidRPr="00206D96" w:rsidR="0039017B">
        <w:rPr>
          <w:rFonts w:eastAsiaTheme="minorEastAsia" w:cstheme="minorBidi"/>
        </w:rPr>
        <w:t>võib</w:t>
      </w:r>
      <w:r w:rsidRPr="00F365F9">
        <w:rPr>
          <w:rFonts w:eastAsiaTheme="minorHAnsi" w:cstheme="minorBidi"/>
          <w:szCs w:val="22"/>
        </w:rPr>
        <w:t xml:space="preserve"> </w:t>
      </w:r>
      <w:r w:rsidRPr="004268BA">
        <w:rPr>
          <w:rFonts w:eastAsiaTheme="minorEastAsia" w:cstheme="minorBidi"/>
        </w:rPr>
        <w:t>ette näha transporti puudutav</w:t>
      </w:r>
      <w:r w:rsidR="00F35214">
        <w:rPr>
          <w:rFonts w:eastAsiaTheme="minorEastAsia" w:cstheme="minorBidi"/>
        </w:rPr>
        <w:t>a</w:t>
      </w:r>
      <w:r w:rsidRPr="004268BA">
        <w:rPr>
          <w:rFonts w:eastAsiaTheme="minorEastAsia" w:cstheme="minorBidi"/>
        </w:rPr>
        <w:t xml:space="preserve"> infovahetuse kor</w:t>
      </w:r>
      <w:r w:rsidR="00F35214">
        <w:rPr>
          <w:rFonts w:eastAsiaTheme="minorEastAsia" w:cstheme="minorBidi"/>
        </w:rPr>
        <w:t>ra</w:t>
      </w:r>
      <w:r w:rsidRPr="004268BA">
        <w:rPr>
          <w:rFonts w:eastAsiaTheme="minorEastAsia" w:cstheme="minorBidi"/>
        </w:rPr>
        <w:t>, transpordiliigi valiku otsustuspädevus</w:t>
      </w:r>
      <w:r w:rsidR="00F35214">
        <w:rPr>
          <w:rFonts w:eastAsiaTheme="minorEastAsia" w:cstheme="minorBidi"/>
        </w:rPr>
        <w:t>e</w:t>
      </w:r>
      <w:r w:rsidRPr="004268BA">
        <w:rPr>
          <w:rFonts w:eastAsiaTheme="minorEastAsia" w:cstheme="minorBidi"/>
        </w:rPr>
        <w:t xml:space="preserve"> ja muud </w:t>
      </w:r>
      <w:r w:rsidRPr="00D351AF" w:rsidR="000D59F2">
        <w:rPr>
          <w:rFonts w:eastAsiaTheme="minorEastAsia" w:cstheme="minorBidi"/>
        </w:rPr>
        <w:t xml:space="preserve">sellega seotud </w:t>
      </w:r>
      <w:r w:rsidRPr="00D351AF">
        <w:rPr>
          <w:rFonts w:eastAsiaTheme="minorEastAsia" w:cstheme="minorBidi"/>
        </w:rPr>
        <w:t xml:space="preserve">tingimused. </w:t>
      </w:r>
    </w:p>
    <w:p w:rsidR="000D59F2" w:rsidP="00F365F9" w:rsidRDefault="000D59F2" w14:paraId="74B97037" w14:textId="77777777">
      <w:pPr>
        <w:rPr>
          <w:rFonts w:eastAsiaTheme="minorHAnsi" w:cstheme="minorBidi"/>
          <w:b/>
          <w:szCs w:val="22"/>
          <w:u w:val="single"/>
        </w:rPr>
      </w:pPr>
    </w:p>
    <w:p w:rsidRPr="00F365F9" w:rsidR="00F365F9" w:rsidP="00F365F9" w:rsidRDefault="0039017B" w14:paraId="7EDE96B1" w14:textId="4F3D10C7">
      <w:pPr>
        <w:rPr>
          <w:rFonts w:eastAsiaTheme="minorHAnsi" w:cstheme="minorBidi"/>
          <w:b/>
          <w:szCs w:val="22"/>
          <w:u w:val="single"/>
        </w:rPr>
      </w:pPr>
      <w:r>
        <w:rPr>
          <w:rFonts w:eastAsiaTheme="minorHAnsi" w:cstheme="minorBidi"/>
          <w:b/>
          <w:szCs w:val="22"/>
          <w:u w:val="single"/>
        </w:rPr>
        <w:t>S</w:t>
      </w:r>
      <w:r w:rsidRPr="00F365F9">
        <w:rPr>
          <w:rFonts w:eastAsiaTheme="minorHAnsi" w:cstheme="minorBidi"/>
          <w:b/>
          <w:szCs w:val="22"/>
          <w:u w:val="single"/>
        </w:rPr>
        <w:t xml:space="preserve">õjavangidele </w:t>
      </w:r>
      <w:r>
        <w:rPr>
          <w:rFonts w:eastAsiaTheme="minorHAnsi" w:cstheme="minorBidi"/>
          <w:b/>
          <w:szCs w:val="22"/>
          <w:u w:val="single"/>
        </w:rPr>
        <w:t>t</w:t>
      </w:r>
      <w:r w:rsidRPr="00F365F9" w:rsidR="00F365F9">
        <w:rPr>
          <w:rFonts w:eastAsiaTheme="minorHAnsi" w:cstheme="minorBidi"/>
          <w:b/>
          <w:szCs w:val="22"/>
          <w:u w:val="single"/>
        </w:rPr>
        <w:t>ervishoiuteenuste osutami</w:t>
      </w:r>
      <w:r>
        <w:rPr>
          <w:rFonts w:eastAsiaTheme="minorHAnsi" w:cstheme="minorBidi"/>
          <w:b/>
          <w:szCs w:val="22"/>
          <w:u w:val="single"/>
        </w:rPr>
        <w:t>s</w:t>
      </w:r>
      <w:r w:rsidRPr="00F365F9" w:rsidR="00F365F9">
        <w:rPr>
          <w:rFonts w:eastAsiaTheme="minorHAnsi" w:cstheme="minorBidi"/>
          <w:b/>
          <w:szCs w:val="22"/>
          <w:u w:val="single"/>
        </w:rPr>
        <w:t xml:space="preserve">e </w:t>
      </w:r>
      <w:r>
        <w:rPr>
          <w:rFonts w:eastAsiaTheme="minorHAnsi" w:cstheme="minorBidi"/>
          <w:b/>
          <w:szCs w:val="22"/>
          <w:u w:val="single"/>
        </w:rPr>
        <w:t>korraldamine</w:t>
      </w:r>
    </w:p>
    <w:p w:rsidRPr="00F365F9" w:rsidR="00F365F9" w:rsidP="00F365F9" w:rsidRDefault="00F365F9" w14:paraId="3C48033B" w14:textId="77777777">
      <w:pPr>
        <w:rPr>
          <w:rFonts w:eastAsiaTheme="minorHAnsi" w:cstheme="minorBidi"/>
          <w:b/>
          <w:szCs w:val="22"/>
          <w:u w:val="single"/>
        </w:rPr>
      </w:pPr>
    </w:p>
    <w:p w:rsidRPr="00D351AF" w:rsidR="00F365F9" w:rsidRDefault="00F365F9" w14:paraId="31B0BCE2" w14:textId="318427EE">
      <w:pPr>
        <w:rPr>
          <w:rFonts w:eastAsiaTheme="minorEastAsia" w:cstheme="minorBidi"/>
        </w:rPr>
      </w:pPr>
      <w:r w:rsidRPr="004268BA">
        <w:rPr>
          <w:rFonts w:eastAsiaTheme="minorEastAsia" w:cstheme="minorBidi"/>
        </w:rPr>
        <w:t xml:space="preserve">Genfi III </w:t>
      </w:r>
      <w:r w:rsidRPr="00D351AF">
        <w:rPr>
          <w:rFonts w:eastAsiaTheme="minorEastAsia" w:cstheme="minorBidi"/>
        </w:rPr>
        <w:t xml:space="preserve">konventsiooni </w:t>
      </w:r>
      <w:r w:rsidR="00F0399A">
        <w:rPr>
          <w:rFonts w:eastAsiaTheme="minorEastAsia" w:cstheme="minorBidi"/>
        </w:rPr>
        <w:t xml:space="preserve">artikli 30 </w:t>
      </w:r>
      <w:r w:rsidRPr="00D351AF">
        <w:rPr>
          <w:rFonts w:eastAsiaTheme="minorEastAsia" w:cstheme="minorBidi"/>
        </w:rPr>
        <w:t>alusel tuleb tagada sõjavangidele vangilaagris vajalik arstiabi. Igas laagris peab olema korralik haigla, kus sõjavangide eest vajalikul määral hoolitsetakse ja neid kohaselt toitlustatakse.</w:t>
      </w:r>
      <w:r w:rsidRPr="004268BA">
        <w:rPr>
          <w:rFonts w:eastAsiaTheme="minorEastAsia" w:cstheme="minorBidi"/>
          <w:vertAlign w:val="superscript"/>
        </w:rPr>
        <w:footnoteReference w:id="80"/>
      </w:r>
      <w:r w:rsidRPr="004268BA">
        <w:rPr>
          <w:rFonts w:eastAsiaTheme="minorEastAsia" w:cstheme="minorBidi"/>
        </w:rPr>
        <w:t xml:space="preserve"> Lisaks tuleb sõjavangile vajaduse korral tagada v</w:t>
      </w:r>
      <w:r w:rsidRPr="00D351AF">
        <w:rPr>
          <w:rFonts w:eastAsiaTheme="minorEastAsia" w:cstheme="minorBidi"/>
        </w:rPr>
        <w:t>ajalik eraldatu</w:t>
      </w:r>
      <w:r w:rsidRPr="00D351AF" w:rsidR="007B7A68">
        <w:rPr>
          <w:rFonts w:eastAsiaTheme="minorEastAsia" w:cstheme="minorBidi"/>
        </w:rPr>
        <w:t>s</w:t>
      </w:r>
      <w:r w:rsidRPr="00D351AF">
        <w:rPr>
          <w:rFonts w:eastAsiaTheme="minorEastAsia" w:cstheme="minorBidi"/>
        </w:rPr>
        <w:t xml:space="preserve"> nakkus- ja vaimuhaigetest. Sealjuures tuleb sõjavange hoidval riigil endal tasuda ravikulud</w:t>
      </w:r>
      <w:r w:rsidRPr="00D351AF" w:rsidR="007B7A68">
        <w:rPr>
          <w:rFonts w:eastAsiaTheme="minorEastAsia" w:cstheme="minorBidi"/>
        </w:rPr>
        <w:t xml:space="preserve"> ning</w:t>
      </w:r>
      <w:r w:rsidRPr="00D351AF">
        <w:rPr>
          <w:rFonts w:eastAsiaTheme="minorEastAsia" w:cstheme="minorBidi"/>
        </w:rPr>
        <w:t xml:space="preserve"> kulutused sõjavangide tervise hoidmiseks vajalikele seadmetele.</w:t>
      </w:r>
    </w:p>
    <w:p w:rsidRPr="00F365F9" w:rsidR="00F365F9" w:rsidP="00F365F9" w:rsidRDefault="00F365F9" w14:paraId="644B0AC2" w14:textId="77777777">
      <w:pPr>
        <w:rPr>
          <w:rFonts w:eastAsiaTheme="minorHAnsi" w:cstheme="minorBidi"/>
          <w:szCs w:val="22"/>
        </w:rPr>
      </w:pPr>
    </w:p>
    <w:p w:rsidRPr="004268BA" w:rsidR="00F365F9" w:rsidRDefault="00F365F9" w14:paraId="2DE89A75" w14:textId="77777777">
      <w:pPr>
        <w:rPr>
          <w:rFonts w:eastAsiaTheme="minorEastAsia" w:cstheme="minorBidi"/>
        </w:rPr>
      </w:pPr>
      <w:r w:rsidRPr="004268BA">
        <w:rPr>
          <w:rFonts w:eastAsiaTheme="minorEastAsia" w:cstheme="minorBidi"/>
        </w:rPr>
        <w:t>Sõjavangidele tuleb teostada vähemalt kord kuus arstlik läbivaatus, mille raa</w:t>
      </w:r>
      <w:r w:rsidRPr="00D351AF">
        <w:rPr>
          <w:rFonts w:eastAsiaTheme="minorEastAsia" w:cstheme="minorBidi"/>
        </w:rPr>
        <w:t>mes kontrollitakse ka sõjavangi kehakaalu. Eesmärk on jälgida sõjavangide üldist terviklikku seisundit, toitumust ja puhtust ning avastada nakkushaigusi, eriti tuberkuloosi, malaariat ja suguhaigusi.</w:t>
      </w:r>
      <w:r w:rsidRPr="004268BA">
        <w:rPr>
          <w:rFonts w:eastAsiaTheme="minorEastAsia" w:cstheme="minorBidi"/>
          <w:vertAlign w:val="superscript"/>
        </w:rPr>
        <w:footnoteReference w:id="81"/>
      </w:r>
      <w:r w:rsidRPr="004268BA">
        <w:rPr>
          <w:rFonts w:eastAsiaTheme="minorEastAsia" w:cstheme="minorBidi"/>
        </w:rPr>
        <w:t xml:space="preserve"> </w:t>
      </w:r>
    </w:p>
    <w:p w:rsidRPr="00F365F9" w:rsidR="00F365F9" w:rsidP="00F365F9" w:rsidRDefault="00F365F9" w14:paraId="4F7A3625" w14:textId="77777777">
      <w:pPr>
        <w:rPr>
          <w:rFonts w:eastAsiaTheme="minorHAnsi" w:cstheme="minorBidi"/>
          <w:szCs w:val="22"/>
        </w:rPr>
      </w:pPr>
    </w:p>
    <w:p w:rsidRPr="00D351AF" w:rsidR="00F365F9" w:rsidRDefault="00F365F9" w14:paraId="1E7C19C3" w14:textId="437D7772">
      <w:pPr>
        <w:rPr>
          <w:rFonts w:eastAsiaTheme="minorEastAsia" w:cstheme="minorBidi"/>
        </w:rPr>
      </w:pPr>
      <w:r w:rsidRPr="004268BA">
        <w:rPr>
          <w:rFonts w:eastAsiaTheme="minorEastAsia" w:cstheme="minorBidi"/>
        </w:rPr>
        <w:t>Genfi III konventsioon täpsustab, et igas vangilaagri</w:t>
      </w:r>
      <w:r w:rsidRPr="00D351AF">
        <w:rPr>
          <w:rFonts w:eastAsiaTheme="minorEastAsia" w:cstheme="minorBidi"/>
        </w:rPr>
        <w:t xml:space="preserve">s ei pea olema sellisel tasemel meditsiiniüksust, mis vastaks kirurgiliste erialadega haigla tasemele. Vangilaagris olev meditsiiniüksus peab suutma pakkuda esmaabi väiksemate vigastuste korral ja tavapärast arstiabi ravitavate haiguste puhul. Samuti loetakse piisavaks, kui olemasolevad ruumid, inventar ja personal on mehitatud sellisele tasemele. Kui sõjavangidel on vaja kirurgilist sekkumist või statsionaarset arstiabi, tuleb suunata nad </w:t>
      </w:r>
      <w:r w:rsidRPr="00D351AF">
        <w:rPr>
          <w:rFonts w:eastAsiaTheme="minorEastAsia" w:cstheme="minorBidi"/>
        </w:rPr>
        <w:lastRenderedPageBreak/>
        <w:t>raviasutusse, mis on selleks mõeldud.</w:t>
      </w:r>
      <w:r w:rsidRPr="004268BA">
        <w:rPr>
          <w:rFonts w:eastAsiaTheme="minorEastAsia" w:cstheme="minorBidi"/>
          <w:vertAlign w:val="superscript"/>
        </w:rPr>
        <w:footnoteReference w:id="82"/>
      </w:r>
      <w:r w:rsidRPr="004268BA">
        <w:rPr>
          <w:rFonts w:eastAsiaTheme="minorEastAsia" w:cstheme="minorBidi"/>
        </w:rPr>
        <w:t xml:space="preserve"> Transpordi vanglahoonest pika</w:t>
      </w:r>
      <w:r w:rsidRPr="00D351AF">
        <w:rPr>
          <w:rFonts w:eastAsiaTheme="minorEastAsia" w:cstheme="minorBidi"/>
        </w:rPr>
        <w:t>ajalisse raviasutusse teostab Kaitsevägi.</w:t>
      </w:r>
    </w:p>
    <w:p w:rsidRPr="00F365F9" w:rsidR="00F365F9" w:rsidP="00F365F9" w:rsidRDefault="00F365F9" w14:paraId="19F50C08" w14:textId="77777777">
      <w:pPr>
        <w:rPr>
          <w:rFonts w:eastAsiaTheme="minorHAnsi" w:cstheme="minorBidi"/>
          <w:szCs w:val="22"/>
        </w:rPr>
      </w:pPr>
    </w:p>
    <w:p w:rsidRPr="00D351AF" w:rsidR="00F365F9" w:rsidP="007B3DB8" w:rsidRDefault="00F365F9" w14:paraId="68DB5F9A" w14:textId="73278885">
      <w:pPr>
        <w:rPr>
          <w:rFonts w:eastAsiaTheme="minorEastAsia" w:cstheme="minorBidi"/>
        </w:rPr>
      </w:pPr>
      <w:r w:rsidRPr="004268BA">
        <w:rPr>
          <w:rFonts w:eastAsiaTheme="minorEastAsia" w:cstheme="minorBidi"/>
        </w:rPr>
        <w:t>Tervishoiuteenuste korraldamine toimub</w:t>
      </w:r>
      <w:r w:rsidR="00F35214">
        <w:rPr>
          <w:rFonts w:eastAsiaTheme="minorEastAsia" w:cstheme="minorBidi"/>
        </w:rPr>
        <w:t xml:space="preserve"> eelnõukohase </w:t>
      </w:r>
      <w:proofErr w:type="spellStart"/>
      <w:r w:rsidR="00F35214">
        <w:rPr>
          <w:rFonts w:eastAsiaTheme="minorEastAsia" w:cstheme="minorBidi"/>
        </w:rPr>
        <w:t>RiKS</w:t>
      </w:r>
      <w:proofErr w:type="spellEnd"/>
      <w:r w:rsidR="00F35214">
        <w:rPr>
          <w:rFonts w:eastAsiaTheme="minorEastAsia" w:cstheme="minorBidi"/>
        </w:rPr>
        <w:t xml:space="preserve"> § 87</w:t>
      </w:r>
      <w:r w:rsidR="00F35214">
        <w:rPr>
          <w:rFonts w:eastAsiaTheme="minorEastAsia" w:cstheme="minorBidi"/>
          <w:vertAlign w:val="superscript"/>
        </w:rPr>
        <w:t>11</w:t>
      </w:r>
      <w:r w:rsidR="00F35214">
        <w:rPr>
          <w:rFonts w:eastAsiaTheme="minorEastAsia" w:cstheme="minorBidi"/>
        </w:rPr>
        <w:t xml:space="preserve"> lg 1 järgi</w:t>
      </w:r>
      <w:r w:rsidRPr="004268BA">
        <w:rPr>
          <w:rFonts w:eastAsiaTheme="minorEastAsia" w:cstheme="minorBidi"/>
        </w:rPr>
        <w:t xml:space="preserve"> Sotsiaalministeeriumi ja selle valitsemisala asutuste</w:t>
      </w:r>
      <w:r w:rsidRPr="00D351AF" w:rsidR="000D59F2">
        <w:rPr>
          <w:rFonts w:eastAsiaTheme="minorEastAsia" w:cstheme="minorBidi"/>
        </w:rPr>
        <w:t>, täpsemalt Tervisekassa kaudu</w:t>
      </w:r>
      <w:r w:rsidRPr="00D351AF">
        <w:rPr>
          <w:rFonts w:eastAsiaTheme="minorEastAsia" w:cstheme="minorBidi"/>
        </w:rPr>
        <w:t xml:space="preserve">. </w:t>
      </w:r>
      <w:r w:rsidR="00F35214">
        <w:rPr>
          <w:rFonts w:eastAsiaTheme="minorEastAsia" w:cstheme="minorBidi"/>
        </w:rPr>
        <w:t>Alates 2024. aastas</w:t>
      </w:r>
      <w:r w:rsidR="00C05349">
        <w:rPr>
          <w:rFonts w:eastAsiaTheme="minorEastAsia" w:cstheme="minorBidi"/>
        </w:rPr>
        <w:t xml:space="preserve">t vastutab Tervisekassa </w:t>
      </w:r>
      <w:proofErr w:type="spellStart"/>
      <w:r w:rsidR="00C05349">
        <w:rPr>
          <w:rFonts w:eastAsiaTheme="minorEastAsia" w:cstheme="minorBidi"/>
        </w:rPr>
        <w:t>VangS</w:t>
      </w:r>
      <w:proofErr w:type="spellEnd"/>
      <w:r w:rsidR="00C05349">
        <w:rPr>
          <w:rFonts w:eastAsiaTheme="minorEastAsia" w:cstheme="minorBidi"/>
        </w:rPr>
        <w:t xml:space="preserve"> §-de 49 ja 52</w:t>
      </w:r>
      <w:r w:rsidR="00F35214">
        <w:rPr>
          <w:rFonts w:eastAsiaTheme="minorEastAsia" w:cstheme="minorBidi"/>
        </w:rPr>
        <w:t xml:space="preserve"> järgi tervishoiuteenuste osutamise eest vanglas. Kuna esmane valik sõjavangide pikaajaliseks kinnipidamiseks on vanglate taristu, on mõistlik, et ka sõjavangidele tervishoiuteenuste osutamise eest vastutab Tervisekassa. </w:t>
      </w:r>
      <w:r w:rsidRPr="00D351AF">
        <w:rPr>
          <w:rFonts w:eastAsiaTheme="minorEastAsia" w:cstheme="minorBidi"/>
        </w:rPr>
        <w:t>Sõjavangidele tervishoiuteenuste osutami</w:t>
      </w:r>
      <w:r w:rsidR="00F35214">
        <w:rPr>
          <w:rFonts w:eastAsiaTheme="minorEastAsia" w:cstheme="minorBidi"/>
        </w:rPr>
        <w:t>s</w:t>
      </w:r>
      <w:r w:rsidRPr="00D351AF">
        <w:rPr>
          <w:rFonts w:eastAsiaTheme="minorEastAsia" w:cstheme="minorBidi"/>
        </w:rPr>
        <w:t xml:space="preserve">e ja selle korraldamise täpsema ulatuse, korra ja teenuste loetelu võib </w:t>
      </w:r>
      <w:r w:rsidR="00F35214">
        <w:rPr>
          <w:rFonts w:eastAsiaTheme="minorEastAsia" w:cstheme="minorBidi"/>
        </w:rPr>
        <w:t xml:space="preserve">eelnõukohase </w:t>
      </w:r>
      <w:proofErr w:type="spellStart"/>
      <w:r w:rsidR="00F35214">
        <w:rPr>
          <w:rFonts w:eastAsiaTheme="minorEastAsia" w:cstheme="minorBidi"/>
        </w:rPr>
        <w:t>RiKS</w:t>
      </w:r>
      <w:proofErr w:type="spellEnd"/>
      <w:r w:rsidR="00F35214">
        <w:rPr>
          <w:rFonts w:eastAsiaTheme="minorEastAsia" w:cstheme="minorBidi"/>
        </w:rPr>
        <w:t xml:space="preserve"> § 87</w:t>
      </w:r>
      <w:r w:rsidR="00F35214">
        <w:rPr>
          <w:rFonts w:eastAsiaTheme="minorEastAsia" w:cstheme="minorBidi"/>
          <w:vertAlign w:val="superscript"/>
        </w:rPr>
        <w:t xml:space="preserve">11 </w:t>
      </w:r>
      <w:r w:rsidR="00F35214">
        <w:rPr>
          <w:rFonts w:eastAsiaTheme="minorEastAsia" w:cstheme="minorBidi"/>
        </w:rPr>
        <w:t xml:space="preserve">lg 2 järgi </w:t>
      </w:r>
      <w:r w:rsidRPr="00D351AF">
        <w:rPr>
          <w:rFonts w:eastAsiaTheme="minorEastAsia" w:cstheme="minorBidi"/>
        </w:rPr>
        <w:t>sätestad</w:t>
      </w:r>
      <w:r w:rsidR="00C05349">
        <w:rPr>
          <w:rFonts w:eastAsiaTheme="minorEastAsia" w:cstheme="minorBidi"/>
        </w:rPr>
        <w:t xml:space="preserve">a Vabariigi Valitsuse määruses. </w:t>
      </w:r>
      <w:r w:rsidRPr="00D351AF">
        <w:rPr>
          <w:rFonts w:eastAsiaTheme="minorEastAsia" w:cstheme="minorBidi"/>
        </w:rPr>
        <w:t xml:space="preserve">Lisaks </w:t>
      </w:r>
      <w:r w:rsidRPr="00D351AF" w:rsidR="00691AB3">
        <w:rPr>
          <w:rFonts w:eastAsiaTheme="minorEastAsia" w:cstheme="minorBidi"/>
        </w:rPr>
        <w:t>võib sätestada</w:t>
      </w:r>
      <w:r w:rsidRPr="00D351AF">
        <w:rPr>
          <w:rFonts w:eastAsiaTheme="minorEastAsia" w:cstheme="minorBidi"/>
        </w:rPr>
        <w:t xml:space="preserve"> nimetatud määruses tervishoiuteenuste osutami</w:t>
      </w:r>
      <w:r w:rsidR="00F35214">
        <w:rPr>
          <w:rFonts w:eastAsiaTheme="minorEastAsia" w:cstheme="minorBidi"/>
        </w:rPr>
        <w:t>s</w:t>
      </w:r>
      <w:r w:rsidRPr="00D351AF">
        <w:rPr>
          <w:rFonts w:eastAsiaTheme="minorEastAsia" w:cstheme="minorBidi"/>
        </w:rPr>
        <w:t>e alternatiivasukohas.</w:t>
      </w:r>
    </w:p>
    <w:p w:rsidR="00F365F9" w:rsidP="00F365F9" w:rsidRDefault="00F365F9" w14:paraId="035A4699" w14:textId="6D26C00C">
      <w:pPr>
        <w:rPr>
          <w:rFonts w:eastAsiaTheme="minorHAnsi" w:cstheme="minorBidi"/>
          <w:szCs w:val="22"/>
        </w:rPr>
      </w:pPr>
    </w:p>
    <w:p w:rsidRPr="002B3B1E" w:rsidR="002B3B1E" w:rsidP="002B3B1E" w:rsidRDefault="002B3B1E" w14:paraId="51FD79EA" w14:textId="77777777">
      <w:pPr>
        <w:rPr>
          <w:b/>
          <w:u w:val="single"/>
        </w:rPr>
      </w:pPr>
      <w:r w:rsidRPr="002B3B1E">
        <w:rPr>
          <w:b/>
          <w:u w:val="single"/>
        </w:rPr>
        <w:t>Sõjavangide üle arvestuse pidamine</w:t>
      </w:r>
    </w:p>
    <w:p w:rsidR="002B3B1E" w:rsidP="00F365F9" w:rsidRDefault="002B3B1E" w14:paraId="3B86F592" w14:textId="77777777">
      <w:pPr>
        <w:rPr>
          <w:rFonts w:eastAsiaTheme="minorHAnsi" w:cstheme="minorBidi"/>
          <w:szCs w:val="22"/>
        </w:rPr>
      </w:pPr>
    </w:p>
    <w:p w:rsidR="00C05349" w:rsidP="00F365F9" w:rsidRDefault="00C05349" w14:paraId="02A29016" w14:textId="5DCD6E8B">
      <w:pPr>
        <w:rPr>
          <w:rFonts w:eastAsiaTheme="minorHAnsi" w:cstheme="minorBidi"/>
          <w:szCs w:val="22"/>
        </w:rPr>
      </w:pPr>
      <w:r>
        <w:rPr>
          <w:rFonts w:eastAsiaTheme="minorHAnsi" w:cstheme="minorBidi"/>
          <w:szCs w:val="22"/>
        </w:rPr>
        <w:t xml:space="preserve">Lisaks luuakse uus paragrahv sõjavangide üle arvestuse pidamiseks ja registreerimiseks. </w:t>
      </w:r>
      <w:r w:rsidRPr="00C05349">
        <w:rPr>
          <w:rFonts w:eastAsiaTheme="minorHAnsi" w:cstheme="minorBidi"/>
          <w:szCs w:val="22"/>
        </w:rPr>
        <w:t>GC III artiklitega 122–125 pannakse konventsiooniosalistele kohustus koguda sõjavangide kohta käivat teavet.</w:t>
      </w:r>
      <w:r w:rsidRPr="00C05349">
        <w:rPr>
          <w:rFonts w:eastAsiaTheme="minorHAnsi" w:cstheme="minorBidi"/>
          <w:szCs w:val="22"/>
          <w:vertAlign w:val="superscript"/>
        </w:rPr>
        <w:footnoteReference w:id="83"/>
      </w:r>
      <w:r w:rsidRPr="00C05349">
        <w:rPr>
          <w:rFonts w:eastAsiaTheme="minorHAnsi" w:cstheme="minorBidi"/>
          <w:szCs w:val="22"/>
        </w:rPr>
        <w:t xml:space="preserve"> Kohustuse eesmärk on tagada, et kinnipeetavate isikuandmed, tervislik seisund, auaste, sünniaeg ja muu isiklik teave oleksid kinnipidamise eest vastutava riigi infosüsteemides kättesaadavad. Lisaks peab riigil olema pidev ülevaade sõjavangide arvust. Selline teave on oluline nii julgeolekukaalutlustel, pikaajalise kinnipidamise korraldamisel ressursside plaanimiseks kui ka koostööks </w:t>
      </w:r>
      <w:r>
        <w:rPr>
          <w:rFonts w:eastAsiaTheme="minorHAnsi" w:cstheme="minorBidi"/>
          <w:szCs w:val="22"/>
        </w:rPr>
        <w:t xml:space="preserve">rahvusvaheliste organisatsioonidega. </w:t>
      </w:r>
    </w:p>
    <w:p w:rsidR="003F0857" w:rsidP="00F365F9" w:rsidRDefault="003F0857" w14:paraId="2D16C442" w14:textId="590C1E31">
      <w:pPr>
        <w:rPr>
          <w:rFonts w:eastAsiaTheme="minorHAnsi" w:cstheme="minorBidi"/>
          <w:szCs w:val="22"/>
        </w:rPr>
      </w:pPr>
    </w:p>
    <w:p w:rsidRPr="003F0857" w:rsidR="003F0857" w:rsidP="00F365F9" w:rsidRDefault="003F0857" w14:paraId="40EF2FFE" w14:textId="0C1B999C">
      <w:pPr>
        <w:rPr>
          <w:rFonts w:eastAsiaTheme="minorHAnsi" w:cstheme="minorBidi"/>
          <w:szCs w:val="22"/>
        </w:rPr>
      </w:pPr>
      <w:r w:rsidRPr="003F0857">
        <w:rPr>
          <w:rFonts w:eastAsiaTheme="minorHAnsi" w:cstheme="minorBidi"/>
          <w:szCs w:val="22"/>
        </w:rPr>
        <w:t xml:space="preserve">Sõjavangide üle arvestuse pidamiseks </w:t>
      </w:r>
      <w:r>
        <w:rPr>
          <w:rFonts w:eastAsiaTheme="minorHAnsi" w:cstheme="minorBidi"/>
          <w:szCs w:val="22"/>
        </w:rPr>
        <w:t>saab kasutada</w:t>
      </w:r>
      <w:r w:rsidRPr="003F0857">
        <w:rPr>
          <w:rFonts w:eastAsiaTheme="minorHAnsi" w:cstheme="minorBidi"/>
          <w:szCs w:val="22"/>
        </w:rPr>
        <w:t xml:space="preserve"> vangistusseaduse § 5</w:t>
      </w:r>
      <w:r w:rsidRPr="003F0857">
        <w:rPr>
          <w:rFonts w:eastAsiaTheme="minorHAnsi" w:cstheme="minorBidi"/>
          <w:szCs w:val="22"/>
          <w:vertAlign w:val="superscript"/>
        </w:rPr>
        <w:t>1</w:t>
      </w:r>
      <w:r w:rsidRPr="003F0857">
        <w:rPr>
          <w:rFonts w:eastAsiaTheme="minorHAnsi" w:cstheme="minorBidi"/>
          <w:szCs w:val="22"/>
        </w:rPr>
        <w:t xml:space="preserve"> lõike 3 alusel kehtestatud andmekogu.</w:t>
      </w:r>
      <w:r w:rsidRPr="003F0857">
        <w:rPr>
          <w:rFonts w:eastAsiaTheme="minorHAnsi" w:cstheme="minorBidi"/>
          <w:szCs w:val="22"/>
          <w:vertAlign w:val="superscript"/>
        </w:rPr>
        <w:footnoteReference w:id="84"/>
      </w:r>
      <w:r w:rsidRPr="003F0857">
        <w:rPr>
          <w:rFonts w:eastAsiaTheme="minorHAnsi" w:cstheme="minorBidi"/>
          <w:szCs w:val="22"/>
        </w:rPr>
        <w:t xml:space="preserve"> Tegemist on kasutuses oleva, andmekaitsenõuetele vastava registriga, mida saaks kasutada ka sõjavangide üle arvestuse pidamiseks. Registri arendamisel arvestatakse võimalusega luua tulevikus alaregistreid sõjavange puudutava info talletamiseks.</w:t>
      </w:r>
      <w:r>
        <w:rPr>
          <w:rFonts w:eastAsiaTheme="minorHAnsi" w:cstheme="minorBidi"/>
          <w:szCs w:val="22"/>
        </w:rPr>
        <w:t xml:space="preserve"> </w:t>
      </w:r>
      <w:r w:rsidRPr="003F0857">
        <w:rPr>
          <w:rFonts w:eastAsiaTheme="minorHAnsi" w:cstheme="minorBidi"/>
          <w:szCs w:val="22"/>
        </w:rPr>
        <w:t xml:space="preserve">Et nimetatud registrit saaks sõjavangide üle arvestuse pidamiseks kasutada, tuleb teha vastavad muudatused </w:t>
      </w:r>
      <w:proofErr w:type="spellStart"/>
      <w:r w:rsidR="006148DD">
        <w:rPr>
          <w:rFonts w:eastAsiaTheme="minorHAnsi" w:cstheme="minorBidi"/>
          <w:szCs w:val="22"/>
        </w:rPr>
        <w:t>VangS</w:t>
      </w:r>
      <w:proofErr w:type="spellEnd"/>
      <w:r w:rsidR="006148DD">
        <w:rPr>
          <w:rFonts w:eastAsiaTheme="minorHAnsi" w:cstheme="minorBidi"/>
          <w:szCs w:val="22"/>
        </w:rPr>
        <w:t>-i</w:t>
      </w:r>
      <w:r w:rsidRPr="003F0857">
        <w:rPr>
          <w:rFonts w:eastAsiaTheme="minorHAnsi" w:cstheme="minorBidi"/>
          <w:szCs w:val="22"/>
        </w:rPr>
        <w:t>, täiendades kinnipeetavate, vahistatute, arestialuste ja kriminaalhooldusaluste andmekogu reguleerivaid sätteid.</w:t>
      </w:r>
    </w:p>
    <w:p w:rsidRPr="00F365F9" w:rsidR="00206BE5" w:rsidP="00206BE5" w:rsidRDefault="00206BE5" w14:paraId="44559707" w14:textId="77777777">
      <w:pPr>
        <w:rPr>
          <w:rFonts w:eastAsiaTheme="minorHAnsi" w:cstheme="minorBidi"/>
          <w:szCs w:val="22"/>
        </w:rPr>
      </w:pPr>
    </w:p>
    <w:p w:rsidRPr="00F365F9" w:rsidR="00206BE5" w:rsidP="00206BE5" w:rsidRDefault="00206BE5" w14:paraId="228FBB64" w14:textId="77777777">
      <w:pPr>
        <w:rPr>
          <w:rFonts w:eastAsiaTheme="minorHAnsi" w:cstheme="minorBidi"/>
          <w:szCs w:val="22"/>
        </w:rPr>
      </w:pPr>
      <w:r w:rsidRPr="00F365F9">
        <w:rPr>
          <w:rFonts w:eastAsiaTheme="minorHAnsi" w:cstheme="minorBidi"/>
          <w:b/>
          <w:szCs w:val="22"/>
          <w:u w:val="single"/>
        </w:rPr>
        <w:t>Distsiplinaarmenetluste</w:t>
      </w:r>
      <w:r w:rsidRPr="00F365F9">
        <w:rPr>
          <w:rFonts w:eastAsiaTheme="minorHAnsi" w:cstheme="minorBidi"/>
          <w:szCs w:val="22"/>
        </w:rPr>
        <w:t xml:space="preserve"> puhul juhindutakse</w:t>
      </w:r>
      <w:r>
        <w:rPr>
          <w:rFonts w:eastAsiaTheme="minorHAnsi" w:cstheme="minorBidi"/>
          <w:szCs w:val="22"/>
        </w:rPr>
        <w:t xml:space="preserve"> eelnõukohase </w:t>
      </w:r>
      <w:proofErr w:type="spellStart"/>
      <w:r>
        <w:rPr>
          <w:rFonts w:eastAsiaTheme="minorHAnsi" w:cstheme="minorBidi"/>
          <w:szCs w:val="22"/>
        </w:rPr>
        <w:t>RiKS</w:t>
      </w:r>
      <w:proofErr w:type="spellEnd"/>
      <w:r>
        <w:rPr>
          <w:rFonts w:eastAsiaTheme="minorHAnsi" w:cstheme="minorBidi"/>
          <w:szCs w:val="22"/>
        </w:rPr>
        <w:t xml:space="preserve"> § 87</w:t>
      </w:r>
      <w:r>
        <w:rPr>
          <w:rFonts w:eastAsiaTheme="minorHAnsi" w:cstheme="minorBidi"/>
          <w:szCs w:val="22"/>
          <w:vertAlign w:val="superscript"/>
        </w:rPr>
        <w:t>10</w:t>
      </w:r>
      <w:r>
        <w:rPr>
          <w:rFonts w:eastAsiaTheme="minorHAnsi" w:cstheme="minorBidi"/>
          <w:szCs w:val="22"/>
        </w:rPr>
        <w:t xml:space="preserve"> järgi</w:t>
      </w:r>
      <w:r w:rsidRPr="00F365F9">
        <w:rPr>
          <w:rFonts w:eastAsiaTheme="minorHAnsi" w:cstheme="minorBidi"/>
          <w:szCs w:val="22"/>
        </w:rPr>
        <w:t xml:space="preserve"> kaitseväeteenistuse seaduse alusel kehtestatud Kaitseväe distsiplinaarmäärustikust.</w:t>
      </w:r>
    </w:p>
    <w:p w:rsidRPr="009C2310" w:rsidR="002E7303" w:rsidP="005C5C9B" w:rsidRDefault="002E7303" w14:paraId="772BBE89" w14:textId="77777777">
      <w:pPr>
        <w:pStyle w:val="Vahedeta"/>
      </w:pPr>
    </w:p>
    <w:p w:rsidRPr="009C2310" w:rsidR="003A0A9F" w:rsidP="00011235" w:rsidRDefault="003A0A9F" w14:paraId="596EA679" w14:textId="674E1A09">
      <w:pPr>
        <w:pStyle w:val="Pealkiri2"/>
        <w:numPr>
          <w:ilvl w:val="0"/>
          <w:numId w:val="0"/>
        </w:numPr>
      </w:pPr>
      <w:r w:rsidRPr="009C2310">
        <w:t>§ </w:t>
      </w:r>
      <w:r w:rsidRPr="009C2310" w:rsidR="35A0C9D0">
        <w:t>7</w:t>
      </w:r>
      <w:r w:rsidRPr="009C2310">
        <w:t>. Riigipiiri seaduse muutmine</w:t>
      </w:r>
    </w:p>
    <w:p w:rsidRPr="009C2310" w:rsidR="003A0A9F" w:rsidP="003A0A9F" w:rsidRDefault="003A0A9F" w14:paraId="04F55D82" w14:textId="77777777">
      <w:pPr>
        <w:pStyle w:val="Vahedeta"/>
      </w:pPr>
    </w:p>
    <w:p w:rsidRPr="009C2310" w:rsidR="003A0A9F" w:rsidP="003A0A9F" w:rsidRDefault="003A0A9F" w14:paraId="5410E6C5" w14:textId="516DAFE0">
      <w:pPr>
        <w:pStyle w:val="Vahedeta"/>
      </w:pPr>
      <w:r w:rsidRPr="009C2310">
        <w:t xml:space="preserve">Eelnõu </w:t>
      </w:r>
      <w:r w:rsidRPr="0059789F">
        <w:rPr>
          <w:b/>
          <w:bCs/>
        </w:rPr>
        <w:t>§ </w:t>
      </w:r>
      <w:r w:rsidRPr="0059789F" w:rsidR="35A0C9D0">
        <w:rPr>
          <w:b/>
          <w:bCs/>
        </w:rPr>
        <w:t>7</w:t>
      </w:r>
      <w:r w:rsidRPr="0059789F">
        <w:rPr>
          <w:b/>
          <w:bCs/>
        </w:rPr>
        <w:t xml:space="preserve"> punktidega 1 </w:t>
      </w:r>
      <w:r w:rsidRPr="009C2310">
        <w:t>ja</w:t>
      </w:r>
      <w:r w:rsidRPr="0059789F">
        <w:rPr>
          <w:b/>
          <w:bCs/>
        </w:rPr>
        <w:t xml:space="preserve"> 2 </w:t>
      </w:r>
      <w:r w:rsidRPr="009C2310">
        <w:t xml:space="preserve">täiendatakse </w:t>
      </w:r>
      <w:proofErr w:type="spellStart"/>
      <w:r w:rsidRPr="009C2310">
        <w:t>RiPS</w:t>
      </w:r>
      <w:proofErr w:type="spellEnd"/>
      <w:r w:rsidRPr="009C2310">
        <w:t xml:space="preserve"> § 11</w:t>
      </w:r>
      <w:r w:rsidRPr="009C2310">
        <w:rPr>
          <w:vertAlign w:val="superscript"/>
        </w:rPr>
        <w:t>4</w:t>
      </w:r>
      <w:r w:rsidRPr="009C2310">
        <w:t xml:space="preserve"> lõikeid 1 ja 1</w:t>
      </w:r>
      <w:r w:rsidRPr="009C2310">
        <w:rPr>
          <w:vertAlign w:val="superscript"/>
        </w:rPr>
        <w:t>1</w:t>
      </w:r>
      <w:r w:rsidRPr="009C2310">
        <w:t xml:space="preserve">, lisades nendesse uue riikliku järelevalve erimeetme, mida võib kohaldada piirirežiimi tagamisega, sealhulgas riigipiiri valvamisega, ja piirikontrolliga seotud riikliku järelevalve teostamisel </w:t>
      </w:r>
      <w:proofErr w:type="spellStart"/>
      <w:r w:rsidRPr="009C2310">
        <w:t>KorS-is</w:t>
      </w:r>
      <w:proofErr w:type="spellEnd"/>
      <w:r w:rsidRPr="009C2310">
        <w:t xml:space="preserve"> sätestatud alusel ja korras. Selleks on </w:t>
      </w:r>
      <w:proofErr w:type="spellStart"/>
      <w:r w:rsidRPr="009C2310">
        <w:t>KorS</w:t>
      </w:r>
      <w:proofErr w:type="spellEnd"/>
      <w:r w:rsidRPr="009C2310">
        <w:t xml:space="preserve"> §-s 44 sätestatud erimeede – viibimiskeeld.</w:t>
      </w:r>
    </w:p>
    <w:p w:rsidRPr="009C2310" w:rsidR="003A0A9F" w:rsidP="003A0A9F" w:rsidRDefault="003A0A9F" w14:paraId="2771E34B" w14:textId="77777777">
      <w:pPr>
        <w:pStyle w:val="Vahedeta"/>
      </w:pPr>
    </w:p>
    <w:p w:rsidRPr="009C2310" w:rsidR="003A0A9F" w:rsidP="003A0A9F" w:rsidRDefault="003A0A9F" w14:paraId="572971E9" w14:textId="7800FCA3">
      <w:pPr>
        <w:pStyle w:val="Vahedeta"/>
      </w:pPr>
      <w:r w:rsidRPr="009C2310">
        <w:t xml:space="preserve">Praegu on lubatud mõlema nimetatud lõike kohaselt rakendada meetmeid, mis on sätestatud </w:t>
      </w:r>
      <w:proofErr w:type="spellStart"/>
      <w:r w:rsidRPr="009C2310">
        <w:t>KorS</w:t>
      </w:r>
      <w:proofErr w:type="spellEnd"/>
      <w:r w:rsidRPr="009C2310">
        <w:t xml:space="preserve"> §-des 30 (küsitlemine ja dokumentide nõudmine), 31 (kutse saatmine ja sundtoomine), 32 (isikusamasuse tuvastamine), 33 (isikusamasuse tuvastamine erilise tuvastusmeetmega), 45 (sõiduki peatamine), 46 (isiku kinnipidamine), 47 (turvakontroll), 48 (isiku läbivaatus), 49 (vallasasja </w:t>
      </w:r>
      <w:r w:rsidRPr="009C2310">
        <w:lastRenderedPageBreak/>
        <w:t xml:space="preserve">läbivaatus), 50 (valdusesse sisenemine), 51 (valduse läbivaatus), 52 (vallasasja </w:t>
      </w:r>
      <w:proofErr w:type="spellStart"/>
      <w:r w:rsidRPr="009C2310">
        <w:t>hoiulevõtmine</w:t>
      </w:r>
      <w:proofErr w:type="spellEnd"/>
      <w:r w:rsidRPr="009C2310">
        <w:t>) ning 53 (</w:t>
      </w:r>
      <w:proofErr w:type="spellStart"/>
      <w:r w:rsidRPr="009C2310">
        <w:t>hoiulevõetud</w:t>
      </w:r>
      <w:proofErr w:type="spellEnd"/>
      <w:r w:rsidRPr="009C2310">
        <w:t xml:space="preserve"> vallasasja müümine või hävitamine).</w:t>
      </w:r>
    </w:p>
    <w:p w:rsidRPr="009C2310" w:rsidR="003A0A9F" w:rsidP="003A0A9F" w:rsidRDefault="003A0A9F" w14:paraId="6C03E44A" w14:textId="77777777">
      <w:pPr>
        <w:pStyle w:val="Vahedeta"/>
      </w:pPr>
    </w:p>
    <w:p w:rsidRPr="009C2310" w:rsidR="003A0A9F" w:rsidP="003A0A9F" w:rsidRDefault="003A0A9F" w14:paraId="6C59D341" w14:textId="77777777">
      <w:pPr>
        <w:pStyle w:val="Vahedeta"/>
      </w:pPr>
      <w:r w:rsidRPr="009C2310">
        <w:t xml:space="preserve">Viibimiskeelu meetme kehtestamise vajadus on seotud riigipiiri valvamisega ning aitab vajaduse korral tagada patrull- ja vaatlustegevust maismaal, merel ja piiriveekogudel eesmärgiga ennetada, selgitada välja ja tõkestada selleks mitte ettenähtud kohas ja ajal toimuv piiriületus ning piiriülene kuritegevus, sealhulgas isikute ja kauba ühendusevälisest riigist Eestisse ja Eestist ühendusevälisesse riiki ebaseaduslik toimetamine territoriaal- ja </w:t>
      </w:r>
      <w:proofErr w:type="spellStart"/>
      <w:r w:rsidRPr="009C2310">
        <w:t>sisemerel</w:t>
      </w:r>
      <w:proofErr w:type="spellEnd"/>
      <w:r w:rsidRPr="009C2310">
        <w:t xml:space="preserve"> ning piiriveekogudel, ja riigis viibimise õiguslike aluste kontrollimine. Nagu lähiajalugu näitab, kasutatakse näiteks ebaseaduslikku rännet üha enam ühe vahendina riikide vastu ning seetõttu peab ka riigipiiri valvamisel ja kaitsmisel olema </w:t>
      </w:r>
      <w:proofErr w:type="spellStart"/>
      <w:r w:rsidRPr="009C2310">
        <w:t>PPA-l</w:t>
      </w:r>
      <w:proofErr w:type="spellEnd"/>
      <w:r w:rsidRPr="009C2310">
        <w:t xml:space="preserve"> ja Kaitseväel võimalik rakendada meetmeid, mis tagavad eduka riigipiiri valvamise ja kaitsmise. Näitena toodud juhul aitab sündmust lahendada muu hulgas viibimiskeelu kohaldamine teatud alale (nt piirivööndis), et ebaseaduslikku piiriületust tõkestada ja piirivahejuhtumeid lahendada. Viibimiskeelu kehtestamise alused tulenevad </w:t>
      </w:r>
      <w:proofErr w:type="spellStart"/>
      <w:r w:rsidRPr="009C2310">
        <w:t>KorS-i</w:t>
      </w:r>
      <w:proofErr w:type="spellEnd"/>
      <w:r w:rsidRPr="009C2310">
        <w:t xml:space="preserve"> § 44 lõikest 1. Juhul, kui viibimiskeeldu tuleb kohaldada üle 12 tunni, teeb sellise otsuse prefekt, kui otsus puudutab maismaapiiri ja piiriveekogusid, ning Kaitseväe juhataja</w:t>
      </w:r>
      <w:r w:rsidRPr="009C2310">
        <w:rPr>
          <w:rStyle w:val="Allmrkuseviide"/>
        </w:rPr>
        <w:footnoteReference w:id="85"/>
      </w:r>
      <w:r w:rsidRPr="009C2310">
        <w:t xml:space="preserve"> või tema volitatud isik, kui otsus puudutab merepiiri.</w:t>
      </w:r>
    </w:p>
    <w:p w:rsidRPr="009C2310" w:rsidR="003A0A9F" w:rsidP="003A0A9F" w:rsidRDefault="003A0A9F" w14:paraId="57720E29" w14:textId="77777777">
      <w:pPr>
        <w:pStyle w:val="Vahedeta"/>
      </w:pPr>
    </w:p>
    <w:p w:rsidRPr="009C2310" w:rsidR="003A0A9F" w:rsidP="003A0A9F" w:rsidRDefault="003A0A9F" w14:paraId="4D96201F" w14:textId="6086CF71">
      <w:pPr>
        <w:pStyle w:val="Vahedeta"/>
      </w:pPr>
      <w:r w:rsidRPr="009C2310">
        <w:t xml:space="preserve">Eelnõu </w:t>
      </w:r>
      <w:r w:rsidRPr="0059789F">
        <w:rPr>
          <w:b/>
          <w:bCs/>
        </w:rPr>
        <w:t>§ </w:t>
      </w:r>
      <w:r w:rsidRPr="0059789F" w:rsidR="35A0C9D0">
        <w:rPr>
          <w:b/>
          <w:bCs/>
        </w:rPr>
        <w:t>7</w:t>
      </w:r>
      <w:r w:rsidRPr="007D5D81">
        <w:rPr>
          <w:b/>
          <w:bCs/>
        </w:rPr>
        <w:t xml:space="preserve"> punktiga </w:t>
      </w:r>
      <w:r w:rsidR="00F76CA3">
        <w:rPr>
          <w:b/>
          <w:bCs/>
        </w:rPr>
        <w:t>3</w:t>
      </w:r>
      <w:r w:rsidRPr="009C2310" w:rsidR="00F76CA3">
        <w:t xml:space="preserve"> </w:t>
      </w:r>
      <w:r w:rsidRPr="009C2310">
        <w:t xml:space="preserve">tunnistatakse kehtetuks </w:t>
      </w:r>
      <w:proofErr w:type="spellStart"/>
      <w:r w:rsidRPr="009C2310">
        <w:t>RiPS-i</w:t>
      </w:r>
      <w:proofErr w:type="spellEnd"/>
      <w:r w:rsidRPr="009C2310">
        <w:t xml:space="preserve"> § 14 lõike 1 punkt 6. Paragrahv 14 reguleerib sisenemist </w:t>
      </w:r>
      <w:proofErr w:type="spellStart"/>
      <w:r w:rsidRPr="009C2310">
        <w:t>sisemerre</w:t>
      </w:r>
      <w:proofErr w:type="spellEnd"/>
      <w:r w:rsidRPr="009C2310">
        <w:t xml:space="preserve">, sadamasse ja piiriveekogusse. Selle lõike 1 punkt 6 sätestab, et välisriigi tsiviillaev võib </w:t>
      </w:r>
      <w:proofErr w:type="spellStart"/>
      <w:r w:rsidRPr="009C2310">
        <w:t>sisemeres</w:t>
      </w:r>
      <w:proofErr w:type="spellEnd"/>
      <w:r w:rsidRPr="009C2310">
        <w:t xml:space="preserve"> läbida, sinna siseneda või sealt väljuda </w:t>
      </w:r>
      <w:proofErr w:type="spellStart"/>
      <w:r w:rsidRPr="009C2310">
        <w:t>punkerdamiseks</w:t>
      </w:r>
      <w:proofErr w:type="spellEnd"/>
      <w:r w:rsidRPr="009C2310">
        <w:t>. Sama paragrahvi lõige 1</w:t>
      </w:r>
      <w:r w:rsidRPr="009C2310">
        <w:rPr>
          <w:vertAlign w:val="superscript"/>
        </w:rPr>
        <w:t>1</w:t>
      </w:r>
      <w:r w:rsidRPr="009C2310">
        <w:t xml:space="preserve"> sätestab, et lõikes 1 nimetamata juhtudel võib välisriigi tsiviillaev </w:t>
      </w:r>
      <w:proofErr w:type="spellStart"/>
      <w:r w:rsidRPr="009C2310">
        <w:t>sisemeres</w:t>
      </w:r>
      <w:proofErr w:type="spellEnd"/>
      <w:r w:rsidRPr="009C2310">
        <w:t xml:space="preserve"> läbida, sinna siseneda või sealt väljuda Kaitseväe nõusolekul. See tähendab, et kehtiva sõnastuse järgi ei pea laev küsima nõusolekut </w:t>
      </w:r>
      <w:proofErr w:type="spellStart"/>
      <w:r w:rsidRPr="009C2310">
        <w:t>sisemeres</w:t>
      </w:r>
      <w:proofErr w:type="spellEnd"/>
      <w:r w:rsidRPr="009C2310">
        <w:t xml:space="preserve"> </w:t>
      </w:r>
      <w:proofErr w:type="spellStart"/>
      <w:r w:rsidRPr="009C2310">
        <w:t>punkerdamiseks</w:t>
      </w:r>
      <w:proofErr w:type="spellEnd"/>
      <w:r w:rsidRPr="009C2310">
        <w:t xml:space="preserve">. </w:t>
      </w:r>
      <w:proofErr w:type="spellStart"/>
      <w:r w:rsidRPr="009C2310">
        <w:t>Punkerdamine</w:t>
      </w:r>
      <w:proofErr w:type="spellEnd"/>
      <w:r w:rsidRPr="009C2310">
        <w:t xml:space="preserve"> on tegevus, mis halbade asjade kokkulangemise, hooletuse või tahtluse</w:t>
      </w:r>
      <w:r w:rsidRPr="009C2310">
        <w:rPr>
          <w:rStyle w:val="Allmrkuseviide"/>
        </w:rPr>
        <w:footnoteReference w:id="86"/>
      </w:r>
      <w:r w:rsidRPr="009C2310">
        <w:t xml:space="preserve"> tõttu võib põhjustada suure merereostuse. Merekeskkonna kaitse eesmärgil ei tohiks </w:t>
      </w:r>
      <w:proofErr w:type="spellStart"/>
      <w:r w:rsidRPr="009C2310">
        <w:t>punkerdamine</w:t>
      </w:r>
      <w:proofErr w:type="spellEnd"/>
      <w:r w:rsidRPr="009C2310">
        <w:t xml:space="preserve"> ega laevalt laevale ümberlaadimine</w:t>
      </w:r>
      <w:r w:rsidRPr="009C2310">
        <w:rPr>
          <w:rStyle w:val="Allmrkuseviide"/>
        </w:rPr>
        <w:footnoteReference w:id="87"/>
      </w:r>
      <w:r w:rsidRPr="009C2310">
        <w:t xml:space="preserve"> </w:t>
      </w:r>
      <w:r w:rsidR="00524371">
        <w:t xml:space="preserve">olla </w:t>
      </w:r>
      <w:r w:rsidRPr="009C2310">
        <w:t xml:space="preserve">tegevused, mida võib lubada laevadel ilma sellekohase kontrollita teha. Sisemere osa on rannale lähedal, mistõttu on suur oht, et tekkinud reostus jõuab kiiresti randa. Praegu on </w:t>
      </w:r>
      <w:proofErr w:type="spellStart"/>
      <w:r w:rsidRPr="009C2310">
        <w:t>punkerdamine</w:t>
      </w:r>
      <w:proofErr w:type="spellEnd"/>
      <w:r w:rsidRPr="009C2310">
        <w:t xml:space="preserve"> ja laevalt laevale ümberlaadimine reguleeritud Vabariigi Valitsuse 25. juuni 2020. a määrusega nr 51 „Merel, Narva jõel ja Peipsi järvel ohtlike ning kahjulike ainete käitlemise kord ja nimistu ohtlikest ainetest, mida ei ole lubatud </w:t>
      </w:r>
      <w:proofErr w:type="spellStart"/>
      <w:r w:rsidRPr="009C2310">
        <w:t>sisemerel</w:t>
      </w:r>
      <w:proofErr w:type="spellEnd"/>
      <w:r w:rsidRPr="009C2310">
        <w:t xml:space="preserve"> transiidina vedada“, aga sellest ei piisa, sest määrusega on küll kehtestatud </w:t>
      </w:r>
      <w:proofErr w:type="spellStart"/>
      <w:r w:rsidRPr="009C2310">
        <w:t>sisemeres</w:t>
      </w:r>
      <w:proofErr w:type="spellEnd"/>
      <w:r w:rsidRPr="009C2310">
        <w:t xml:space="preserve"> käitlemise</w:t>
      </w:r>
      <w:r w:rsidRPr="009C2310">
        <w:rPr>
          <w:rStyle w:val="Allmrkuseviide"/>
        </w:rPr>
        <w:footnoteReference w:id="88"/>
      </w:r>
      <w:r w:rsidRPr="009C2310">
        <w:t xml:space="preserve"> nõuded, kuid puudub kontrollimehhanism selle üle, millal seda tehakse ja kus. Näiteks Soomes on see reguleeritud, sealhulgas määratud </w:t>
      </w:r>
      <w:proofErr w:type="spellStart"/>
      <w:r w:rsidRPr="009C2310">
        <w:t>punkerdamiseks</w:t>
      </w:r>
      <w:proofErr w:type="spellEnd"/>
      <w:r w:rsidRPr="009C2310">
        <w:t xml:space="preserve"> lubatud asukohad. Seetõttu võetakse </w:t>
      </w:r>
      <w:proofErr w:type="spellStart"/>
      <w:r w:rsidRPr="009C2310">
        <w:t>punkerdamine</w:t>
      </w:r>
      <w:proofErr w:type="spellEnd"/>
      <w:r w:rsidRPr="009C2310">
        <w:t xml:space="preserve"> välja nende tegevuste hulgast, milleks välisriigi tsiviillaev ei pea saama Kaitseväelt nõusolekut, et </w:t>
      </w:r>
      <w:proofErr w:type="spellStart"/>
      <w:r w:rsidRPr="009C2310">
        <w:t>sisemerd</w:t>
      </w:r>
      <w:proofErr w:type="spellEnd"/>
      <w:r w:rsidRPr="009C2310">
        <w:t xml:space="preserve"> läbida, sinna siseneda või sealt väljuda, samuti täpsustatakse vajaduse</w:t>
      </w:r>
      <w:r w:rsidR="00BD33CF">
        <w:t xml:space="preserve"> korra</w:t>
      </w:r>
      <w:r w:rsidRPr="009C2310">
        <w:t>l nimetatud määrust.</w:t>
      </w:r>
    </w:p>
    <w:p w:rsidRPr="009C2310" w:rsidR="003A0A9F" w:rsidP="003A0A9F" w:rsidRDefault="003A0A9F" w14:paraId="135B2E50" w14:textId="77777777">
      <w:pPr>
        <w:pStyle w:val="Vahedeta"/>
      </w:pPr>
    </w:p>
    <w:p w:rsidRPr="009C2310" w:rsidR="003A0A9F" w:rsidP="003A0A9F" w:rsidRDefault="003A0A9F" w14:paraId="2C0C7FDE" w14:textId="26A07A5C">
      <w:pPr>
        <w:pStyle w:val="Vahedeta"/>
      </w:pPr>
      <w:r w:rsidRPr="009C2310">
        <w:t xml:space="preserve">Eelnõu </w:t>
      </w:r>
      <w:r w:rsidRPr="0059789F">
        <w:rPr>
          <w:b/>
          <w:bCs/>
        </w:rPr>
        <w:t>§ </w:t>
      </w:r>
      <w:r w:rsidRPr="0059789F" w:rsidR="35A0C9D0">
        <w:rPr>
          <w:b/>
          <w:bCs/>
        </w:rPr>
        <w:t>7</w:t>
      </w:r>
      <w:r w:rsidRPr="0059789F">
        <w:rPr>
          <w:b/>
          <w:bCs/>
        </w:rPr>
        <w:t xml:space="preserve"> punktiga </w:t>
      </w:r>
      <w:r w:rsidR="00F76CA3">
        <w:rPr>
          <w:b/>
          <w:bCs/>
        </w:rPr>
        <w:t>4</w:t>
      </w:r>
      <w:r w:rsidRPr="009C2310" w:rsidR="00F76CA3">
        <w:t xml:space="preserve"> </w:t>
      </w:r>
      <w:r w:rsidRPr="009C2310">
        <w:t xml:space="preserve">muudetakse </w:t>
      </w:r>
      <w:proofErr w:type="spellStart"/>
      <w:r w:rsidRPr="009C2310">
        <w:t>RiPS</w:t>
      </w:r>
      <w:proofErr w:type="spellEnd"/>
      <w:r w:rsidRPr="009C2310">
        <w:t xml:space="preserve"> § 14 lõiget 1</w:t>
      </w:r>
      <w:r w:rsidRPr="009C2310">
        <w:rPr>
          <w:vertAlign w:val="superscript"/>
        </w:rPr>
        <w:t>1</w:t>
      </w:r>
      <w:r w:rsidRPr="009C2310">
        <w:t xml:space="preserve">, asendades selles sõnad „kooskõlastatult Kaitseväega“ sõnadega „Kaitseväe nõusolekul“. Praegune sõnastus ei ole selge, sest kooskõlastamisest saadakse erinevalt aru. Mõeldud on siiski nõusoleku saamist, mitte lihtsalt teavitamist. Küsimus tekib näiteks, mida teha juhul, kui kooskõlastust ei saa, kas see on võrdne sellega, et nõusolekut ei ole, või võib laev ikkagi jätkata sisenemist </w:t>
      </w:r>
      <w:proofErr w:type="spellStart"/>
      <w:r w:rsidRPr="009C2310">
        <w:t>sisemerre</w:t>
      </w:r>
      <w:proofErr w:type="spellEnd"/>
      <w:r w:rsidRPr="009C2310">
        <w:t xml:space="preserve">, sest ta on oma plaanist teavitanud. Seetõttu on oluline, et kõik osalised tõlgendaks sätet ühtemoodi – nõusoleku puudumisel ei ole </w:t>
      </w:r>
      <w:proofErr w:type="spellStart"/>
      <w:r w:rsidRPr="009C2310">
        <w:t>sisemere</w:t>
      </w:r>
      <w:proofErr w:type="spellEnd"/>
      <w:r w:rsidRPr="009C2310">
        <w:t xml:space="preserve"> läbimine, sinna sisenemine või sealt väljumine lubatud.</w:t>
      </w:r>
    </w:p>
    <w:p w:rsidRPr="009C2310" w:rsidR="003A0A9F" w:rsidP="003A0A9F" w:rsidRDefault="003A0A9F" w14:paraId="76922217" w14:textId="77777777">
      <w:pPr>
        <w:pStyle w:val="Vahedeta"/>
      </w:pPr>
    </w:p>
    <w:p w:rsidRPr="009C2310" w:rsidR="003A0A9F" w:rsidP="003A0A9F" w:rsidRDefault="003A0A9F" w14:paraId="5F32C045" w14:textId="373F541B">
      <w:pPr>
        <w:pStyle w:val="Vahedeta"/>
      </w:pPr>
      <w:r w:rsidRPr="009C2310">
        <w:lastRenderedPageBreak/>
        <w:t xml:space="preserve">Eelnõu </w:t>
      </w:r>
      <w:r w:rsidRPr="0059789F">
        <w:rPr>
          <w:b/>
          <w:bCs/>
        </w:rPr>
        <w:t>§ </w:t>
      </w:r>
      <w:r w:rsidRPr="0059789F" w:rsidR="35A0C9D0">
        <w:rPr>
          <w:b/>
          <w:bCs/>
        </w:rPr>
        <w:t>7</w:t>
      </w:r>
      <w:r w:rsidRPr="0059789F">
        <w:rPr>
          <w:b/>
          <w:bCs/>
        </w:rPr>
        <w:t xml:space="preserve"> punktiga </w:t>
      </w:r>
      <w:r w:rsidR="00F76CA3">
        <w:rPr>
          <w:b/>
          <w:bCs/>
        </w:rPr>
        <w:t>5</w:t>
      </w:r>
      <w:r w:rsidRPr="009C2310" w:rsidR="00F76CA3">
        <w:t xml:space="preserve"> </w:t>
      </w:r>
      <w:r w:rsidRPr="009C2310">
        <w:t xml:space="preserve">täiendatakse </w:t>
      </w:r>
      <w:proofErr w:type="spellStart"/>
      <w:r w:rsidRPr="009C2310">
        <w:t>RiPS-i</w:t>
      </w:r>
      <w:proofErr w:type="spellEnd"/>
      <w:r w:rsidRPr="009C2310">
        <w:t xml:space="preserve"> § 14</w:t>
      </w:r>
      <w:r w:rsidRPr="009C2310">
        <w:rPr>
          <w:vertAlign w:val="superscript"/>
        </w:rPr>
        <w:t>1</w:t>
      </w:r>
      <w:r w:rsidRPr="009C2310">
        <w:t xml:space="preserve"> uue lõikega 4</w:t>
      </w:r>
      <w:r w:rsidRPr="009C2310">
        <w:rPr>
          <w:vertAlign w:val="superscript"/>
        </w:rPr>
        <w:t>1</w:t>
      </w:r>
      <w:r w:rsidRPr="009C2310">
        <w:t xml:space="preserve">, mille tulemusena lihtsustub laevaloa taotlemine Eestiga koostööd tegevate EL-i liikmesriikidele ja Euroopa Majanduspiirkonna (edaspidi </w:t>
      </w:r>
      <w:r w:rsidRPr="0059789F">
        <w:rPr>
          <w:i/>
          <w:iCs/>
        </w:rPr>
        <w:t>EMP</w:t>
      </w:r>
      <w:r w:rsidRPr="009C2310">
        <w:t>) riikidele kuuluvate laevade (nt Norra piirivalvelaevad) jaoks, samuti juhul, kui jäämurdetööd tellitakse välisriigist (nt Soomest, Norrast). Nimelt võimaldatakse EL-i liikmesriigi ja EMP riigi laevale, mis täidab ranniku- ja piirivalvefunktsiooni või teeb jäämurdetöid, anda mitmekordne laevaluba (nn aastane laevaluba). Kehtiva korra järgi ei ole Välisministeeriumil võimalik väljastada mitmekordset luba ja seetõttu peavad nimetatud laevad iga kord taotlema uue laevaloa. Kui eelnõukohane säte jõustub, võib liikmesriik või EMP riik taotleda nendele laevadele nn aastase laevaloa, mis vähendab muu hulgas Välisministeeriumi ametniku, EL-i liikmesriigi ja EMP riigi vastava ametniku töökoormust, samuti nende asutuste, kes loa taotlusi kooskõlastavad (nt PPA, Kaitsevägi).</w:t>
      </w:r>
    </w:p>
    <w:p w:rsidRPr="009C2310" w:rsidR="003A0A9F" w:rsidP="003A0A9F" w:rsidRDefault="003A0A9F" w14:paraId="3906F0E8" w14:textId="77777777">
      <w:pPr>
        <w:pStyle w:val="Vahedeta"/>
      </w:pPr>
    </w:p>
    <w:p w:rsidRPr="009C2310" w:rsidR="003A0A9F" w:rsidP="003A0A9F" w:rsidRDefault="003A0A9F" w14:paraId="5A54C5F4" w14:textId="1D539CEE">
      <w:pPr>
        <w:pStyle w:val="Vahedeta"/>
      </w:pPr>
      <w:proofErr w:type="spellStart"/>
      <w:r w:rsidRPr="009C2310">
        <w:t>RiPS</w:t>
      </w:r>
      <w:proofErr w:type="spellEnd"/>
      <w:r w:rsidRPr="009C2310">
        <w:t xml:space="preserve"> § 14</w:t>
      </w:r>
      <w:r w:rsidRPr="009C2310">
        <w:rPr>
          <w:vertAlign w:val="superscript"/>
        </w:rPr>
        <w:t>1</w:t>
      </w:r>
      <w:r w:rsidRPr="009C2310">
        <w:t xml:space="preserve"> lõikes 1 sätestatud laevalube väljastatakse ka muudele laevadele, kuid nende puhul jäetakse kehtima kohustus taotleda iga kord, kui nad Eesti </w:t>
      </w:r>
      <w:proofErr w:type="spellStart"/>
      <w:r w:rsidRPr="009C2310">
        <w:t>sisemerre</w:t>
      </w:r>
      <w:proofErr w:type="spellEnd"/>
      <w:r w:rsidRPr="009C2310">
        <w:t xml:space="preserve"> sisenevad, uus laevaluba. Kuna laeva lastiks võivad olla tuumaseade või -relv või radioaktiivsed jäätmed, on oht ja risk üsna suured, mistõttu tuleb ette teada, et selline laev soovib Eesti </w:t>
      </w:r>
      <w:proofErr w:type="spellStart"/>
      <w:r w:rsidRPr="009C2310">
        <w:t>sisemerre</w:t>
      </w:r>
      <w:proofErr w:type="spellEnd"/>
      <w:r w:rsidRPr="009C2310">
        <w:t xml:space="preserve"> ja tõenäoliselt ka sadamasse tulla, valmistumaks võimalikeks õnnetusteks. Praktika on näidanud, et muid riigilaevu soovib </w:t>
      </w:r>
      <w:proofErr w:type="spellStart"/>
      <w:r w:rsidRPr="009C2310">
        <w:t>sisemerre</w:t>
      </w:r>
      <w:proofErr w:type="spellEnd"/>
      <w:r w:rsidRPr="009C2310">
        <w:t xml:space="preserve"> tulla harva, mistõttu puudub ka vajadus väljastada nendele nn aastaseid lubasid.</w:t>
      </w:r>
    </w:p>
    <w:p w:rsidRPr="009C2310" w:rsidR="003A0A9F" w:rsidP="003A0A9F" w:rsidRDefault="003A0A9F" w14:paraId="013AFB09" w14:textId="77777777">
      <w:pPr>
        <w:pStyle w:val="Vahedeta"/>
      </w:pPr>
    </w:p>
    <w:p w:rsidRPr="009C2310" w:rsidR="003A0A9F" w:rsidP="003A0A9F" w:rsidRDefault="003A0A9F" w14:paraId="4EBD3021" w14:textId="3E93E788">
      <w:pPr>
        <w:pStyle w:val="Vahedeta"/>
      </w:pPr>
      <w:r w:rsidRPr="009C2310">
        <w:t xml:space="preserve">Eelnõu </w:t>
      </w:r>
      <w:r w:rsidRPr="0059789F">
        <w:rPr>
          <w:b/>
          <w:bCs/>
        </w:rPr>
        <w:t>§ </w:t>
      </w:r>
      <w:r w:rsidRPr="0059789F" w:rsidR="35A0C9D0">
        <w:rPr>
          <w:b/>
          <w:bCs/>
        </w:rPr>
        <w:t>7</w:t>
      </w:r>
      <w:r w:rsidRPr="0059789F">
        <w:rPr>
          <w:b/>
          <w:bCs/>
        </w:rPr>
        <w:t xml:space="preserve"> punktiga </w:t>
      </w:r>
      <w:r w:rsidR="00F76CA3">
        <w:rPr>
          <w:b/>
          <w:bCs/>
        </w:rPr>
        <w:t>6</w:t>
      </w:r>
      <w:r w:rsidRPr="009C2310" w:rsidR="00F76CA3">
        <w:t xml:space="preserve"> </w:t>
      </w:r>
      <w:r w:rsidRPr="009C2310">
        <w:t xml:space="preserve">täiendatakse </w:t>
      </w:r>
      <w:proofErr w:type="spellStart"/>
      <w:r w:rsidRPr="009C2310">
        <w:t>RiPS-i</w:t>
      </w:r>
      <w:proofErr w:type="spellEnd"/>
      <w:r w:rsidRPr="009C2310">
        <w:t xml:space="preserve"> uue §-ga 14</w:t>
      </w:r>
      <w:r w:rsidRPr="009C2310">
        <w:rPr>
          <w:vertAlign w:val="superscript"/>
        </w:rPr>
        <w:t>2</w:t>
      </w:r>
      <w:r w:rsidRPr="009C2310">
        <w:t xml:space="preserve">, millega pannakse isikutele kohustus taotleda luba või saada nõusolek </w:t>
      </w:r>
      <w:proofErr w:type="spellStart"/>
      <w:r w:rsidRPr="009C2310">
        <w:t>sise</w:t>
      </w:r>
      <w:proofErr w:type="spellEnd"/>
      <w:r w:rsidRPr="009C2310">
        <w:t xml:space="preserve">- ja territoriaalmeres toimuvateks veealusteks ja -pealseteks tegevusteks, mille tulemusena kogutakse või võidakse koguda andmeid merepõhja kohta, ning kui see kavandatav tegevus ei ole juba kas </w:t>
      </w:r>
      <w:proofErr w:type="spellStart"/>
      <w:r w:rsidRPr="009C2310">
        <w:t>RiPS-i</w:t>
      </w:r>
      <w:proofErr w:type="spellEnd"/>
      <w:r w:rsidRPr="009C2310">
        <w:t xml:space="preserve"> või muu seadusega (nt muinsuskaitseseadusega</w:t>
      </w:r>
      <w:r w:rsidRPr="009C2310">
        <w:rPr>
          <w:rStyle w:val="Allmrkuseviide"/>
        </w:rPr>
        <w:footnoteReference w:id="89"/>
      </w:r>
      <w:r w:rsidRPr="009C2310">
        <w:t>, ehitusseadustikuga</w:t>
      </w:r>
      <w:r w:rsidRPr="009C2310">
        <w:rPr>
          <w:rStyle w:val="Allmrkuseviide"/>
        </w:rPr>
        <w:footnoteReference w:id="90"/>
      </w:r>
      <w:r w:rsidRPr="009C2310">
        <w:t>, sadamaseadusega) reguleeritud ja millel ei ole otsest seost rahumeelse läbisõiduga. Nõusoleku puudumisel ei ole nimetatud tegevused lubatud. Sellega on seotud omakorda eelnõu § 4, millega pannakse sarnane kohustus taristu omanikele ja valdajatele. See on kooskõlas ka UNCLOS artikli 79 lõikega 4.</w:t>
      </w:r>
      <w:r w:rsidRPr="009C2310">
        <w:rPr>
          <w:rStyle w:val="Allmrkuseviide"/>
        </w:rPr>
        <w:footnoteReference w:id="91"/>
      </w:r>
    </w:p>
    <w:p w:rsidRPr="009C2310" w:rsidR="003A0A9F" w:rsidP="003A0A9F" w:rsidRDefault="003A0A9F" w14:paraId="4AEC541B" w14:textId="77777777">
      <w:pPr>
        <w:pStyle w:val="Vahedeta"/>
      </w:pPr>
    </w:p>
    <w:p w:rsidRPr="009C2310" w:rsidR="003A0A9F" w:rsidP="003A0A9F" w:rsidRDefault="003A0A9F" w14:paraId="6763673F" w14:textId="77777777">
      <w:pPr>
        <w:pStyle w:val="Vahedeta"/>
      </w:pPr>
      <w:r w:rsidRPr="009C2310">
        <w:t xml:space="preserve">Kohustuse võib jagada kaheks: 1) taristu ja rajatiste hooldamisega seotud tegevused ning 2) muud tegevused, mille tulemusena kogutakse või võidakse koguda andmeid merepõhja kohta, ning mida ei ole juba </w:t>
      </w:r>
      <w:proofErr w:type="spellStart"/>
      <w:r w:rsidRPr="009C2310">
        <w:t>RiPS-i</w:t>
      </w:r>
      <w:proofErr w:type="spellEnd"/>
      <w:r w:rsidRPr="009C2310">
        <w:t xml:space="preserve"> või muude seadustega reguleeritud (</w:t>
      </w:r>
      <w:r w:rsidRPr="009C2310">
        <w:rPr>
          <w:u w:val="single"/>
        </w:rPr>
        <w:t>lõige 1</w:t>
      </w:r>
      <w:r w:rsidRPr="009C2310">
        <w:t xml:space="preserve">). Sellised muud tegevused võivad olla näiteks otsing, mis ei ole seotud inimelu päästmise ega vrakkide otsimisega (nt hobina); lõhkeainete asukoha kaardistamine ja otsimine; riigiasutuse korraldatav õppus, kus välisriigile kuuluvad laevad (nt piirivalvelaevad) ei sisene </w:t>
      </w:r>
      <w:proofErr w:type="spellStart"/>
      <w:r w:rsidRPr="009C2310">
        <w:t>sisemerre</w:t>
      </w:r>
      <w:proofErr w:type="spellEnd"/>
      <w:r w:rsidRPr="009C2310">
        <w:t>, vaid jäävad ainult territoriaalmerre; merepõhja uuringud, mis ei ole teadusuuringud, jms.</w:t>
      </w:r>
    </w:p>
    <w:p w:rsidRPr="009C2310" w:rsidR="003A0A9F" w:rsidP="003A0A9F" w:rsidRDefault="003A0A9F" w14:paraId="6B7CDB1D" w14:textId="77777777">
      <w:pPr>
        <w:pStyle w:val="Vahedeta"/>
      </w:pPr>
    </w:p>
    <w:p w:rsidRPr="009C2310" w:rsidR="003A0A9F" w:rsidP="003A0A9F" w:rsidRDefault="003A0A9F" w14:paraId="2FEED1B6" w14:textId="77777777">
      <w:pPr>
        <w:pStyle w:val="Vahedeta"/>
      </w:pPr>
      <w:r w:rsidRPr="009C2310">
        <w:t>Nagu eespool juba kirjeldatud, on mereolukorrateadlikkus kõige alus, et tagada meresõiduohutus, turvalisus ja merejulgeolek. See tagab, et nii Transpordiameti laevaliiklusteenindus (VTS)</w:t>
      </w:r>
      <w:r w:rsidRPr="009C2310">
        <w:rPr>
          <w:rStyle w:val="Allmrkuseviide"/>
        </w:rPr>
        <w:footnoteReference w:id="92"/>
      </w:r>
      <w:r w:rsidRPr="009C2310">
        <w:t xml:space="preserve"> kui ka Kaitsevägi teab, miks laev seisab just selle koha peal või liigub tavapärasest aeglasemalt, samuti seda, kui laev teeb või laevalt tehakse merealuse taristu hooldustöid või vaadeldakse allveeroboti või tuukri abil taristu seisukorda või tehakse muid tegevusi. Kui ei teata, miks laev seisab või liigub väga aeglaselt, võib see peale julgeolekuriskide mõjutada ka navigatsiooniohutust (meresõiduohutust). Navigatsiooniohutuse tagamiseks saab vajadusel teisi laevu hoiatada. Samuti aitab kaasa sellele, et Kaitsevägi saab optimeerida patrull-laevade liikumise marsruute, kui on teada, kes, mida kuskil teeb, </w:t>
      </w:r>
      <w:r w:rsidRPr="009C2310">
        <w:lastRenderedPageBreak/>
        <w:t>lisaks annab täiendava nn tööriista seadusega Kaitseväele antud ülesandega Eesti merealal veesõidukist või muust ujuvvahendist lähtuva elutähtsa teenuse toimepidevust tagavat taristut, samuti riigikaitseobjekti, sadamat või muud rajatist või seadmestikku ähvardava ohu ennetamiseks, väljaselgitamiseks ja tõrjumiseks või korrarikkumise kõrvaldamiseks.</w:t>
      </w:r>
    </w:p>
    <w:p w:rsidRPr="009C2310" w:rsidR="003A0A9F" w:rsidP="003A0A9F" w:rsidRDefault="003A0A9F" w14:paraId="77EFF56D" w14:textId="77777777">
      <w:pPr>
        <w:pStyle w:val="Vahedeta"/>
      </w:pPr>
    </w:p>
    <w:p w:rsidRPr="009C2310" w:rsidR="003A0A9F" w:rsidP="003A0A9F" w:rsidRDefault="003A0A9F" w14:paraId="4BA74D49" w14:textId="77777777">
      <w:pPr>
        <w:pStyle w:val="Vahedeta"/>
      </w:pPr>
      <w:r w:rsidRPr="009C2310">
        <w:t>Rannikuriigil on õigus (kooskõlas UNCLOS-i ja muu rahvusvahelise õigusega</w:t>
      </w:r>
      <w:r w:rsidRPr="009C2310">
        <w:rPr>
          <w:rStyle w:val="Allmrkuseviide"/>
        </w:rPr>
        <w:footnoteReference w:id="93"/>
      </w:r>
      <w:r w:rsidRPr="009C2310">
        <w:t xml:space="preserve">) kehtestada oma territoriaalmerest rahumeelset läbisõitu reguleerivaid õigusakte, mis käsitlevad: a) meresõidu ohutust ja laevaliiklust; b) navigatsioonivahendite ja -rajatiste ning muude vahendite ja rajatiste kaitset; c) kaablite ja torujuhtmete kaitset; d) mere elusloodusvarade kaitset; e) rannikuriigi kalapüüki reguleerivate õigusaktide rikkumise vältimist; f) rannikuriigi keskkonna kaitsmist ning selle reostamise vältimist, vähendamist ja kontrollimist; g) teaduslikke mereuuringuid ja </w:t>
      </w:r>
      <w:proofErr w:type="spellStart"/>
      <w:r w:rsidRPr="009C2310">
        <w:t>hüdrograafilisi</w:t>
      </w:r>
      <w:proofErr w:type="spellEnd"/>
      <w:r w:rsidRPr="009C2310">
        <w:t xml:space="preserve"> vaatlusi; h) rannikuriigi tolli-, maksu-, immigratsiooni- või sanitaarvaldkonna õigusaktide rikkumise vältimist.</w:t>
      </w:r>
      <w:r w:rsidRPr="009C2310">
        <w:rPr>
          <w:rStyle w:val="Allmrkuseviide"/>
        </w:rPr>
        <w:footnoteReference w:id="94"/>
      </w:r>
      <w:r w:rsidRPr="009C2310">
        <w:t xml:space="preserve"> Selleks, et rannikuriik saaks tõhusalt kontrollida kõigi loetelus olevate nõuete täitmist ja seda, ega neid ei rikuta, on kehtestatud kontrollivahendid, nagu loa taotlemine </w:t>
      </w:r>
      <w:proofErr w:type="spellStart"/>
      <w:r w:rsidRPr="009C2310">
        <w:t>sise</w:t>
      </w:r>
      <w:proofErr w:type="spellEnd"/>
      <w:r w:rsidRPr="009C2310">
        <w:t>- ja territoriaalmeres toimuvateks tegevusteks või vähemalt nende tegevuste jaoks nõusoleku küsimine. Esimesel juhul tuleb esitada põhjalikumad andmed ja siis tehakse ka esmane taustakontroll julgeoleku tagamiseks. Loa taotlemise ja nõusoleku saamise menetlemisel kontrollitakse eelkõige nimetatud loetelu punktides a</w:t>
      </w:r>
      <w:r w:rsidRPr="009C2310">
        <w:rPr>
          <w:rFonts w:cs="Times New Roman"/>
        </w:rPr>
        <w:t>−</w:t>
      </w:r>
      <w:r w:rsidRPr="009C2310">
        <w:t>d, g ja h olevate nõuete täitmist.</w:t>
      </w:r>
    </w:p>
    <w:p w:rsidRPr="009C2310" w:rsidR="003A0A9F" w:rsidP="003A0A9F" w:rsidRDefault="003A0A9F" w14:paraId="6C4CB891" w14:textId="77777777">
      <w:pPr>
        <w:pStyle w:val="Vahedeta"/>
      </w:pPr>
    </w:p>
    <w:p w:rsidRPr="009C2310" w:rsidR="003A0A9F" w:rsidP="003A0A9F" w:rsidRDefault="003A0A9F" w14:paraId="565184B7" w14:textId="77777777">
      <w:pPr>
        <w:pStyle w:val="Vahedeta"/>
      </w:pPr>
      <w:r w:rsidRPr="009C2310">
        <w:t>Taristu ja rajatiste hooldamisega seotud tegevusteks loa taotlemise ja andmise korra ning loa taotlemise vormi kehtestab riigikaitse korraldamise valdkonna eest vastutav minister (ehk kaitseminister) määrusega (</w:t>
      </w:r>
      <w:r w:rsidRPr="009C2310">
        <w:rPr>
          <w:u w:val="single"/>
        </w:rPr>
        <w:t>lõige 3</w:t>
      </w:r>
      <w:r w:rsidRPr="009C2310">
        <w:t>). Hooldustöödega seonduva alla arvatakse ka vaatlustegevus, mitte ainult reaalne toru või kaabli parandamine. Vaatlustegevus on näiteks allveeroboti või tuukri abil vee all oleva kaabli või toru ülevaatus. Kuna veepealne ja -alune taristu ning muud rajatised on sageli määratud riigi kriitiliseks taristuks, mis tagab elanikkonna kerksuse, on oluline saada rohkem teavet, kes teeb hooldustöid ja kas tegemist on usaldusväärse isikuga, sest enamasti ei tee taristu omanikud või valdajad neid töid ise, vaid need tellitakse. Ka praegu esitavad ettevõtjad andmed Kaitseväele ja nende alusel annab Kaitsevägi nõusoleku. Tegelikult on sisuliselt tegu loa küsimisega. Kuna Kaitsevägi soovib laeva ja isikute tausta kontrollida, kuid see võtab aega, kehtestatakse taotluse vorm ning taotlemise kord ja loa andmise kord, vältimaks olukorda, kus andmed esitatakse näiteks tund aega enne tööde algust. Kuna taotlus kas rahuldatakse või mitte ja muid haldusmenetluses olevaid õigusi, nagu loa peatamine või väljaantud loa kehtetuks tunnistamine, ei kasutata, siis seadusega taotluse esitamise või loa andmisega seonduvat rohkem ei sätestata. Praegune praktika näitab, et üldjuhul on hooldustööd kavandatud tegevus ja isegi kui on avastatud katkestus või anomaalia, ei minda töid tegema kohe, vaid nende ettevalmistamine võtab natuke aega, mille jooksul jõutakse ka esitada andmed Kaitseväele (sh on Kaitseväge juba eelnevalt teavitatud). Tööde sujuvamaks ja kiireks korraldamiseks, võib taotluse esitada ka suuliselt, kui hooldus- ja parandustöid tegev ettevõtja ja laev on kohe saadaval ning saab kohe merele minna töid tegema. Taotlus tuleb kirjalikult esitada tagantjärgi esimesel võimalusel. Määruse koostamise käigus arutatakse nii Kaitseväe kui ka merealuse taristu omanikega, kuidas kiirelt tegutsemist vajavas olukorras kõige optimaalsemalt see lahendada (taotluse esitamisest siiski loobumata).</w:t>
      </w:r>
    </w:p>
    <w:p w:rsidRPr="009C2310" w:rsidR="003A0A9F" w:rsidP="003A0A9F" w:rsidRDefault="003A0A9F" w14:paraId="105D4C01" w14:textId="77777777">
      <w:pPr>
        <w:pStyle w:val="Vahedeta"/>
      </w:pPr>
    </w:p>
    <w:p w:rsidRPr="009C2310" w:rsidR="003A0A9F" w:rsidP="003A0A9F" w:rsidRDefault="003A0A9F" w14:paraId="66398EF0" w14:textId="77777777">
      <w:pPr>
        <w:pStyle w:val="Vahedeta"/>
      </w:pPr>
      <w:r w:rsidRPr="009C2310">
        <w:t xml:space="preserve">Taotleja on taristu või rajatise omanik või valdaja. Taotluses esitab ettevõtja järgmised andmed: 1) enda kontaktandmed; 2) tööde tegija (kontakt)andmed; 3) tööde toimumise aeg; 4) kasutatava laeva lipuriik ja tüüp, samuti laeva nimi, kutsung ja registreerimisnumber; 5) laeva kapteni nimi ja laevapere liikmete arv; 6) lähtesadam enne Eesti territoriaal- või </w:t>
      </w:r>
      <w:proofErr w:type="spellStart"/>
      <w:r w:rsidRPr="009C2310">
        <w:t>sisemerre</w:t>
      </w:r>
      <w:proofErr w:type="spellEnd"/>
      <w:r w:rsidRPr="009C2310">
        <w:t xml:space="preserve"> sisenemist ning Eesti sihtsadam ja eeldatav sihtsadamas viibimise aeg; 7) Eesti territoriaal- või </w:t>
      </w:r>
      <w:proofErr w:type="spellStart"/>
      <w:r w:rsidRPr="009C2310">
        <w:t>sisemerre</w:t>
      </w:r>
      <w:proofErr w:type="spellEnd"/>
      <w:r w:rsidRPr="009C2310">
        <w:t xml:space="preserve"> sisenemise kuupäev, eeldatav kellaaeg (GMT)</w:t>
      </w:r>
      <w:r w:rsidRPr="009C2310">
        <w:rPr>
          <w:rStyle w:val="Allmrkuseviide"/>
        </w:rPr>
        <w:footnoteReference w:id="95"/>
      </w:r>
      <w:r w:rsidRPr="009C2310">
        <w:t xml:space="preserve"> ja koordinaadid; 8) Eesti territoriaal- ja </w:t>
      </w:r>
      <w:proofErr w:type="spellStart"/>
      <w:r w:rsidRPr="009C2310">
        <w:t>sisemeres</w:t>
      </w:r>
      <w:proofErr w:type="spellEnd"/>
      <w:r w:rsidRPr="009C2310">
        <w:t xml:space="preserve"> sõitmise ja </w:t>
      </w:r>
      <w:r w:rsidRPr="009C2310">
        <w:lastRenderedPageBreak/>
        <w:t>tööde tegemise skeem; 9) tööde eesmärk ja kasutatavad seadmed. Tööde käigus tehtud salvestiste (pildid, video) koopiad tuleb esitada mereväele.</w:t>
      </w:r>
    </w:p>
    <w:p w:rsidRPr="009C2310" w:rsidR="003A0A9F" w:rsidP="003A0A9F" w:rsidRDefault="003A0A9F" w14:paraId="492D7F74" w14:textId="77777777">
      <w:pPr>
        <w:pStyle w:val="Vahedeta"/>
      </w:pPr>
    </w:p>
    <w:p w:rsidR="003A0A9F" w:rsidP="003A0A9F" w:rsidRDefault="003A0A9F" w14:paraId="717F5F0D" w14:textId="0943B537">
      <w:pPr>
        <w:pStyle w:val="Vahedeta"/>
      </w:pPr>
      <w:r w:rsidRPr="009C2310">
        <w:t>Loa taotlemisest peaks olema vabastatud riigiasutused, kes täidavad neile seadusega (laias tähenduses) pandud ülesandeid merel, kuid nad peaks oma tegevusest siiski teavitama (</w:t>
      </w:r>
      <w:r w:rsidRPr="009C2310">
        <w:rPr>
          <w:u w:val="single"/>
        </w:rPr>
        <w:t>lõige 2</w:t>
      </w:r>
      <w:r w:rsidRPr="009C2310">
        <w:t>), et tagada mereolukorrateadlikkus. Tegevused, millest teavitada tuleb, on tegevused, mis on seotud merelise taristu, mõõte- ja uurimissüsteemide ning navigatsioonimärgistuse paigalduse ja hooldustöödega ning meremõõdistustega. Näiteks võib olla vaja täita navigatsiooniohutusega seotud ülesannet olukorras, kus laev on jätnud ankru vette ja selle asukoha tähistanud või teada andnud; siis Riigilaevastik kontrollib üle, kas ankur on vee all selle koha peal, mis laev ütles, ja tähistab selle asukoha poiga.</w:t>
      </w:r>
    </w:p>
    <w:p w:rsidR="00691AB3" w:rsidP="003A0A9F" w:rsidRDefault="00691AB3" w14:paraId="058BC02C" w14:textId="7BB4490D">
      <w:pPr>
        <w:pStyle w:val="Vahedeta"/>
      </w:pPr>
    </w:p>
    <w:p w:rsidRPr="00691AB3" w:rsidR="00691AB3" w:rsidP="003A0A9F" w:rsidRDefault="00691AB3" w14:paraId="4E63723B" w14:textId="6CEFD0E5">
      <w:pPr>
        <w:pStyle w:val="Vahedeta"/>
        <w:rPr>
          <w:b/>
          <w:vertAlign w:val="superscript"/>
        </w:rPr>
      </w:pPr>
      <w:r w:rsidRPr="00691AB3">
        <w:rPr>
          <w:b/>
        </w:rPr>
        <w:t>§ 8. Tervishoiuteenuste korraldamise seadus</w:t>
      </w:r>
    </w:p>
    <w:p w:rsidR="00691AB3" w:rsidP="003A0A9F" w:rsidRDefault="00691AB3" w14:paraId="1FE30F84" w14:textId="01DDD8FA">
      <w:pPr>
        <w:pStyle w:val="Vahedeta"/>
        <w:rPr>
          <w:b/>
          <w:vertAlign w:val="superscript"/>
        </w:rPr>
      </w:pPr>
    </w:p>
    <w:p w:rsidRPr="008322F0" w:rsidR="008322F0" w:rsidP="008322F0" w:rsidRDefault="008322F0" w14:paraId="3DB71DD6" w14:textId="6618A78B">
      <w:pPr>
        <w:pStyle w:val="Vahedeta"/>
      </w:pPr>
      <w:r w:rsidRPr="008322F0">
        <w:t>Tervisehoiuteenuste korraldamise seaduse § 52 lõiget 1 täiendatakse punktiga 7</w:t>
      </w:r>
      <w:r w:rsidRPr="008322F0">
        <w:rPr>
          <w:vertAlign w:val="superscript"/>
        </w:rPr>
        <w:t>2</w:t>
      </w:r>
      <w:r>
        <w:t xml:space="preserve">, mille kohaselt </w:t>
      </w:r>
      <w:r w:rsidRPr="008322F0">
        <w:t xml:space="preserve">rahastatakse </w:t>
      </w:r>
      <w:r>
        <w:t>r</w:t>
      </w:r>
      <w:r w:rsidRPr="008322F0">
        <w:t>iigieelarvest</w:t>
      </w:r>
      <w:r>
        <w:t xml:space="preserve"> </w:t>
      </w:r>
      <w:r w:rsidRPr="008322F0">
        <w:t xml:space="preserve">Sotsiaalministeeriumi kaudu </w:t>
      </w:r>
      <w:r>
        <w:t xml:space="preserve">muuhulgas ka </w:t>
      </w:r>
      <w:r w:rsidRPr="008322F0">
        <w:t>sõjavangidele tervishoiuteenuste osutamise korraldamist riigikaitseseaduse § 87</w:t>
      </w:r>
      <w:r w:rsidRPr="008322F0">
        <w:rPr>
          <w:vertAlign w:val="superscript"/>
        </w:rPr>
        <w:t>11</w:t>
      </w:r>
      <w:r w:rsidRPr="008322F0">
        <w:t> lõike 1 alusel.</w:t>
      </w:r>
    </w:p>
    <w:p w:rsidR="001661F3" w:rsidP="003A0A9F" w:rsidRDefault="001661F3" w14:paraId="5B796060" w14:textId="4234D2A5">
      <w:pPr>
        <w:pStyle w:val="Vahedeta"/>
      </w:pPr>
    </w:p>
    <w:p w:rsidR="001661F3" w:rsidP="00011235" w:rsidRDefault="001661F3" w14:paraId="7F81EAF7" w14:textId="28CF07B0">
      <w:pPr>
        <w:pStyle w:val="Pealkiri2"/>
        <w:numPr>
          <w:ilvl w:val="0"/>
          <w:numId w:val="0"/>
        </w:numPr>
      </w:pPr>
      <w:r>
        <w:t xml:space="preserve">§ </w:t>
      </w:r>
      <w:r w:rsidR="00691AB3">
        <w:t>9</w:t>
      </w:r>
      <w:r>
        <w:t>. Vangistusseaduse muutmine</w:t>
      </w:r>
    </w:p>
    <w:p w:rsidR="001661F3" w:rsidP="003A0A9F" w:rsidRDefault="001661F3" w14:paraId="3912919E" w14:textId="4D1C5AB8">
      <w:pPr>
        <w:pStyle w:val="Vahedeta"/>
        <w:rPr>
          <w:b/>
        </w:rPr>
      </w:pPr>
    </w:p>
    <w:p w:rsidR="00F365F9" w:rsidP="00F365F9" w:rsidRDefault="00F365F9" w14:paraId="3F38F544" w14:textId="2E8E601F">
      <w:pPr>
        <w:pStyle w:val="Vahedeta"/>
      </w:pPr>
      <w:proofErr w:type="spellStart"/>
      <w:r w:rsidRPr="00F365F9">
        <w:t>Vang</w:t>
      </w:r>
      <w:r w:rsidR="006043B8">
        <w:t>S</w:t>
      </w:r>
      <w:proofErr w:type="spellEnd"/>
      <w:r w:rsidR="008322F0">
        <w:t>-i</w:t>
      </w:r>
      <w:r w:rsidRPr="00F365F9">
        <w:t xml:space="preserve"> muudatus on seotud eelnõu §</w:t>
      </w:r>
      <w:r w:rsidR="00822672">
        <w:t>-s</w:t>
      </w:r>
      <w:r w:rsidRPr="00F365F9">
        <w:t xml:space="preserve"> </w:t>
      </w:r>
      <w:r w:rsidR="00822672">
        <w:t>6</w:t>
      </w:r>
      <w:r w:rsidRPr="00F365F9">
        <w:t xml:space="preserve"> tehtavate muudatustega.</w:t>
      </w:r>
      <w:r>
        <w:t xml:space="preserve"> Eesmärk on võimaldada pidada arvestust </w:t>
      </w:r>
      <w:r w:rsidR="006043B8">
        <w:t xml:space="preserve">eelnõukohase </w:t>
      </w:r>
      <w:proofErr w:type="spellStart"/>
      <w:r w:rsidR="006043B8">
        <w:t>RiKS</w:t>
      </w:r>
      <w:r w:rsidR="008322F0">
        <w:t>-i</w:t>
      </w:r>
      <w:proofErr w:type="spellEnd"/>
      <w:r w:rsidRPr="00F365F9">
        <w:t xml:space="preserve"> §-s 87</w:t>
      </w:r>
      <w:r w:rsidRPr="00F365F9">
        <w:rPr>
          <w:vertAlign w:val="superscript"/>
        </w:rPr>
        <w:t>8</w:t>
      </w:r>
      <w:r w:rsidRPr="00F365F9">
        <w:t xml:space="preserve"> nimetatud sõjavangide kinnipidamise üle</w:t>
      </w:r>
      <w:r>
        <w:t>.</w:t>
      </w:r>
      <w:r w:rsidRPr="00F365F9">
        <w:t xml:space="preserve"> </w:t>
      </w:r>
      <w:r w:rsidR="0056635D">
        <w:t xml:space="preserve">Kuigi relvakonflikti ajal võib olla vajalik pidada sõjavangide üle arvestust ka paberkandjal, on mõistlik ette näha regulatsioon, kuidas pidada arvestust elektrooniliselt. </w:t>
      </w:r>
    </w:p>
    <w:p w:rsidR="00F365F9" w:rsidP="00F365F9" w:rsidRDefault="00F365F9" w14:paraId="1CE574E5" w14:textId="77777777">
      <w:pPr>
        <w:pStyle w:val="Vahedeta"/>
      </w:pPr>
    </w:p>
    <w:p w:rsidRPr="00F365F9" w:rsidR="00F365F9" w:rsidP="00F365F9" w:rsidRDefault="00F365F9" w14:paraId="49621B30" w14:textId="54EFCEEC">
      <w:pPr>
        <w:pStyle w:val="Vahedeta"/>
      </w:pPr>
      <w:r w:rsidRPr="00F365F9">
        <w:t xml:space="preserve">Sõjavangide üle arvestuse pidamiseks kasutatakse eelnõu järgi </w:t>
      </w:r>
      <w:proofErr w:type="spellStart"/>
      <w:r w:rsidR="006043B8">
        <w:t>VangS</w:t>
      </w:r>
      <w:proofErr w:type="spellEnd"/>
      <w:r w:rsidR="008322F0">
        <w:t>-i</w:t>
      </w:r>
      <w:r w:rsidRPr="00F365F9">
        <w:t xml:space="preserve"> § 5</w:t>
      </w:r>
      <w:r w:rsidRPr="00F365F9">
        <w:rPr>
          <w:vertAlign w:val="superscript"/>
        </w:rPr>
        <w:t>1</w:t>
      </w:r>
      <w:r w:rsidRPr="00F365F9">
        <w:t xml:space="preserve"> lõike 3 alusel kehtestatud andmekogu. Tegemist on kasutuses oleva, andmekaitse nõuetele vastava registriga, mida saaks kasutada ka sõjavangide üle arvestuse pidamiseks. Registri arendamisel arvestatakse võimalusega luua tulevikus alamregistreid sõjavange puudutava info talletamiseks.</w:t>
      </w:r>
    </w:p>
    <w:p w:rsidRPr="00F365F9" w:rsidR="00F365F9" w:rsidP="00F365F9" w:rsidRDefault="00F365F9" w14:paraId="53B9E763" w14:textId="77777777">
      <w:pPr>
        <w:pStyle w:val="Vahedeta"/>
      </w:pPr>
    </w:p>
    <w:p w:rsidRPr="00F365F9" w:rsidR="00F365F9" w:rsidP="00F365F9" w:rsidRDefault="00F365F9" w14:paraId="1DEEB0D6" w14:textId="46803D48">
      <w:pPr>
        <w:pStyle w:val="Vahedeta"/>
      </w:pPr>
      <w:r w:rsidRPr="00F365F9">
        <w:t xml:space="preserve">Nimetatud registri kasutamiseks sõjavangide arvestuse pidamisel on </w:t>
      </w:r>
      <w:r w:rsidR="006043B8">
        <w:t>vaja</w:t>
      </w:r>
      <w:r w:rsidRPr="00F365F9">
        <w:t xml:space="preserve"> teha vastavad muudatused </w:t>
      </w:r>
      <w:proofErr w:type="spellStart"/>
      <w:r w:rsidR="006043B8">
        <w:t>VangS</w:t>
      </w:r>
      <w:proofErr w:type="spellEnd"/>
      <w:r w:rsidR="006043B8">
        <w:t>-i</w:t>
      </w:r>
      <w:r w:rsidRPr="00F365F9">
        <w:t xml:space="preserve"> täiendades kinnipeetavate, vahistatute, arestialuste ja kriminaalhooldusaluste andmekogu pidamise eesmärki kinnipeetud sõjavangide arvestuse pidamiseks ning sõjavangide kinnipidamise kohta teabe andmiseks.“.</w:t>
      </w:r>
    </w:p>
    <w:p w:rsidRPr="00F365F9" w:rsidR="00F365F9" w:rsidP="00F365F9" w:rsidRDefault="00F365F9" w14:paraId="6902BC7C" w14:textId="77777777">
      <w:pPr>
        <w:pStyle w:val="Vahedeta"/>
      </w:pPr>
    </w:p>
    <w:p w:rsidRPr="00F365F9" w:rsidR="00F365F9" w:rsidP="00F365F9" w:rsidRDefault="00F365F9" w14:paraId="2905CA79" w14:textId="7BF1A9D3">
      <w:pPr>
        <w:pStyle w:val="Vahedeta"/>
      </w:pPr>
      <w:r w:rsidRPr="00F365F9">
        <w:t xml:space="preserve">Lisaks täiendatakse </w:t>
      </w:r>
      <w:proofErr w:type="spellStart"/>
      <w:r w:rsidRPr="00F365F9">
        <w:t>VangS</w:t>
      </w:r>
      <w:proofErr w:type="spellEnd"/>
      <w:r w:rsidRPr="00F365F9">
        <w:t xml:space="preserve"> § 5</w:t>
      </w:r>
      <w:r w:rsidRPr="00F365F9">
        <w:rPr>
          <w:vertAlign w:val="superscript"/>
        </w:rPr>
        <w:t>3</w:t>
      </w:r>
      <w:r w:rsidRPr="00F365F9">
        <w:t xml:space="preserve"> lõiget 1 uue punktiga 20. Vangiregistrisse saab kanda teavet ja seda töödelda õigusliku aluse olemasolul. Selliselt luuakse uus punkt, mille kohaselt on võimalik kanda vangistusregistrisse teavet sõjavangide kohta.</w:t>
      </w:r>
      <w:r w:rsidR="0056635D">
        <w:t xml:space="preserve"> Teabe esmane </w:t>
      </w:r>
      <w:proofErr w:type="spellStart"/>
      <w:r w:rsidR="0056635D">
        <w:t>sisestaja</w:t>
      </w:r>
      <w:proofErr w:type="spellEnd"/>
      <w:r w:rsidR="0056635D">
        <w:t xml:space="preserve"> on Kaitsevägi sõjavangi esmasel kinnipidamisel.</w:t>
      </w:r>
      <w:r w:rsidRPr="00F365F9">
        <w:t xml:space="preserve"> Registrisse kantakse andmed sõjavangi isiku kohta. Sõjavang peab küsitlemisel vangistuse alguses avaldama üksnes oma perekonnanime, eesnimed ja auastme, sünnikuupäeva, samuti väe-, rügemendi-, isiku- või seerianumbri või selle puudumisel muu samaväärse informatsiooni.</w:t>
      </w:r>
      <w:r w:rsidRPr="00F365F9">
        <w:rPr>
          <w:vertAlign w:val="superscript"/>
        </w:rPr>
        <w:footnoteReference w:id="96"/>
      </w:r>
      <w:r w:rsidRPr="00F365F9">
        <w:t xml:space="preserve"> GC III alusel on </w:t>
      </w:r>
      <w:r w:rsidR="00880E97">
        <w:t xml:space="preserve">sõjavangil </w:t>
      </w:r>
      <w:r w:rsidRPr="00F365F9">
        <w:t>lubatud jätta enda valdusesse ka isiklikud esemed ja vara</w:t>
      </w:r>
      <w:r w:rsidRPr="00F365F9">
        <w:rPr>
          <w:vertAlign w:val="superscript"/>
        </w:rPr>
        <w:footnoteReference w:id="97"/>
      </w:r>
      <w:r w:rsidRPr="00F365F9">
        <w:t xml:space="preserve">, seega tuleb nende kohta käiv informatsioon ka registrisse kanda. </w:t>
      </w:r>
    </w:p>
    <w:p w:rsidRPr="00F365F9" w:rsidR="00F365F9" w:rsidP="00F365F9" w:rsidRDefault="00F365F9" w14:paraId="5E354D3C" w14:textId="48221FE7">
      <w:pPr>
        <w:pStyle w:val="Vahedeta"/>
      </w:pPr>
    </w:p>
    <w:p w:rsidRPr="00F365F9" w:rsidR="00F365F9" w:rsidP="00F365F9" w:rsidRDefault="00F365F9" w14:paraId="3DE0E95D" w14:textId="756D466B">
      <w:pPr>
        <w:pStyle w:val="Vahedeta"/>
      </w:pPr>
      <w:r w:rsidRPr="00F365F9">
        <w:t>Lisaks on võimalik kanda registrisse ka kinnipidamise kohta käivad andmed, näiteks kinnipidamise aeg ja koht. Andmed säilitatakse eelkõige selleks, et riigiasutustel oleks parem jälgitavus sõjavangide hetkeseisust. Seda olukorras, kus on tarvilik sõjavange eraldada näiteks meditsiini</w:t>
      </w:r>
      <w:r w:rsidR="00880E97">
        <w:t>l</w:t>
      </w:r>
      <w:r w:rsidRPr="00F365F9">
        <w:t>istel põhjustel või auastme põhiselt, nii nagu Genfi III konventsioon eeldab.</w:t>
      </w:r>
    </w:p>
    <w:p w:rsidRPr="009C2310" w:rsidR="003A0A9F" w:rsidP="003A0A9F" w:rsidRDefault="003A0A9F" w14:paraId="3E6E74BA" w14:textId="77777777">
      <w:pPr>
        <w:pStyle w:val="Vahedeta"/>
      </w:pPr>
    </w:p>
    <w:p w:rsidRPr="009C2310" w:rsidR="001017FF" w:rsidP="007E2836" w:rsidRDefault="001017FF" w14:paraId="7A5BC1C9" w14:textId="6B3A4D15">
      <w:pPr>
        <w:pStyle w:val="Pealkiri1"/>
      </w:pPr>
      <w:r w:rsidRPr="009C2310">
        <w:t>Eelnõu terminoloogia</w:t>
      </w:r>
    </w:p>
    <w:p w:rsidRPr="009C2310" w:rsidR="001017FF" w:rsidP="001017FF" w:rsidRDefault="001017FF" w14:paraId="2D26381A" w14:textId="77777777">
      <w:pPr>
        <w:pStyle w:val="Vahedeta"/>
      </w:pPr>
    </w:p>
    <w:p w:rsidR="001017FF" w:rsidP="001017FF" w:rsidRDefault="009E4393" w14:paraId="2E430F7E" w14:textId="6B8ABB2A">
      <w:pPr>
        <w:pStyle w:val="Vahedeta"/>
      </w:pPr>
      <w:r w:rsidRPr="009C2310">
        <w:t xml:space="preserve">Eelnõuga </w:t>
      </w:r>
      <w:r w:rsidR="008075B6">
        <w:t>võetakse</w:t>
      </w:r>
      <w:r w:rsidRPr="009C2310" w:rsidR="009A4E54">
        <w:t xml:space="preserve"> </w:t>
      </w:r>
      <w:r w:rsidRPr="009C2310">
        <w:t xml:space="preserve">kasutusele </w:t>
      </w:r>
      <w:r w:rsidR="008075B6">
        <w:t xml:space="preserve">Eesti õiguses varem kasutamata termin „sõjavang“, mille </w:t>
      </w:r>
      <w:r w:rsidR="00316965">
        <w:t xml:space="preserve">sisustamisel lähtutakse rahvusvahelisest õigusest. </w:t>
      </w:r>
      <w:r w:rsidRPr="008075B6" w:rsidR="008075B6">
        <w:rPr>
          <w:rFonts w:cs="Times New Roman"/>
        </w:rPr>
        <w:t xml:space="preserve"> </w:t>
      </w:r>
      <w:r w:rsidRPr="008075B6" w:rsidR="008075B6">
        <w:t>Sõjavangina käsitletakse sõjavangide kohtlemise 12. augusti 1949 Genfi (III) konventsiooni artikli 4 punktides a ja b nimetatud isikuid.</w:t>
      </w:r>
      <w:r w:rsidR="00316965">
        <w:t xml:space="preserve"> Eelnimetatud punktides sätestatud isikud on: </w:t>
      </w:r>
    </w:p>
    <w:p w:rsidRPr="00B4543A" w:rsidR="00316965" w:rsidP="00316965" w:rsidRDefault="00316965" w14:paraId="77E387FA" w14:textId="25566C95">
      <w:pPr>
        <w:pStyle w:val="Vahedeta"/>
        <w:numPr>
          <w:ilvl w:val="0"/>
          <w:numId w:val="47"/>
        </w:numPr>
        <w:rPr>
          <w:rFonts w:cs="Times New Roman"/>
        </w:rPr>
      </w:pPr>
      <w:r w:rsidRPr="00B4543A">
        <w:rPr>
          <w:rFonts w:cs="Times New Roman"/>
        </w:rPr>
        <w:t>Konfliktiosalise relvajõudude liikmed, samuti nende relvajõudude koosseisu kuuluvate maakaitsevägede või vabatahtlike väeüksuste liikmed.</w:t>
      </w:r>
    </w:p>
    <w:p w:rsidRPr="00B4543A" w:rsidR="00316965" w:rsidP="00316965" w:rsidRDefault="00316965" w14:paraId="6EE47A74" w14:textId="174AD8EC">
      <w:pPr>
        <w:pStyle w:val="Vahedeta"/>
        <w:numPr>
          <w:ilvl w:val="0"/>
          <w:numId w:val="47"/>
        </w:numPr>
        <w:rPr>
          <w:rFonts w:cs="Times New Roman"/>
        </w:rPr>
      </w:pPr>
      <w:r w:rsidRPr="00B4543A">
        <w:rPr>
          <w:rFonts w:cs="Times New Roman"/>
        </w:rPr>
        <w:t>Muude maakaitsevägede ja vabatahtlike väeüksuste liikmed, sealhulgas organiseeritud vastupanuliikumistest osavõtjad, kes tegutsevad oma territooriumil või väljaspool seda, ka juhul, kui see territoorium on okupeeritud. Sellised maakaitseväed või vabatahtlike väeüksused, sealhulgas organiseeritud vastupanuliikumised, peavad vastama järgmistele nõuetele:</w:t>
      </w:r>
    </w:p>
    <w:p w:rsidRPr="00B4543A" w:rsidR="00316965" w:rsidP="00316965" w:rsidRDefault="00316965" w14:paraId="4E3AAA74" w14:textId="2D708BFC">
      <w:pPr>
        <w:pStyle w:val="Vahedeta"/>
        <w:numPr>
          <w:ilvl w:val="1"/>
          <w:numId w:val="47"/>
        </w:numPr>
        <w:rPr>
          <w:rFonts w:cs="Times New Roman"/>
        </w:rPr>
      </w:pPr>
      <w:r w:rsidRPr="00B4543A">
        <w:rPr>
          <w:rFonts w:cs="Times New Roman"/>
        </w:rPr>
        <w:t>neid juhib isik, kes vastutab oma alluvate eest;</w:t>
      </w:r>
    </w:p>
    <w:p w:rsidRPr="00B4543A" w:rsidR="00316965" w:rsidP="00316965" w:rsidRDefault="00316965" w14:paraId="3BA9F6CA" w14:textId="02CD2F69">
      <w:pPr>
        <w:pStyle w:val="Vahedeta"/>
        <w:numPr>
          <w:ilvl w:val="1"/>
          <w:numId w:val="47"/>
        </w:numPr>
        <w:rPr>
          <w:rFonts w:cs="Times New Roman"/>
        </w:rPr>
      </w:pPr>
      <w:r w:rsidRPr="00B4543A">
        <w:rPr>
          <w:rFonts w:cs="Times New Roman"/>
        </w:rPr>
        <w:t>nad kannavad kindlaid kaugelt eristatavaid eraldusmärke;</w:t>
      </w:r>
    </w:p>
    <w:p w:rsidRPr="00B4543A" w:rsidR="00316965" w:rsidP="00316965" w:rsidRDefault="00316965" w14:paraId="026D6446" w14:textId="14A07E21">
      <w:pPr>
        <w:pStyle w:val="Vahedeta"/>
        <w:numPr>
          <w:ilvl w:val="1"/>
          <w:numId w:val="47"/>
        </w:numPr>
        <w:rPr>
          <w:rFonts w:cs="Times New Roman"/>
        </w:rPr>
      </w:pPr>
      <w:r w:rsidRPr="00B4543A">
        <w:rPr>
          <w:rFonts w:cs="Times New Roman"/>
        </w:rPr>
        <w:t>nad kannavad relvi avalikult;</w:t>
      </w:r>
    </w:p>
    <w:p w:rsidRPr="00B4543A" w:rsidR="00316965" w:rsidP="00316965" w:rsidRDefault="00316965" w14:paraId="39AC9072" w14:textId="6C136731">
      <w:pPr>
        <w:pStyle w:val="Vahedeta"/>
        <w:numPr>
          <w:ilvl w:val="1"/>
          <w:numId w:val="47"/>
        </w:numPr>
        <w:rPr>
          <w:rFonts w:cs="Times New Roman"/>
        </w:rPr>
      </w:pPr>
      <w:r w:rsidRPr="00B4543A">
        <w:rPr>
          <w:rFonts w:cs="Times New Roman"/>
        </w:rPr>
        <w:t>nad järgivad sõjapidamise seadusi ja tavasid.</w:t>
      </w:r>
    </w:p>
    <w:p w:rsidRPr="00B4543A" w:rsidR="00316965" w:rsidP="00316965" w:rsidRDefault="00316965" w14:paraId="2C2E360A" w14:textId="3F6AC447">
      <w:pPr>
        <w:pStyle w:val="Vahedeta"/>
        <w:numPr>
          <w:ilvl w:val="0"/>
          <w:numId w:val="47"/>
        </w:numPr>
        <w:rPr>
          <w:rFonts w:cs="Times New Roman"/>
        </w:rPr>
      </w:pPr>
      <w:r w:rsidRPr="00B4543A">
        <w:rPr>
          <w:rFonts w:cs="Times New Roman"/>
        </w:rPr>
        <w:t>Regulaarväe liikmed, kes on truudust vandunud valitsusele või võimule, keda neid vangis hoidev pool ei tunnusta.</w:t>
      </w:r>
    </w:p>
    <w:p w:rsidRPr="00B4543A" w:rsidR="00316965" w:rsidP="00316965" w:rsidRDefault="00316965" w14:paraId="03DBF933" w14:textId="7DF8ACD5">
      <w:pPr>
        <w:pStyle w:val="Vahedeta"/>
        <w:numPr>
          <w:ilvl w:val="0"/>
          <w:numId w:val="47"/>
        </w:numPr>
        <w:rPr>
          <w:rFonts w:cs="Times New Roman"/>
        </w:rPr>
      </w:pPr>
      <w:r w:rsidRPr="00B4543A">
        <w:rPr>
          <w:rFonts w:cs="Times New Roman"/>
        </w:rPr>
        <w:t>Relvajõudusid saatvad isikud, kes ei ole relvajõudude liikmed, nagu sõjalennukite meeskondade tsiviilliikmed, sõjakorrespondendid, varustajad, töö- või teenindusbrigaadide liikmed, kes vastutavad relvajõudude olme eest, eeldusel et neid on selleks volitanud relvajõud, keda nad saadavad.</w:t>
      </w:r>
    </w:p>
    <w:p w:rsidRPr="00B4543A" w:rsidR="00316965" w:rsidP="00316965" w:rsidRDefault="00316965" w14:paraId="28F3CBA8" w14:textId="480B6DCD">
      <w:pPr>
        <w:pStyle w:val="Vahedeta"/>
        <w:numPr>
          <w:ilvl w:val="0"/>
          <w:numId w:val="47"/>
        </w:numPr>
        <w:rPr>
          <w:rFonts w:cs="Times New Roman"/>
        </w:rPr>
      </w:pPr>
      <w:r w:rsidRPr="00B4543A">
        <w:rPr>
          <w:rFonts w:cs="Times New Roman"/>
        </w:rPr>
        <w:t>Konfliktiosalise kaubalaevastiku meeskondade liikmed, sealhulgas kaptenid, lootsid ja jungad, ning tsiviillennukite meeskonnad, juhul kui neil ei ole õigust veelgi paremale kohtlemisele vastavalt muudele rahvusvahelise õiguse normidele.</w:t>
      </w:r>
    </w:p>
    <w:p w:rsidRPr="00B4543A" w:rsidR="00316965" w:rsidP="00316965" w:rsidRDefault="00316965" w14:paraId="754CAEB4" w14:textId="79802637">
      <w:pPr>
        <w:pStyle w:val="Vahedeta"/>
        <w:numPr>
          <w:ilvl w:val="0"/>
          <w:numId w:val="47"/>
        </w:numPr>
        <w:rPr>
          <w:rFonts w:cs="Times New Roman"/>
        </w:rPr>
      </w:pPr>
      <w:r w:rsidRPr="00B4543A">
        <w:rPr>
          <w:rFonts w:cs="Times New Roman"/>
        </w:rPr>
        <w:t>Okupeerimata territooriumide elanikud, kes on vaenlase lähenemisel omal algatusel relvastunud, et osutada sissetungijale vastupanu ning kes ei ole jõudnud formeeruda regulaarväe üksusteks, eeldusel et nad kannavad relvi avalikult ning austavad sõjapidamise seadusi ja tavasid.</w:t>
      </w:r>
    </w:p>
    <w:p w:rsidRPr="00B4543A" w:rsidR="00316965" w:rsidP="00316965" w:rsidRDefault="00316965" w14:paraId="654032EE" w14:textId="77777777">
      <w:pPr>
        <w:pStyle w:val="Vahedeta"/>
        <w:numPr>
          <w:ilvl w:val="0"/>
          <w:numId w:val="47"/>
        </w:numPr>
        <w:rPr>
          <w:rFonts w:cs="Times New Roman"/>
        </w:rPr>
      </w:pPr>
      <w:r w:rsidRPr="00B4543A">
        <w:rPr>
          <w:rFonts w:cs="Times New Roman"/>
          <w:color w:val="202020"/>
          <w:shd w:val="clear" w:color="auto" w:fill="FFFFFF"/>
        </w:rPr>
        <w:t xml:space="preserve">Isikud, kes kuuluvad või on kuulunud okupeeritud riigi relvajõududesse, kui okupeeriv riik peab niisuguse kuuluvuse tõttu vajalikuks nad interneerida, kuigi ta on nad algselt vabastanud ajal, mil sõjategevus toimus väljaspool okupeeritavat territooriumi, eriti kui sellised isikud on teinud ebaõnnestunud katse </w:t>
      </w:r>
      <w:proofErr w:type="spellStart"/>
      <w:r w:rsidRPr="00B4543A">
        <w:rPr>
          <w:rFonts w:cs="Times New Roman"/>
          <w:color w:val="202020"/>
          <w:shd w:val="clear" w:color="auto" w:fill="FFFFFF"/>
        </w:rPr>
        <w:t>taasliituda</w:t>
      </w:r>
      <w:proofErr w:type="spellEnd"/>
      <w:r w:rsidRPr="00B4543A">
        <w:rPr>
          <w:rFonts w:cs="Times New Roman"/>
          <w:color w:val="202020"/>
          <w:shd w:val="clear" w:color="auto" w:fill="FFFFFF"/>
        </w:rPr>
        <w:t xml:space="preserve"> relvajõududega, millesse nad kuuluvad ja mis osalevad lahingutegevuses või kui nad ei täida neile esitatud kutset interneerimise kohta.</w:t>
      </w:r>
    </w:p>
    <w:p w:rsidRPr="00B4543A" w:rsidR="00316965" w:rsidP="00316965" w:rsidRDefault="00316965" w14:paraId="2EFB9AAA" w14:textId="2CEB8D50">
      <w:pPr>
        <w:pStyle w:val="Vahedeta"/>
        <w:numPr>
          <w:ilvl w:val="0"/>
          <w:numId w:val="47"/>
        </w:numPr>
        <w:rPr>
          <w:rFonts w:cs="Times New Roman"/>
        </w:rPr>
      </w:pPr>
      <w:r w:rsidRPr="00B4543A">
        <w:rPr>
          <w:rFonts w:cs="Times New Roman"/>
          <w:color w:val="202020"/>
          <w:shd w:val="clear" w:color="auto" w:fill="FFFFFF"/>
        </w:rPr>
        <w:t xml:space="preserve">Isikud, kes kuuluvad ühte artiklis </w:t>
      </w:r>
      <w:r>
        <w:rPr>
          <w:rFonts w:cs="Times New Roman"/>
          <w:color w:val="202020"/>
          <w:shd w:val="clear" w:color="auto" w:fill="FFFFFF"/>
        </w:rPr>
        <w:t xml:space="preserve">4 </w:t>
      </w:r>
      <w:r w:rsidRPr="00B4543A">
        <w:rPr>
          <w:rFonts w:cs="Times New Roman"/>
          <w:color w:val="202020"/>
          <w:shd w:val="clear" w:color="auto" w:fill="FFFFFF"/>
        </w:rPr>
        <w:t xml:space="preserve">loetletud kategooriasse ja kes on vastu võetud neutraalse või mittesõdiva riigi territooriumile ja kelle need riigid peavad vastavalt rahvusvahelisele õigusele interneerima, mis sealjuures ei taksita neil riikidel kohelda nimetatud isikuid soodsamalt. Erandiks on </w:t>
      </w:r>
      <w:r w:rsidR="001846B6">
        <w:rPr>
          <w:rFonts w:cs="Times New Roman"/>
          <w:color w:val="202020"/>
          <w:shd w:val="clear" w:color="auto" w:fill="FFFFFF"/>
        </w:rPr>
        <w:t>Genfi (III)</w:t>
      </w:r>
      <w:r w:rsidR="00B4543A">
        <w:rPr>
          <w:rFonts w:cs="Times New Roman"/>
          <w:color w:val="202020"/>
          <w:shd w:val="clear" w:color="auto" w:fill="FFFFFF"/>
        </w:rPr>
        <w:t xml:space="preserve"> konven</w:t>
      </w:r>
      <w:r w:rsidR="001846B6">
        <w:rPr>
          <w:rFonts w:cs="Times New Roman"/>
          <w:color w:val="202020"/>
          <w:shd w:val="clear" w:color="auto" w:fill="FFFFFF"/>
        </w:rPr>
        <w:t>t</w:t>
      </w:r>
      <w:r w:rsidR="00B4543A">
        <w:rPr>
          <w:rFonts w:cs="Times New Roman"/>
          <w:color w:val="202020"/>
          <w:shd w:val="clear" w:color="auto" w:fill="FFFFFF"/>
        </w:rPr>
        <w:t>s</w:t>
      </w:r>
      <w:r w:rsidR="001846B6">
        <w:rPr>
          <w:rFonts w:cs="Times New Roman"/>
          <w:color w:val="202020"/>
          <w:shd w:val="clear" w:color="auto" w:fill="FFFFFF"/>
        </w:rPr>
        <w:t>iooni</w:t>
      </w:r>
      <w:r>
        <w:rPr>
          <w:rFonts w:cs="Times New Roman"/>
          <w:color w:val="202020"/>
          <w:shd w:val="clear" w:color="auto" w:fill="FFFFFF"/>
        </w:rPr>
        <w:t xml:space="preserve"> </w:t>
      </w:r>
      <w:r w:rsidRPr="00B4543A">
        <w:rPr>
          <w:rFonts w:cs="Times New Roman"/>
          <w:color w:val="202020"/>
          <w:shd w:val="clear" w:color="auto" w:fill="FFFFFF"/>
        </w:rPr>
        <w:t>artiklites 8, 10, 15, 30 lg 5, 58–67, 92 ja 126 sisalduvad juhendid ning kui konfliktiosaliste ja asjaomaseomase neutraalse või mittesõdiva riigi vahel on diplomaatilised suhted, ka artiklid kaitsvate riikide kohta. Kui sellised diplomaatilised suhted on olemas, lubatakse konfliktiosalistel, kellest need isikud sõltuvad, nende suhtes täita käesolevas konventsioonis ette nähtud kaitsva riigi ülesandeid, takistamata sealjuures nende konfliktiosaliste ülesannete täitmist vastavalt diplomaatilist ja konsulaartööd reguleerivatele tavadele ja lepingutele.</w:t>
      </w:r>
      <w:r w:rsidR="00B4543A">
        <w:rPr>
          <w:rStyle w:val="Allmrkuseviide"/>
          <w:rFonts w:cs="Times New Roman"/>
          <w:color w:val="202020"/>
          <w:shd w:val="clear" w:color="auto" w:fill="FFFFFF"/>
        </w:rPr>
        <w:footnoteReference w:id="98"/>
      </w:r>
    </w:p>
    <w:p w:rsidRPr="009C2310" w:rsidR="001017FF" w:rsidP="001017FF" w:rsidRDefault="001017FF" w14:paraId="5DB62AA4" w14:textId="77777777">
      <w:pPr>
        <w:pStyle w:val="Vahedeta"/>
      </w:pPr>
    </w:p>
    <w:p w:rsidRPr="009C2310" w:rsidR="001017FF" w:rsidP="007E2836" w:rsidRDefault="001017FF" w14:paraId="308EB590" w14:textId="09B7E876">
      <w:pPr>
        <w:pStyle w:val="Pealkiri1"/>
      </w:pPr>
      <w:r w:rsidRPr="009C2310">
        <w:t>Eelnõu vastavus Euroopa Liidu õigusele</w:t>
      </w:r>
    </w:p>
    <w:p w:rsidRPr="009C2310" w:rsidR="001017FF" w:rsidP="001017FF" w:rsidRDefault="001017FF" w14:paraId="6DD822F0" w14:textId="77777777">
      <w:pPr>
        <w:pStyle w:val="Vahedeta"/>
      </w:pPr>
    </w:p>
    <w:p w:rsidRPr="009C2310" w:rsidR="001017FF" w:rsidP="001017FF" w:rsidRDefault="001017FF" w14:paraId="17C131EC" w14:textId="77777777">
      <w:pPr>
        <w:pStyle w:val="Vahedeta"/>
      </w:pPr>
      <w:r w:rsidRPr="009C2310">
        <w:t xml:space="preserve">Eelnõu </w:t>
      </w:r>
      <w:r w:rsidRPr="009C2310" w:rsidR="00450847">
        <w:t>ei ole seotud Euroopa Liidu õigusega.</w:t>
      </w:r>
    </w:p>
    <w:p w:rsidRPr="009C2310" w:rsidR="001017FF" w:rsidP="001017FF" w:rsidRDefault="001017FF" w14:paraId="69A4F164" w14:textId="77777777">
      <w:pPr>
        <w:pStyle w:val="Vahedeta"/>
      </w:pPr>
    </w:p>
    <w:p w:rsidR="001017FF" w:rsidP="007E2836" w:rsidRDefault="001017FF" w14:paraId="77CD6E2E" w14:textId="0FE93F16">
      <w:pPr>
        <w:pStyle w:val="Pealkiri1"/>
      </w:pPr>
      <w:r w:rsidRPr="009C2310">
        <w:t>Seaduse mõjud</w:t>
      </w:r>
    </w:p>
    <w:p w:rsidRPr="009C2310" w:rsidR="00906C97" w:rsidP="001017FF" w:rsidRDefault="00906C97" w14:paraId="1BA59A32" w14:textId="77777777">
      <w:pPr>
        <w:pStyle w:val="Vahedeta"/>
        <w:rPr>
          <w:b/>
        </w:rPr>
      </w:pPr>
    </w:p>
    <w:p w:rsidRPr="00906C97" w:rsidR="005629E0" w:rsidP="00CD505B" w:rsidRDefault="00667D74" w14:paraId="463A18AF" w14:textId="7F6D3957">
      <w:pPr>
        <w:pStyle w:val="Pealkiri2"/>
        <w:ind w:left="0"/>
      </w:pPr>
      <w:r w:rsidRPr="00906C97">
        <w:t>Kaitseväele KAPO ülesannete täitmiseks edasilükkamatu pädevuse andmine</w:t>
      </w:r>
    </w:p>
    <w:p w:rsidRPr="009C2310" w:rsidR="00667D74" w:rsidP="00667D74" w:rsidRDefault="00667D74" w14:paraId="49EF084E" w14:textId="2FD3B89B">
      <w:r w:rsidRPr="009C2310">
        <w:t>Kaitseväele antakse eelnõuga õigus reageerida mis tahes merelisele ohule, ka siis, kui see ülesanne on seaduse järgi KAPO täita (peamiselt jagunevadki korrakaitsega seotud ülesanded PPA ja KAPO vahel). Need ülesanded ei sisalda teabe kogumist, vaid ülesandeid, mille täitmiseks on vaja füüsiliselt reageerida, et oht tõrjuda. Kui ohu peaks tõrjuma tegelikult teine asutus, täidab Kaitsevägi ülesannet seni, kuni asutus, kelle ülesanne see muidu oleks, suudab ülesande täitmise üle võtta (edasilükkamatu pädevus).</w:t>
      </w:r>
    </w:p>
    <w:p w:rsidRPr="009C2310" w:rsidR="00667D74" w:rsidP="00667D74" w:rsidRDefault="00667D74" w14:paraId="721E674F" w14:textId="77777777"/>
    <w:p w:rsidRPr="009C2310" w:rsidR="00667D74" w:rsidP="00667D74" w:rsidRDefault="00667D74" w14:paraId="136E2CC6" w14:textId="77777777">
      <w:r w:rsidRPr="009C2310">
        <w:rPr>
          <w:b/>
          <w:i/>
          <w:u w:val="single"/>
        </w:rPr>
        <w:t>Sihtrühm</w:t>
      </w:r>
      <w:r w:rsidRPr="009C2310">
        <w:t>:</w:t>
      </w:r>
    </w:p>
    <w:p w:rsidRPr="009C2310" w:rsidR="00667D74" w:rsidP="00667D74" w:rsidRDefault="00667D74" w14:paraId="04B87123" w14:textId="70DB3376">
      <w:r w:rsidRPr="009C2310">
        <w:t>Muudatuste peamine sihtrühm on Kaitsevägi, kes saab õigusi juurde merel reageerida mis tahes merelt tulenevale ohule selleks, et tagada avalik kord, riigi julgeolek ja piirirežiimi nõuete täitmine. Lisaks kuulub sihtrühma KAPO, kelle koostööd Kaitseväega eelnõu positiivselt mõjutab.</w:t>
      </w:r>
    </w:p>
    <w:p w:rsidRPr="009C2310" w:rsidR="00667D74" w:rsidP="00667D74" w:rsidRDefault="00667D74" w14:paraId="32D910F3" w14:textId="77777777"/>
    <w:p w:rsidRPr="009C2310" w:rsidR="00667D74" w:rsidP="00667D74" w:rsidRDefault="00667D74" w14:paraId="4C6C0DD2" w14:textId="77777777">
      <w:r w:rsidRPr="009C2310">
        <w:t>Teisese sihtrühma moodustavad piirirežiimi rikkujad merel, merealal liikuvad laevade, väikelaevade ja muude veesõidukite käitajad, samuti väikesaarte elanikud ja külastajad ning elutähtsa teenuse osutajad (ettevõtjad), kelle taristu või sadama kaitseks võib Kaitsevägi reageerida, et tõrjuda vahetu oht.</w:t>
      </w:r>
    </w:p>
    <w:p w:rsidRPr="009C2310" w:rsidR="001017FF" w:rsidP="001017FF" w:rsidRDefault="001017FF" w14:paraId="39421EE7" w14:textId="77777777"/>
    <w:p w:rsidRPr="009C2310" w:rsidR="001017FF" w:rsidP="009E1BD2" w:rsidRDefault="001017FF" w14:paraId="38A85F7B" w14:textId="009DDBA2">
      <w:pPr>
        <w:pStyle w:val="Pealkiri3"/>
      </w:pPr>
      <w:r w:rsidRPr="009C2310">
        <w:t>Mõju riigi julgeolekule ja välissuhetele</w:t>
      </w:r>
    </w:p>
    <w:p w:rsidRPr="009C2310" w:rsidR="001017FF" w:rsidP="001017FF" w:rsidRDefault="001017FF" w14:paraId="2E63CA2D" w14:textId="416F672C">
      <w:r w:rsidRPr="009C2310">
        <w:t xml:space="preserve">Mõju </w:t>
      </w:r>
      <w:r w:rsidRPr="009C2310">
        <w:rPr>
          <w:u w:val="single"/>
        </w:rPr>
        <w:t>riigi julgeolekule</w:t>
      </w:r>
      <w:r w:rsidRPr="009C2310">
        <w:t xml:space="preserve"> on positiivne, sest </w:t>
      </w:r>
      <w:r w:rsidRPr="009C2310" w:rsidR="006D00D2">
        <w:t>eelnõuga plaanitud muudatuste tulemusel paraneb riigi reageerimisvõime Eesti merealal. Eestis on mereliste ülesannetega asutusi üle kümne, seega üsna killustunud. Ohud merel on samuti eri laadi – alustades illegaalsest kalapüügist ja sukeldumisest (muinsus)kaitse all olevatele vrakkidele kuni terrorikuritegude ja hübriidtegevusteni.</w:t>
      </w:r>
      <w:r w:rsidRPr="009C2310" w:rsidR="001B1919">
        <w:t xml:space="preserve"> Kuna merel on pidevalt Kaitsevägi, mitte teised asutused, saab ka Kaitsevägi </w:t>
      </w:r>
      <w:r w:rsidRPr="009C2310" w:rsidR="006A3EC9">
        <w:t xml:space="preserve">sündmusele </w:t>
      </w:r>
      <w:r w:rsidRPr="009C2310" w:rsidR="001B1919">
        <w:t xml:space="preserve">esimesena reageerida, kuid kui tal seda õigust ei oleks, võib tekkida olukord, kus Kaitsevägi, olles läheduses, ei reageeri, sest tal puudub selleks õigus, seades nii ohtu </w:t>
      </w:r>
      <w:r w:rsidRPr="009C2310" w:rsidR="00BD675A">
        <w:t xml:space="preserve">näiteks </w:t>
      </w:r>
      <w:r w:rsidRPr="009C2310" w:rsidR="001B1919">
        <w:t>inimeste</w:t>
      </w:r>
      <w:r w:rsidRPr="009C2310" w:rsidR="00352D87">
        <w:t xml:space="preserve"> elu ja</w:t>
      </w:r>
      <w:r w:rsidRPr="009C2310" w:rsidR="001B1919">
        <w:t xml:space="preserve"> tervise või </w:t>
      </w:r>
      <w:r w:rsidRPr="009C2310" w:rsidR="0076461D">
        <w:t>mere</w:t>
      </w:r>
      <w:r w:rsidRPr="009C2310" w:rsidR="001B1919">
        <w:t>alu</w:t>
      </w:r>
      <w:r w:rsidRPr="009C2310" w:rsidR="006A3EC9">
        <w:t>s</w:t>
      </w:r>
      <w:r w:rsidRPr="009C2310" w:rsidR="001B1919">
        <w:t>e taristu</w:t>
      </w:r>
      <w:r w:rsidRPr="009C2310" w:rsidR="00BD675A">
        <w:t xml:space="preserve">. </w:t>
      </w:r>
      <w:r w:rsidRPr="009C2310" w:rsidR="00F46AD2">
        <w:t xml:space="preserve">See tähendab, et muudatustel on üldiselt positiivne mõju ohuolukordadeks valmisolekule, sest Kaitsevägi ei pea viivitama sündmusele reageerimisega </w:t>
      </w:r>
      <w:r w:rsidRPr="009C2310" w:rsidR="00B27553">
        <w:t>seetõttu, et uurida</w:t>
      </w:r>
      <w:r w:rsidRPr="009C2310" w:rsidR="00F46AD2">
        <w:t>, kas ta võib reageerida</w:t>
      </w:r>
      <w:r w:rsidRPr="009C2310" w:rsidR="00B27553">
        <w:t>, vaid saab seda kohe, kui vajalikud toimingud</w:t>
      </w:r>
      <w:r w:rsidRPr="009C2310" w:rsidR="00B27553">
        <w:rPr>
          <w:rStyle w:val="Allmrkuseviide"/>
        </w:rPr>
        <w:footnoteReference w:id="99"/>
      </w:r>
      <w:r w:rsidRPr="009C2310" w:rsidR="00B27553">
        <w:t xml:space="preserve"> on tehtud</w:t>
      </w:r>
      <w:r w:rsidRPr="009C2310" w:rsidR="00F46AD2">
        <w:t>.</w:t>
      </w:r>
    </w:p>
    <w:p w:rsidRPr="009C2310" w:rsidR="00790F51" w:rsidP="00790F51" w:rsidRDefault="00790F51" w14:paraId="7A2949A3" w14:textId="77777777"/>
    <w:p w:rsidRPr="009C2310" w:rsidR="00790F51" w:rsidP="00790F51" w:rsidRDefault="00790F51" w14:paraId="7EFE8C8A" w14:textId="64C4B52B">
      <w:r w:rsidRPr="009C2310">
        <w:t xml:space="preserve">Eelnõuga on tagatud, et seniseid ülesandeid Eesti merealal täidetakse vähemalt samal tasemel. Kaitsevägi saab </w:t>
      </w:r>
      <w:r w:rsidRPr="009C2310" w:rsidR="00CA1712">
        <w:t>edasilükkamatu pädevuse reageerida inimeste elu ja tervist vahetult ohustavatele juhtumitele Eesti merealal ja väikesaartel</w:t>
      </w:r>
      <w:r w:rsidRPr="009C2310" w:rsidR="00BD675A">
        <w:t xml:space="preserve"> ülesannete </w:t>
      </w:r>
      <w:r w:rsidRPr="009C2310" w:rsidR="00885F10">
        <w:t>puhul</w:t>
      </w:r>
      <w:r w:rsidRPr="009C2310" w:rsidR="00CA1712">
        <w:t xml:space="preserve">, mida tavapäraselt täidab KAPO. Kaitsevägi saab </w:t>
      </w:r>
      <w:r w:rsidRPr="009C2310">
        <w:t xml:space="preserve">samad vahendid ja õigused, mis on </w:t>
      </w:r>
      <w:r w:rsidRPr="009C2310" w:rsidR="00885F10">
        <w:t xml:space="preserve">praegu </w:t>
      </w:r>
      <w:proofErr w:type="spellStart"/>
      <w:r w:rsidRPr="009C2310" w:rsidR="001C72DB">
        <w:t>KAPO</w:t>
      </w:r>
      <w:r w:rsidRPr="009C2310">
        <w:t>-l</w:t>
      </w:r>
      <w:proofErr w:type="spellEnd"/>
      <w:r w:rsidRPr="009C2310">
        <w:t xml:space="preserve"> nende ülesannete täitmiseks.</w:t>
      </w:r>
      <w:r w:rsidRPr="009C2310" w:rsidR="001B1919">
        <w:t xml:space="preserve"> </w:t>
      </w:r>
      <w:r w:rsidRPr="009C2310" w:rsidR="00BD675A">
        <w:t xml:space="preserve">Selliste ülesannetega on tihedalt seotud </w:t>
      </w:r>
      <w:r w:rsidRPr="009C2310" w:rsidR="001B1919">
        <w:t>Kaitsevä</w:t>
      </w:r>
      <w:r w:rsidRPr="009C2310" w:rsidR="00BD675A">
        <w:t xml:space="preserve">ele antav õigus </w:t>
      </w:r>
      <w:r w:rsidRPr="009C2310" w:rsidR="001B1919">
        <w:t>kasutada jõudu</w:t>
      </w:r>
      <w:r w:rsidRPr="009C2310" w:rsidR="00BD675A">
        <w:t>, sest jõu kasutamine erimeetmena tähendab üldjuhul vahetu</w:t>
      </w:r>
      <w:r w:rsidRPr="009C2310" w:rsidR="00352D87">
        <w:t>t</w:t>
      </w:r>
      <w:r w:rsidRPr="009C2310" w:rsidR="00BD675A">
        <w:t xml:space="preserve"> oh</w:t>
      </w:r>
      <w:r w:rsidRPr="009C2310" w:rsidR="00352D87">
        <w:t>tu</w:t>
      </w:r>
      <w:r w:rsidRPr="009C2310" w:rsidR="00BD675A">
        <w:t xml:space="preserve"> inimese elule ja tervisele või veesõidukile, vee all ja vee peal olevale taristule või muule sellisele</w:t>
      </w:r>
      <w:r w:rsidRPr="009C2310" w:rsidR="00B440FD">
        <w:t>, millele reageerimise ja</w:t>
      </w:r>
      <w:r w:rsidRPr="009C2310" w:rsidR="00AD590B">
        <w:t xml:space="preserve"> mille</w:t>
      </w:r>
      <w:r w:rsidRPr="009C2310" w:rsidR="00B440FD">
        <w:t xml:space="preserve"> hiljem uurimise õigus on seadusega antud </w:t>
      </w:r>
      <w:proofErr w:type="spellStart"/>
      <w:r w:rsidRPr="009C2310" w:rsidR="00B440FD">
        <w:t>KAPO-le</w:t>
      </w:r>
      <w:proofErr w:type="spellEnd"/>
      <w:r w:rsidRPr="009C2310" w:rsidR="00B440FD">
        <w:t>.</w:t>
      </w:r>
    </w:p>
    <w:p w:rsidRPr="009C2310" w:rsidR="001017FF" w:rsidP="001017FF" w:rsidRDefault="001017FF" w14:paraId="454FE7AE" w14:textId="662987F3"/>
    <w:p w:rsidRPr="009C2310" w:rsidR="00790F51" w:rsidP="001017FF" w:rsidRDefault="005F0CFB" w14:paraId="62516C43" w14:textId="150E1BD4">
      <w:r w:rsidRPr="009C2310">
        <w:t>Sarnaselt PPA ülesannete täitmiseks edasilükkamatu pädevuse andmisega võib v</w:t>
      </w:r>
      <w:r w:rsidRPr="009C2310" w:rsidR="00790F51">
        <w:t xml:space="preserve">äikesaartele reageerimine pikeneda seoses sellega, et Kaitsevägi hindab, kas reageerimine võib mõjutada Kaitseväe enda ülesannete täitmist või mitte. See võib mõjutada väikesaartel toimepandud süütegude </w:t>
      </w:r>
      <w:r w:rsidRPr="009C2310" w:rsidR="00790F51">
        <w:lastRenderedPageBreak/>
        <w:t xml:space="preserve">ennetamist ja lahendamist, kuna Kaitsevägi saab sekkuda üksnes </w:t>
      </w:r>
      <w:r w:rsidRPr="009C2310" w:rsidR="00AD590B">
        <w:t xml:space="preserve">juhul, kui on </w:t>
      </w:r>
      <w:r w:rsidRPr="009C2310" w:rsidR="00790F51">
        <w:t>vahetu o</w:t>
      </w:r>
      <w:r w:rsidRPr="009C2310" w:rsidR="00AD590B">
        <w:t xml:space="preserve">ht </w:t>
      </w:r>
      <w:r w:rsidRPr="009C2310" w:rsidR="00D85DDE">
        <w:t xml:space="preserve">inimeste </w:t>
      </w:r>
      <w:r w:rsidRPr="009C2310" w:rsidR="00790F51">
        <w:t>elule ja tervisele.</w:t>
      </w:r>
    </w:p>
    <w:p w:rsidRPr="009C2310" w:rsidR="001D6D15" w:rsidP="001017FF" w:rsidRDefault="001D6D15" w14:paraId="162804CC" w14:textId="77777777"/>
    <w:p w:rsidRPr="009C2310" w:rsidR="00CA1126" w:rsidP="001017FF" w:rsidRDefault="00B550EC" w14:paraId="0F984F28" w14:textId="6C89ED50">
      <w:r w:rsidRPr="009C2310">
        <w:t xml:space="preserve">Kaitseväele õiguste andmine reageerida merel mis tahes olukorras ei </w:t>
      </w:r>
      <w:r w:rsidRPr="009C2310" w:rsidR="0077555A">
        <w:t>mõjuta otseselt</w:t>
      </w:r>
      <w:r w:rsidRPr="009C2310" w:rsidR="001017FF">
        <w:t xml:space="preserve"> </w:t>
      </w:r>
      <w:r w:rsidRPr="009C2310" w:rsidR="001017FF">
        <w:rPr>
          <w:u w:val="single"/>
        </w:rPr>
        <w:t>välissuh</w:t>
      </w:r>
      <w:r w:rsidRPr="009C2310" w:rsidR="0077555A">
        <w:rPr>
          <w:u w:val="single"/>
        </w:rPr>
        <w:t>teid</w:t>
      </w:r>
      <w:r w:rsidRPr="009C2310">
        <w:t>,</w:t>
      </w:r>
      <w:r w:rsidRPr="009C2310" w:rsidR="001017FF">
        <w:t xml:space="preserve"> </w:t>
      </w:r>
      <w:r w:rsidRPr="009C2310" w:rsidR="006E545C">
        <w:t xml:space="preserve">kuid </w:t>
      </w:r>
      <w:r w:rsidRPr="009C2310" w:rsidR="00CA1126">
        <w:t xml:space="preserve">ebasoovitav </w:t>
      </w:r>
      <w:r w:rsidRPr="009C2310" w:rsidR="0077555A">
        <w:t xml:space="preserve">mõju </w:t>
      </w:r>
      <w:r w:rsidRPr="009C2310">
        <w:t xml:space="preserve">võib tekkida juhul, kui </w:t>
      </w:r>
      <w:r w:rsidRPr="009C2310" w:rsidR="006E545C">
        <w:t>K</w:t>
      </w:r>
      <w:r w:rsidRPr="009C2310" w:rsidR="00AB561A">
        <w:t xml:space="preserve">aitsevägi, reageerides mõnele sündmusele, kasutab jõudu, sealhulgas relvastatud jõudu mõne välisriigi lipu all sõitva laeva suhtes. </w:t>
      </w:r>
      <w:r w:rsidRPr="009C2310" w:rsidR="00CA1126">
        <w:t>Veelgi ebasoovitavam mõju välissuhetele võib avalduda siis, kui Kaitsevägi peaks laeva või sellel viibivate isikute vastu jõudu kasutama ekslikult. Sellise mõju avaldumist aitab vähendada tõhusam ja parem infovahetus asutuste vahel ning parem mereolukorrateadlikkus. Samuti on kasu spetsiaalsest väljaõppest ja õppustest, kus harjutatakse läbi situatsioone, et ära tunda, millal laev ja sellel olevad isikud on eksimuses teadmatusest ja millal on tegevus tahtlik.</w:t>
      </w:r>
    </w:p>
    <w:p w:rsidRPr="009C2310" w:rsidR="00CA1126" w:rsidP="001017FF" w:rsidRDefault="00CA1126" w14:paraId="41CCB49A" w14:textId="77777777"/>
    <w:p w:rsidRPr="009C2310" w:rsidR="00CA1126" w:rsidP="001017FF" w:rsidRDefault="009308FA" w14:paraId="5AE1239B" w14:textId="0CCAD2F0">
      <w:r w:rsidRPr="009C2310">
        <w:t xml:space="preserve">Mõlemal juhul võib lipuriik sellele reageerida, edastades näiteks noodi Eestile, või reageerida muul viisil (olenevalt olukorrast ja riigist). </w:t>
      </w:r>
      <w:r w:rsidRPr="009C2310" w:rsidR="00CA1126">
        <w:t>Arvestades sündmuste esinemise sagedust, on mõju väike, kuid kui sündmus toimub, võib selle mõju olla suur.</w:t>
      </w:r>
    </w:p>
    <w:p w:rsidRPr="009C2310" w:rsidR="00BE510E" w:rsidP="001017FF" w:rsidRDefault="00BE510E" w14:paraId="76CE5CE4" w14:textId="77777777"/>
    <w:p w:rsidRPr="009C2310" w:rsidR="001017FF" w:rsidP="009E1BD2" w:rsidRDefault="001017FF" w14:paraId="5D1913BE" w14:textId="7AEE3DD3">
      <w:pPr>
        <w:pStyle w:val="Pealkiri3"/>
      </w:pPr>
      <w:r w:rsidRPr="009E1BD2">
        <w:t>Mõju</w:t>
      </w:r>
      <w:r w:rsidRPr="009C2310">
        <w:t xml:space="preserve"> riigiasutuste ja kohaliku omavalitsuse korraldusele</w:t>
      </w:r>
    </w:p>
    <w:p w:rsidRPr="009C2310" w:rsidR="001017FF" w:rsidP="001017FF" w:rsidRDefault="009E1BD2" w14:paraId="26175118" w14:textId="388298BE">
      <w:pPr>
        <w:tabs>
          <w:tab w:val="left" w:pos="6600"/>
        </w:tabs>
      </w:pPr>
      <w:r>
        <w:br/>
      </w:r>
      <w:r w:rsidRPr="009C2310" w:rsidR="001017FF">
        <w:t xml:space="preserve">Mõju </w:t>
      </w:r>
      <w:r w:rsidRPr="009C2310" w:rsidR="001017FF">
        <w:rPr>
          <w:u w:val="single"/>
        </w:rPr>
        <w:t>kohaliku omavalitsuse korraldusele</w:t>
      </w:r>
      <w:r w:rsidRPr="009C2310" w:rsidR="001017FF">
        <w:t xml:space="preserve"> puudub, sest eelnõus sätestatu ei puuduta neile seadustega pandud ülesannete täitmist ega lisa uusi.</w:t>
      </w:r>
      <w:r w:rsidRPr="009C2310" w:rsidR="00790F51">
        <w:t xml:space="preserve"> Samuti ei ole alust arvata, et keskvalitsuse ja väikesaarte kohalike omavalitsuste suhted halveneksid seetõttu, et Kaitsevägi võib </w:t>
      </w:r>
      <w:r w:rsidRPr="009C2310" w:rsidR="008A6296">
        <w:t xml:space="preserve">KAPO ülesannete täitmiseks </w:t>
      </w:r>
      <w:r w:rsidRPr="009C2310" w:rsidR="00790F51">
        <w:t>edasilükkamatu pädevuse raames reageerida vahetule ohule.</w:t>
      </w:r>
    </w:p>
    <w:p w:rsidRPr="009C2310" w:rsidR="001017FF" w:rsidP="001017FF" w:rsidRDefault="001017FF" w14:paraId="678EBCDD" w14:textId="77777777"/>
    <w:p w:rsidRPr="009C2310" w:rsidR="003C1E51" w:rsidP="001017FF" w:rsidRDefault="001017FF" w14:paraId="4BF2FC07" w14:textId="6B78867D">
      <w:r w:rsidRPr="009C2310">
        <w:t xml:space="preserve">Mõju </w:t>
      </w:r>
      <w:r w:rsidRPr="009C2310">
        <w:rPr>
          <w:u w:val="single"/>
        </w:rPr>
        <w:t>riigiasutuste korraldusele</w:t>
      </w:r>
      <w:r w:rsidRPr="009C2310">
        <w:t xml:space="preserve"> on </w:t>
      </w:r>
      <w:r w:rsidRPr="009C2310" w:rsidR="000B3BE6">
        <w:t>v</w:t>
      </w:r>
      <w:r w:rsidRPr="009C2310">
        <w:t xml:space="preserve">äike, sest </w:t>
      </w:r>
      <w:r w:rsidRPr="009C2310" w:rsidR="00491E51">
        <w:t>eelnõukohase seadusega ei jagata asutuste vahel ülesandeid ümber. Suurim mõju on Kaitseväe, täpsemalt mereväe</w:t>
      </w:r>
      <w:r w:rsidRPr="009C2310" w:rsidR="0038747E">
        <w:rPr>
          <w:rStyle w:val="Allmrkuseviide"/>
        </w:rPr>
        <w:footnoteReference w:id="100"/>
      </w:r>
      <w:r w:rsidRPr="009C2310" w:rsidR="00491E51">
        <w:t xml:space="preserve"> tegevusele, sest ta saab õiguse reageerida mis tahes ohule merel</w:t>
      </w:r>
      <w:r w:rsidRPr="009C2310" w:rsidR="003C1E51">
        <w:t xml:space="preserve">. </w:t>
      </w:r>
      <w:r w:rsidRPr="009C2310" w:rsidR="009E6336">
        <w:t>Õiguse andmine ei oma mõju</w:t>
      </w:r>
      <w:r w:rsidRPr="009C2310" w:rsidR="006529BD">
        <w:t xml:space="preserve"> (st puudub preventiivne mõju)</w:t>
      </w:r>
      <w:r w:rsidRPr="009C2310" w:rsidR="009E6336">
        <w:t>, kuid kui juhtum mõni sündmus, millele reageeritakse, on s</w:t>
      </w:r>
      <w:r w:rsidRPr="009C2310" w:rsidR="003C1E51">
        <w:t xml:space="preserve">elle mõju suurust keeruline prognoosida, sest kui </w:t>
      </w:r>
      <w:r w:rsidRPr="009C2310" w:rsidR="00886BD1">
        <w:t xml:space="preserve">sääraseid </w:t>
      </w:r>
      <w:r w:rsidRPr="009C2310" w:rsidR="003C1E51">
        <w:t>sündmusi</w:t>
      </w:r>
      <w:r w:rsidRPr="009C2310" w:rsidR="00886BD1">
        <w:t xml:space="preserve">, millele tuleb reageerida, </w:t>
      </w:r>
      <w:r w:rsidRPr="009C2310" w:rsidR="003C1E51">
        <w:t>ei toimu, on mõju väike, kuid kui mõni sündmus</w:t>
      </w:r>
      <w:r w:rsidRPr="009C2310" w:rsidR="00886BD1">
        <w:t xml:space="preserve"> toimub</w:t>
      </w:r>
      <w:r w:rsidRPr="009C2310" w:rsidR="003C1E51">
        <w:t xml:space="preserve">, </w:t>
      </w:r>
      <w:r w:rsidRPr="009C2310" w:rsidR="00886BD1">
        <w:t xml:space="preserve">võib selle mõju olenevalt </w:t>
      </w:r>
      <w:r w:rsidRPr="009C2310" w:rsidR="003C1E51">
        <w:t xml:space="preserve">sündmuse iseloomust </w:t>
      </w:r>
      <w:r w:rsidRPr="009C2310" w:rsidR="00886BD1">
        <w:t xml:space="preserve">ulatuda </w:t>
      </w:r>
      <w:r w:rsidRPr="009C2310" w:rsidR="003C1E51">
        <w:t>keskmisest väga suureni</w:t>
      </w:r>
      <w:r w:rsidRPr="009C2310" w:rsidR="006529BD">
        <w:t>, sest asutuste vahel võib vaja olla rohkem koordineerida, teavet vahetada jne</w:t>
      </w:r>
      <w:r w:rsidRPr="009C2310" w:rsidR="003C1E51">
        <w:t xml:space="preserve">. Mõju sagedus on pidev, sest Kaitsevägi </w:t>
      </w:r>
      <w:r w:rsidRPr="009C2310" w:rsidR="006529BD">
        <w:t xml:space="preserve">on </w:t>
      </w:r>
      <w:r w:rsidRPr="009C2310" w:rsidR="003C1E51">
        <w:t xml:space="preserve">valmis </w:t>
      </w:r>
      <w:r w:rsidRPr="009C2310" w:rsidR="00886BD1">
        <w:t xml:space="preserve">reageerima </w:t>
      </w:r>
      <w:r w:rsidRPr="009C2310" w:rsidR="003C1E51">
        <w:t>igal ajal</w:t>
      </w:r>
      <w:r w:rsidRPr="009C2310" w:rsidR="006529BD">
        <w:t xml:space="preserve"> (võrreldes praeguse olukorraga siiski mõju ei kasva, sest ka praegu on Kaitsevägi merel pidevalt valves, et reageerida sõjalisele ohule</w:t>
      </w:r>
      <w:r w:rsidRPr="009C2310" w:rsidR="00F7019C">
        <w:t xml:space="preserve"> ja täites seadusega antud teisi korrakaitse ülesandeid</w:t>
      </w:r>
      <w:r w:rsidRPr="009C2310" w:rsidR="006529BD">
        <w:t>)</w:t>
      </w:r>
      <w:r w:rsidRPr="009C2310" w:rsidR="003C1E51">
        <w:t>.</w:t>
      </w:r>
      <w:r w:rsidRPr="009C2310" w:rsidR="00E84496">
        <w:t xml:space="preserve"> Valmisoleku aja sisse jäävad ka reageerimiseks vajalik väljaõpe ja õppused</w:t>
      </w:r>
      <w:r w:rsidRPr="009C2310" w:rsidR="00886BD1">
        <w:t>, kus</w:t>
      </w:r>
      <w:r w:rsidRPr="009C2310" w:rsidR="00E84496">
        <w:t xml:space="preserve"> harjuta</w:t>
      </w:r>
      <w:r w:rsidRPr="009C2310" w:rsidR="00886BD1">
        <w:t>takse</w:t>
      </w:r>
      <w:r w:rsidRPr="009C2310" w:rsidR="00E84496">
        <w:t xml:space="preserve"> sündmustele reageerimist.</w:t>
      </w:r>
      <w:r w:rsidRPr="009C2310" w:rsidR="006529BD">
        <w:t xml:space="preserve"> Kaitsevägi vajab spetsiaalset väljaõpet teatud ohtudele reageerimiseks.</w:t>
      </w:r>
      <w:r w:rsidRPr="009C2310" w:rsidR="00D52E58">
        <w:t xml:space="preserve"> Abi on mereliste ohtude töörühma tööst, mis aitab kaasa paremale infovahetusele asutuste vahel jms.</w:t>
      </w:r>
    </w:p>
    <w:p w:rsidRPr="009C2310" w:rsidR="001017FF" w:rsidP="001017FF" w:rsidRDefault="001017FF" w14:paraId="5CCBE5E3" w14:textId="77777777"/>
    <w:p w:rsidRPr="009C2310" w:rsidR="001017FF" w:rsidP="001017FF" w:rsidRDefault="001017FF" w14:paraId="153F28B5" w14:textId="409241FB">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w:t>
      </w:r>
      <w:r w:rsidRPr="009C2310" w:rsidR="00886BD1">
        <w:t>ega</w:t>
      </w:r>
      <w:r w:rsidRPr="009C2310">
        <w:t xml:space="preserve"> </w:t>
      </w:r>
      <w:r w:rsidRPr="009C2310">
        <w:rPr>
          <w:b/>
        </w:rPr>
        <w:t>mõju majandusele</w:t>
      </w:r>
      <w:r w:rsidRPr="009C2310">
        <w:t xml:space="preserve">, </w:t>
      </w:r>
      <w:r w:rsidRPr="009C2310">
        <w:rPr>
          <w:b/>
        </w:rPr>
        <w:t>regionaalarengule</w:t>
      </w:r>
      <w:r w:rsidRPr="009C2310" w:rsidR="009A4B76">
        <w:t xml:space="preserve"> </w:t>
      </w:r>
      <w:r w:rsidRPr="009C2310" w:rsidR="00886BD1">
        <w:t xml:space="preserve">ega </w:t>
      </w:r>
      <w:r w:rsidRPr="009C2310" w:rsidR="009A4B76">
        <w:rPr>
          <w:b/>
        </w:rPr>
        <w:t>elu- ja looduskeskkonnale</w:t>
      </w:r>
      <w:r w:rsidRPr="009C2310" w:rsidR="00886BD1">
        <w:t xml:space="preserve">, samuti pole </w:t>
      </w:r>
      <w:r w:rsidRPr="009C2310">
        <w:t>tuvastatud muud otsest või kaudset mõju.</w:t>
      </w:r>
    </w:p>
    <w:p w:rsidRPr="009C2310" w:rsidR="002E7303" w:rsidP="001017FF" w:rsidRDefault="002E7303" w14:paraId="739DAE98" w14:textId="027FC0A3"/>
    <w:p w:rsidRPr="009C2310" w:rsidR="009715CC" w:rsidP="00CD505B" w:rsidRDefault="009715CC" w14:paraId="033A6309" w14:textId="26145E52">
      <w:pPr>
        <w:pStyle w:val="Pealkiri2"/>
        <w:ind w:left="0"/>
      </w:pPr>
      <w:r w:rsidRPr="009C2310">
        <w:t>Mereliste ohtude töörühma loomine</w:t>
      </w:r>
    </w:p>
    <w:p w:rsidRPr="009C2310" w:rsidR="009715CC" w:rsidP="009715CC" w:rsidRDefault="00A877A8" w14:paraId="71F60850" w14:textId="058A34CB">
      <w:r>
        <w:br/>
      </w:r>
      <w:r w:rsidRPr="009C2310" w:rsidR="009715CC">
        <w:t xml:space="preserve">Selleks, et merelt tulenevale ohule kiiremini reageerida, luuakse Kaitseväe juurde mereliste ohtude töörühm, et parandada mereolukorrateadlikkust (teabevahetus ja selle liikumise kiirus) ning asutuste koostööd. Töörühma eesmärk on parandada </w:t>
      </w:r>
      <w:proofErr w:type="spellStart"/>
      <w:r w:rsidRPr="009C2310" w:rsidR="009715CC">
        <w:t>asutustevahelist</w:t>
      </w:r>
      <w:proofErr w:type="spellEnd"/>
      <w:r w:rsidRPr="009C2310" w:rsidR="009715CC">
        <w:t xml:space="preserve"> teabevahetust ning eri ohtudele reageerimiseks töötatakse välja toimingud (plaanid), mida aeg-ajalt õppuste või muu sellisena läbi harjutatakse, et kontrollida, kas need toimivad. Juhtumid, millal riik peab merel tegutsema, on muu hulgas järgmised: piiririkkumised, terrorism, organiseeritud kuritegevus, ebaseaduslik ränne, </w:t>
      </w:r>
      <w:r w:rsidRPr="009C2310" w:rsidR="009715CC">
        <w:lastRenderedPageBreak/>
        <w:t>salakaubavedu, ebaseaduslik relvavedu, ebaseaduslik kalapüük, veealuse taristu kahjustamine, kaitse alla võetud vrakkidega seotud nõuete rikkumine, laeva, sadama või muu rajatise või seadmestiku ohtu seadmine, samuti majandusvööndis Eesti Vabariigi suveräänsete õiguste rikkumine või sanktsioonide rikkumine.</w:t>
      </w:r>
    </w:p>
    <w:p w:rsidRPr="009C2310" w:rsidR="009715CC" w:rsidP="009715CC" w:rsidRDefault="009715CC" w14:paraId="06A9E02D" w14:textId="77777777"/>
    <w:p w:rsidRPr="009C2310" w:rsidR="009715CC" w:rsidP="009715CC" w:rsidRDefault="009715CC" w14:paraId="3E09D32C" w14:textId="77777777">
      <w:r w:rsidRPr="009C2310">
        <w:rPr>
          <w:b/>
          <w:i/>
          <w:u w:val="single"/>
        </w:rPr>
        <w:t>Sihtrühm</w:t>
      </w:r>
      <w:r w:rsidRPr="009C2310">
        <w:t>:</w:t>
      </w:r>
    </w:p>
    <w:p w:rsidRPr="009C2310" w:rsidR="009715CC" w:rsidP="009715CC" w:rsidRDefault="009715CC" w14:paraId="19F71B00" w14:textId="77777777">
      <w:r w:rsidRPr="009C2310">
        <w:t>Sihtrühma moodustavad kõik need asutused, kes osalevad mereliste ohtude töörühmas: Kaitseväe asjakohased struktuuriüksused ning julgeoleku- ja riigiasutused, kellel on merelised ülesanded, mis on seotud avaliku korra, julgeoleku või navigatsiooniohutuse tagamisega merel.</w:t>
      </w:r>
    </w:p>
    <w:p w:rsidRPr="009C2310" w:rsidR="00265683" w:rsidP="009715CC" w:rsidRDefault="00265683" w14:paraId="30E320E1" w14:textId="77777777"/>
    <w:p w:rsidRPr="009C2310" w:rsidR="009715CC" w:rsidP="009E1BD2" w:rsidRDefault="009715CC" w14:paraId="4891D05F" w14:textId="778239AE">
      <w:pPr>
        <w:pStyle w:val="Pealkiri3"/>
      </w:pPr>
      <w:r w:rsidRPr="009C2310">
        <w:t>Mõju riigi julgeolekule ja välissuhetele</w:t>
      </w:r>
    </w:p>
    <w:p w:rsidRPr="009C2310" w:rsidR="009715CC" w:rsidP="009715CC" w:rsidRDefault="009E1BD2" w14:paraId="1CF3A59B" w14:textId="26081AA1">
      <w:r>
        <w:br/>
      </w:r>
      <w:r w:rsidRPr="009C2310" w:rsidR="009715CC">
        <w:t xml:space="preserve">Mõju </w:t>
      </w:r>
      <w:r w:rsidRPr="009C2310" w:rsidR="009715CC">
        <w:rPr>
          <w:u w:val="single"/>
        </w:rPr>
        <w:t>riigi julgeolekule</w:t>
      </w:r>
      <w:r w:rsidRPr="009C2310" w:rsidR="009715CC">
        <w:t xml:space="preserve"> on positiivne, sest koos mõjuanalüüsi punktis 1 nimetatud õiguste andmisega Kaitseväele on muudatustel üldiselt positiivne mõju ohuolukordadeks valmisolekule, kuna muu hulgas ei pea Kaitsevägi viivitama sündmusele reageerimisega hindamaks, kas ta võib reageerida, samuti kiirendab see reageerimist, sest tal on parem olukorrateadlikkus. Parema mereolukorrateadlikkuse loomise ja tagamisega on tagatud sellise keskse koordineerija olemasolu, kes suudab ülesannet täita nii tavaolukorras kui ka eri tüüpi ohtude või sündmuste korral. Kaitseväel tekib olukorrast laiahaardelisem arusaam, mis võimaldab teha kvaliteetsemaid otsuseid ning loob eeldused ressursside säästlikumaks kasutamiseks ka operatsioonide planeerimisel või elluviimisel (sisaldades ka asjakohase väljaõppe kavandamist).</w:t>
      </w:r>
    </w:p>
    <w:p w:rsidRPr="009C2310" w:rsidR="009715CC" w:rsidP="009715CC" w:rsidRDefault="009715CC" w14:paraId="4A24DDA9" w14:textId="77777777"/>
    <w:p w:rsidRPr="009C2310" w:rsidR="009715CC" w:rsidP="009715CC" w:rsidRDefault="009715CC" w14:paraId="035878A3" w14:textId="77777777">
      <w:r w:rsidRPr="009C2310">
        <w:t>Kuigi iga mereliste ohtude töörühma kuuluv asutus täidab oma ülesandeid enda pädevuse piires, tagab parem asutuste teabevahetus ning läbimõeldud ja harjutatud sündmustele reageerimine lühema reageerimisaja, kiirendades paljudel juhtudel ka võimaliku süüdlase tuvastamist ja leidmist.</w:t>
      </w:r>
    </w:p>
    <w:p w:rsidRPr="009C2310" w:rsidR="009715CC" w:rsidP="009715CC" w:rsidRDefault="009715CC" w14:paraId="7418A954" w14:textId="77777777"/>
    <w:p w:rsidRPr="009C2310" w:rsidR="009715CC" w:rsidP="009715CC" w:rsidRDefault="009715CC" w14:paraId="7124EA7B" w14:textId="77777777">
      <w:r w:rsidRPr="009C2310">
        <w:t xml:space="preserve">Mõju </w:t>
      </w:r>
      <w:r w:rsidRPr="009C2310">
        <w:rPr>
          <w:u w:val="single"/>
        </w:rPr>
        <w:t>välissuhetele</w:t>
      </w:r>
      <w:r w:rsidRPr="009C2310">
        <w:t xml:space="preserve"> on kaudne, kuid positiivne, sest mereliste ohtude töörühm on pigem riigisisese asutuste koostöö koordineerimise vahend. Iga asutus teeb oma pädevuse piires teiste riikide asjakohaste asutustega koostööd ning mereliste ohtude töörühm vahetult välisriikide asutustega koostööd ei tee.</w:t>
      </w:r>
    </w:p>
    <w:p w:rsidRPr="009C2310" w:rsidR="009715CC" w:rsidP="009715CC" w:rsidRDefault="009715CC" w14:paraId="30447156" w14:textId="77777777"/>
    <w:p w:rsidRPr="009C2310" w:rsidR="009715CC" w:rsidP="009E1BD2" w:rsidRDefault="009715CC" w14:paraId="4CBCC56F" w14:textId="6BCF7275">
      <w:pPr>
        <w:pStyle w:val="Pealkiri3"/>
      </w:pPr>
      <w:r w:rsidRPr="009C2310">
        <w:t>Mõju riigiasutuste ja kohaliku omavalitsuse korraldusele</w:t>
      </w:r>
    </w:p>
    <w:p w:rsidRPr="009C2310" w:rsidR="009715CC" w:rsidP="009715CC" w:rsidRDefault="009E1BD2" w14:paraId="00EF2153" w14:textId="34F2C69D">
      <w:r>
        <w:br/>
      </w:r>
      <w:r w:rsidRPr="009C2310" w:rsidR="009715CC">
        <w:t xml:space="preserve">Mõju </w:t>
      </w:r>
      <w:r w:rsidRPr="009C2310" w:rsidR="009715CC">
        <w:rPr>
          <w:u w:val="single"/>
        </w:rPr>
        <w:t>kohaliku omavalitsuse korraldusele</w:t>
      </w:r>
      <w:r w:rsidRPr="009C2310" w:rsidR="009715CC">
        <w:t xml:space="preserve"> puudub, sest eelnõus sätestatu ei puuduta neile seadustega pandud ülesannete täitmist ega lisa uusi.</w:t>
      </w:r>
    </w:p>
    <w:p w:rsidRPr="009C2310" w:rsidR="009715CC" w:rsidP="009715CC" w:rsidRDefault="009715CC" w14:paraId="70DE1323" w14:textId="77777777"/>
    <w:p w:rsidRPr="009C2310" w:rsidR="009715CC" w:rsidP="009715CC" w:rsidRDefault="009715CC" w14:paraId="12912971" w14:textId="77777777">
      <w:r w:rsidRPr="009C2310">
        <w:t xml:space="preserve">Mõju </w:t>
      </w:r>
      <w:r w:rsidRPr="009C2310">
        <w:rPr>
          <w:u w:val="single"/>
        </w:rPr>
        <w:t>riigiasutuste korraldusele</w:t>
      </w:r>
      <w:r w:rsidRPr="009C2310">
        <w:t xml:space="preserve"> on positiivne. Alguses võib mõju asutuste töökorraldusele olla suurem (väiksest suureni), sest kui töörühm tööle hakkab, on vaja kokku leppida töökord ning koos asjakohaste asutustega (st asutustega, kes teatud sündmustele reageerivad) tuleb kokku leppida teabevahetuseks vajaliku teabe sisu ja sagedus, samuti koostöö tegemise vorm ja toimingud (tegevusjuhenditena), kui asutused ei ole juba varem koostöökokkuleppeid sõlminud. Hiljem see mõju väheneb, kui töörühma formaat on paigas, koostöö toimib ja tekkimas on rutiin. Kuna iga asutus tegutseb oma pädevuse piires, siis eelnõukohased muudatused asutuste tööülesannete korraldust otseselt ei mõjuta, sest ülesandeid asutuste vahel ümber ei jagata, samuti ei eeldata, et selline vajadus tekiks asutuse sees. Töörühma eesmärk on tagada parem ja koordineeritum teabevahetus, samuti teadlikum ja koordineeritum koostöö asutuste vahel (st teades üksteise võimeid ja tegevusi paremini), mis peaks parandama olukorrateadlikkust kõikides asutustes ning muutma koostöö sujuvamaks.</w:t>
      </w:r>
    </w:p>
    <w:p w:rsidRPr="009C2310" w:rsidR="009715CC" w:rsidP="009715CC" w:rsidRDefault="009715CC" w14:paraId="65EF9F80" w14:textId="77777777"/>
    <w:p w:rsidRPr="009C2310" w:rsidR="009715CC" w:rsidP="009715CC" w:rsidRDefault="009715CC" w14:paraId="7A0DCE1B" w14:textId="34C6EE55">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ega </w:t>
      </w:r>
      <w:r w:rsidRPr="009C2310">
        <w:rPr>
          <w:b/>
        </w:rPr>
        <w:t>mõju majandusele</w:t>
      </w:r>
      <w:r w:rsidRPr="009C2310">
        <w:t xml:space="preserve">, </w:t>
      </w:r>
      <w:r w:rsidRPr="009C2310">
        <w:rPr>
          <w:b/>
        </w:rPr>
        <w:t>regionaalarengule</w:t>
      </w:r>
      <w:r w:rsidRPr="009C2310">
        <w:t xml:space="preserve"> ega </w:t>
      </w:r>
      <w:r w:rsidRPr="009C2310">
        <w:rPr>
          <w:b/>
        </w:rPr>
        <w:t>elu- ja looduskeskkonnale</w:t>
      </w:r>
      <w:r w:rsidRPr="009C2310">
        <w:t>, samuti ei ole tuvastatud muud otsest või kaudset mõju.</w:t>
      </w:r>
    </w:p>
    <w:p w:rsidRPr="009C2310" w:rsidR="009715CC" w:rsidP="001017FF" w:rsidRDefault="009715CC" w14:paraId="1D88CBF3" w14:textId="77777777"/>
    <w:p w:rsidRPr="009C2310" w:rsidR="001017FF" w:rsidP="004268BA" w:rsidRDefault="0076461D" w14:paraId="0B14600E" w14:textId="69CB46F9">
      <w:pPr>
        <w:pStyle w:val="Pealkiri2"/>
        <w:ind w:left="0"/>
        <w:jc w:val="both"/>
      </w:pPr>
      <w:r w:rsidRPr="009C2310">
        <w:t>Mere</w:t>
      </w:r>
      <w:r w:rsidRPr="009C2310" w:rsidR="00E7125D">
        <w:t>aluse taristu ja rajatiste hooldamisega seotud tegevuste</w:t>
      </w:r>
      <w:r w:rsidRPr="009C2310" w:rsidR="00C05E69">
        <w:t>st</w:t>
      </w:r>
      <w:r w:rsidRPr="009C2310" w:rsidR="00E7125D">
        <w:t xml:space="preserve"> </w:t>
      </w:r>
      <w:r w:rsidRPr="009C2310" w:rsidR="00C05E69">
        <w:t>ning</w:t>
      </w:r>
      <w:r w:rsidRPr="009C2310" w:rsidR="00E7125D">
        <w:t xml:space="preserve"> muudest </w:t>
      </w:r>
      <w:proofErr w:type="spellStart"/>
      <w:r w:rsidRPr="009C2310" w:rsidR="00E7125D">
        <w:t>sise</w:t>
      </w:r>
      <w:proofErr w:type="spellEnd"/>
      <w:r w:rsidRPr="009C2310" w:rsidR="00E7125D">
        <w:t xml:space="preserve">- ja territoriaalmeres tehtavatest tegevustest teavitamine </w:t>
      </w:r>
      <w:r w:rsidRPr="009C2310" w:rsidR="002D160E">
        <w:t>või</w:t>
      </w:r>
      <w:r w:rsidRPr="009C2310" w:rsidR="00E7125D">
        <w:t xml:space="preserve"> </w:t>
      </w:r>
      <w:r w:rsidRPr="009C2310" w:rsidR="00A6725A">
        <w:t xml:space="preserve">nendega seotud </w:t>
      </w:r>
      <w:r w:rsidRPr="009C2310" w:rsidR="00E7125D">
        <w:t>loa taotlemine</w:t>
      </w:r>
    </w:p>
    <w:p w:rsidRPr="009C2310" w:rsidR="00BD5469" w:rsidP="00BD5469" w:rsidRDefault="003E1148" w14:paraId="1ABFF218" w14:textId="0C1CAD09">
      <w:pPr>
        <w:pStyle w:val="Vahedeta"/>
      </w:pPr>
      <w:r>
        <w:br/>
      </w:r>
      <w:r w:rsidRPr="009C2310" w:rsidR="002D160E">
        <w:t xml:space="preserve">Eelnõuga pannakse kohustus </w:t>
      </w:r>
      <w:r w:rsidRPr="009C2310" w:rsidR="00A6725A">
        <w:t xml:space="preserve">taotleda </w:t>
      </w:r>
      <w:r w:rsidRPr="009C2310" w:rsidR="002D160E">
        <w:t xml:space="preserve">territoriaalmeres </w:t>
      </w:r>
      <w:r w:rsidRPr="009C2310" w:rsidR="00BD5469">
        <w:t xml:space="preserve">merealuse taristu hooldamisega seotud tegevuste (vaatlus, parandamine jne) </w:t>
      </w:r>
      <w:r w:rsidRPr="009C2310" w:rsidR="002D160E">
        <w:t>jaoks l</w:t>
      </w:r>
      <w:r w:rsidRPr="009C2310" w:rsidR="00A6725A">
        <w:t>uba</w:t>
      </w:r>
      <w:r w:rsidRPr="009C2310" w:rsidR="002D160E">
        <w:t xml:space="preserve"> ning </w:t>
      </w:r>
      <w:r w:rsidRPr="009C2310" w:rsidR="00A6725A">
        <w:t xml:space="preserve">kohustus teavitada </w:t>
      </w:r>
      <w:r w:rsidRPr="009C2310" w:rsidR="002D160E">
        <w:t>majandusvööndis</w:t>
      </w:r>
      <w:r w:rsidRPr="009C2310" w:rsidR="00A6725A">
        <w:t xml:space="preserve"> tehtavatest tegevustest</w:t>
      </w:r>
      <w:r w:rsidRPr="009C2310" w:rsidR="00BD5469">
        <w:t>.</w:t>
      </w:r>
      <w:r w:rsidRPr="009C2310" w:rsidR="002D160E">
        <w:t xml:space="preserve"> Muudest tegevustest, mis pole juba seadustega reguleeritud, tuleb Kaitseväge teavitada ja saada nende nõusolek. </w:t>
      </w:r>
      <w:r w:rsidRPr="009C2310" w:rsidR="00BD5469">
        <w:t xml:space="preserve">Seda on vaja selleks, et merel patrullivad Kaitseväe laevad või muul viisil merel toimuvat jälgivad asutused teaks, et tegemist on seadusliku tegevusega. Vastasel korral võib Kaitsevägi </w:t>
      </w:r>
      <w:r w:rsidRPr="009C2310" w:rsidR="002D160E">
        <w:t xml:space="preserve">kasutada </w:t>
      </w:r>
      <w:r w:rsidRPr="009C2310" w:rsidR="00BD5469">
        <w:t>jõudu</w:t>
      </w:r>
      <w:r w:rsidRPr="009C2310" w:rsidR="00A6725A">
        <w:t>, et</w:t>
      </w:r>
      <w:r w:rsidRPr="009C2310" w:rsidR="00BD5469">
        <w:t xml:space="preserve"> ebaseaduslik tegevus tõkesta</w:t>
      </w:r>
      <w:r w:rsidRPr="009C2310" w:rsidR="00A6725A">
        <w:t>da</w:t>
      </w:r>
      <w:r w:rsidRPr="009C2310" w:rsidR="00BD5469">
        <w:t>. Samuti täidab hooldustöödega seotud tegevustest teavitamine riigi julgeoleku tagamise eesmärki, sest muu hulgas kontrollitakse tö</w:t>
      </w:r>
      <w:r w:rsidRPr="009C2310" w:rsidR="00A6725A">
        <w:t>ötegijate</w:t>
      </w:r>
      <w:r w:rsidRPr="009C2310" w:rsidR="00BD5469">
        <w:t xml:space="preserve"> tausta, kui töid ei tee taristu omanik või valdaja ise.</w:t>
      </w:r>
      <w:r w:rsidRPr="009C2310" w:rsidR="002D160E">
        <w:t xml:space="preserve"> Riigiasutused, kes tegutsevad merel, peavad oma tegevusest</w:t>
      </w:r>
      <w:r w:rsidRPr="009C2310" w:rsidR="00F7257B">
        <w:t xml:space="preserve"> teavitama.</w:t>
      </w:r>
    </w:p>
    <w:p w:rsidRPr="009C2310" w:rsidR="001017FF" w:rsidP="001017FF" w:rsidRDefault="001017FF" w14:paraId="7FB56177" w14:textId="77777777"/>
    <w:p w:rsidRPr="009C2310" w:rsidR="001017FF" w:rsidP="001017FF" w:rsidRDefault="001017FF" w14:paraId="6C69017F" w14:textId="77777777">
      <w:r w:rsidRPr="009C2310">
        <w:rPr>
          <w:b/>
          <w:i/>
          <w:u w:val="single"/>
        </w:rPr>
        <w:t>Sihtrühm</w:t>
      </w:r>
      <w:r w:rsidRPr="009C2310">
        <w:t>:</w:t>
      </w:r>
    </w:p>
    <w:p w:rsidRPr="009C2310" w:rsidR="002A38D5" w:rsidP="00550BF1" w:rsidRDefault="0037772C" w14:paraId="0B1A3C70" w14:textId="4156E5E2" w14:noSpellErr="1">
      <w:pPr>
        <w:tabs>
          <w:tab w:val="left" w:pos="6600"/>
        </w:tabs>
      </w:pPr>
      <w:r w:rsidR="340774EC">
        <w:rPr/>
        <w:t>Peamise s</w:t>
      </w:r>
      <w:r w:rsidR="05E92842">
        <w:rPr/>
        <w:t>ihtrühma</w:t>
      </w:r>
      <w:r w:rsidR="340774EC">
        <w:rPr/>
        <w:t xml:space="preserve"> moodustavad </w:t>
      </w:r>
      <w:commentRangeStart w:id="1534100896"/>
      <w:r w:rsidR="1FFF6E7B">
        <w:rPr/>
        <w:t>mere</w:t>
      </w:r>
      <w:r w:rsidR="340774EC">
        <w:rPr/>
        <w:t xml:space="preserve">aluse taristu ja rajatiste omanikud </w:t>
      </w:r>
      <w:r w:rsidR="27464067">
        <w:rPr/>
        <w:t>ning</w:t>
      </w:r>
      <w:r w:rsidR="340774EC">
        <w:rPr/>
        <w:t xml:space="preserve"> valdajad</w:t>
      </w:r>
      <w:commentRangeEnd w:id="1534100896"/>
      <w:r>
        <w:rPr>
          <w:rStyle w:val="CommentReference"/>
        </w:rPr>
        <w:commentReference w:id="1534100896"/>
      </w:r>
      <w:r w:rsidR="05E92842">
        <w:rPr/>
        <w:t xml:space="preserve">, </w:t>
      </w:r>
      <w:r w:rsidR="340774EC">
        <w:rPr/>
        <w:t xml:space="preserve">samuti need isikud, kes soovivad </w:t>
      </w:r>
      <w:r w:rsidR="27464067">
        <w:rPr/>
        <w:t xml:space="preserve">tegutseda </w:t>
      </w:r>
      <w:r w:rsidR="340774EC">
        <w:rPr/>
        <w:t xml:space="preserve">merel </w:t>
      </w:r>
      <w:r w:rsidR="27464067">
        <w:rPr/>
        <w:t xml:space="preserve">peamiselt </w:t>
      </w:r>
      <w:r w:rsidR="340774EC">
        <w:rPr/>
        <w:t xml:space="preserve">vee all muul põhjusel, mis ei ole </w:t>
      </w:r>
      <w:r w:rsidR="6BBC15C9">
        <w:rPr/>
        <w:t xml:space="preserve">veel </w:t>
      </w:r>
      <w:r w:rsidR="340774EC">
        <w:rPr/>
        <w:t>seadusega reguleeritud.</w:t>
      </w:r>
    </w:p>
    <w:p w:rsidRPr="009C2310" w:rsidR="0037772C" w:rsidP="00550BF1" w:rsidRDefault="0037772C" w14:paraId="4E08CFEE" w14:textId="74ED1FA3">
      <w:pPr>
        <w:tabs>
          <w:tab w:val="left" w:pos="6600"/>
        </w:tabs>
      </w:pPr>
    </w:p>
    <w:p w:rsidRPr="009C2310" w:rsidR="0037772C" w:rsidP="00550BF1" w:rsidRDefault="0037772C" w14:paraId="47E3B4FD" w14:textId="4DB6E4D3">
      <w:pPr>
        <w:tabs>
          <w:tab w:val="left" w:pos="6600"/>
        </w:tabs>
      </w:pPr>
      <w:r w:rsidRPr="009C2310">
        <w:t>Teise sihtrühma moodustab Kaitsevägi, kes loob mereolukorrateadlikkust ja tagab merel piirirežiimi.</w:t>
      </w:r>
    </w:p>
    <w:p w:rsidRPr="009C2310" w:rsidR="00847C49" w:rsidP="00550BF1" w:rsidRDefault="00847C49" w14:paraId="7C75467E" w14:textId="53269727">
      <w:pPr>
        <w:tabs>
          <w:tab w:val="left" w:pos="6600"/>
        </w:tabs>
      </w:pPr>
    </w:p>
    <w:p w:rsidRPr="009C2310" w:rsidR="00847C49" w:rsidP="00550BF1" w:rsidRDefault="00847C49" w14:paraId="0A8185D1" w14:textId="2DFBA64B">
      <w:pPr>
        <w:tabs>
          <w:tab w:val="left" w:pos="6600"/>
        </w:tabs>
      </w:pPr>
      <w:r w:rsidRPr="009C2310">
        <w:t xml:space="preserve">Kolmanda sihtrühma moodustab kogu Eesti elanikkond, kes tarbib teenuseid, mida tarnitakse </w:t>
      </w:r>
      <w:r w:rsidRPr="009C2310" w:rsidR="00082F06">
        <w:t>mere</w:t>
      </w:r>
      <w:r w:rsidRPr="009C2310">
        <w:t>aluse taristu kaudu.</w:t>
      </w:r>
    </w:p>
    <w:p w:rsidRPr="009C2310" w:rsidR="001017FF" w:rsidP="001017FF" w:rsidRDefault="001017FF" w14:paraId="7508CBB4" w14:textId="77777777"/>
    <w:p w:rsidRPr="009C2310" w:rsidR="001017FF" w:rsidP="003E1148" w:rsidRDefault="001017FF" w14:paraId="6D7B9D04" w14:textId="0F711C9A">
      <w:pPr>
        <w:pStyle w:val="Pealkiri3"/>
      </w:pPr>
      <w:r w:rsidRPr="009C2310">
        <w:t>Mõju riigi julgeolekule ja välissuhetele</w:t>
      </w:r>
    </w:p>
    <w:p w:rsidRPr="009C2310" w:rsidR="001017FF" w:rsidP="001017FF" w:rsidRDefault="003E1148" w14:paraId="3A43A08F" w14:textId="731BE2BD">
      <w:r>
        <w:br/>
      </w:r>
      <w:r w:rsidRPr="009C2310" w:rsidR="001017FF">
        <w:t xml:space="preserve">Mõju </w:t>
      </w:r>
      <w:r w:rsidRPr="009C2310" w:rsidR="001017FF">
        <w:rPr>
          <w:u w:val="single"/>
        </w:rPr>
        <w:t>välissuhetele</w:t>
      </w:r>
      <w:r w:rsidRPr="009C2310" w:rsidR="001017FF">
        <w:t xml:space="preserve"> puudub</w:t>
      </w:r>
      <w:r w:rsidRPr="009C2310" w:rsidR="002761A1">
        <w:t xml:space="preserve"> või on kaudne</w:t>
      </w:r>
      <w:r w:rsidRPr="009C2310" w:rsidR="001017FF">
        <w:t>.</w:t>
      </w:r>
      <w:r w:rsidRPr="009C2310" w:rsidR="004503F2">
        <w:t xml:space="preserve"> Muudatusel võib olla kaudne, kuigi juhusliku loomuga positiivne mõju rahvusvahelistele suhetele, kui vältida ebasoovitava mõjuna tekkida võivat tarbetut </w:t>
      </w:r>
      <w:proofErr w:type="spellStart"/>
      <w:r w:rsidRPr="009C2310" w:rsidR="004503F2">
        <w:t>ülereageerimist</w:t>
      </w:r>
      <w:proofErr w:type="spellEnd"/>
      <w:r w:rsidRPr="009C2310" w:rsidR="004503F2">
        <w:t xml:space="preserve">, kuid samas </w:t>
      </w:r>
      <w:r w:rsidRPr="009C2310" w:rsidR="0040175A">
        <w:t xml:space="preserve">on </w:t>
      </w:r>
      <w:r w:rsidRPr="009C2310" w:rsidR="004503F2">
        <w:t>taga</w:t>
      </w:r>
      <w:r w:rsidRPr="009C2310" w:rsidR="0040175A">
        <w:t>tud</w:t>
      </w:r>
      <w:r w:rsidRPr="009C2310" w:rsidR="004503F2">
        <w:t xml:space="preserve"> julgeolek.</w:t>
      </w:r>
    </w:p>
    <w:p w:rsidRPr="009C2310" w:rsidR="001017FF" w:rsidP="001017FF" w:rsidRDefault="001017FF" w14:paraId="4F735C66" w14:textId="77777777"/>
    <w:p w:rsidRPr="009C2310" w:rsidR="001017FF" w:rsidP="001017FF" w:rsidRDefault="001017FF" w14:paraId="17AC95B7" w14:textId="33B0558B">
      <w:r w:rsidRPr="009C2310">
        <w:t xml:space="preserve">Mõju </w:t>
      </w:r>
      <w:r w:rsidRPr="009C2310">
        <w:rPr>
          <w:u w:val="single"/>
        </w:rPr>
        <w:t>riigi julgeolekule</w:t>
      </w:r>
      <w:r w:rsidRPr="009C2310">
        <w:t xml:space="preserve"> on positiivne, sest </w:t>
      </w:r>
      <w:r w:rsidRPr="009C2310" w:rsidR="00185B8A">
        <w:t xml:space="preserve">parem mereolukorrateadlikkus loob parema merejulgeoleku </w:t>
      </w:r>
      <w:r w:rsidRPr="009C2310" w:rsidR="004241C7">
        <w:t>ja see omakorda</w:t>
      </w:r>
      <w:r w:rsidRPr="009C2310" w:rsidR="00185B8A">
        <w:t xml:space="preserve"> parema eelduse, et </w:t>
      </w:r>
      <w:r w:rsidRPr="009C2310" w:rsidR="00082F06">
        <w:t>mere</w:t>
      </w:r>
      <w:r w:rsidRPr="009C2310" w:rsidR="00185B8A">
        <w:t>alune taristu jääb puutumatuks</w:t>
      </w:r>
      <w:r w:rsidRPr="009C2310" w:rsidR="007648F1">
        <w:t>, mis omakorda mõjutab kogu Eesti elanikkonda, kui merealuse taristu kaudu tarnitavad teenused toimivad</w:t>
      </w:r>
      <w:r w:rsidRPr="009C2310" w:rsidR="00185B8A">
        <w:t xml:space="preserve">. </w:t>
      </w:r>
      <w:r w:rsidRPr="009C2310" w:rsidR="008E0998">
        <w:t>Seejuures tuleb m</w:t>
      </w:r>
      <w:r w:rsidRPr="009C2310" w:rsidR="00185B8A">
        <w:t>ärkida, et tea</w:t>
      </w:r>
      <w:r w:rsidRPr="009C2310" w:rsidR="008E0998">
        <w:t xml:space="preserve">tavasti ei saa </w:t>
      </w:r>
      <w:r w:rsidRPr="009C2310" w:rsidR="00087047">
        <w:t xml:space="preserve">mõistlike kuludega </w:t>
      </w:r>
      <w:r w:rsidRPr="009C2310" w:rsidR="008E0998">
        <w:t xml:space="preserve">tagada </w:t>
      </w:r>
      <w:r w:rsidRPr="009C2310" w:rsidR="00082F06">
        <w:t>mere</w:t>
      </w:r>
      <w:r w:rsidRPr="009C2310" w:rsidR="00185B8A">
        <w:t xml:space="preserve">aluse taristu puhul </w:t>
      </w:r>
      <w:r w:rsidRPr="009C2310" w:rsidR="00087047">
        <w:t>täielikku kaitset</w:t>
      </w:r>
      <w:r w:rsidRPr="009C2310" w:rsidR="00185B8A">
        <w:t xml:space="preserve">, mis tähendab, et jääb teatud tõenäosus, et </w:t>
      </w:r>
      <w:r w:rsidRPr="009C2310" w:rsidR="00082F06">
        <w:t>mere</w:t>
      </w:r>
      <w:r w:rsidRPr="009C2310" w:rsidR="008E0998">
        <w:t xml:space="preserve">alust taristut </w:t>
      </w:r>
      <w:r w:rsidRPr="009C2310" w:rsidR="00185B8A">
        <w:t xml:space="preserve">kogemata või pahatahtlikult kahjustatakse. Seda on aga võimalik minimeerida, kui mereolukorrateadlikkuse raames on teada, kes, millal ja kus </w:t>
      </w:r>
      <w:r w:rsidRPr="009C2310" w:rsidR="00082F06">
        <w:t>mere</w:t>
      </w:r>
      <w:r w:rsidRPr="009C2310" w:rsidR="00185B8A">
        <w:t>alust taristut hooldab</w:t>
      </w:r>
      <w:r w:rsidRPr="009C2310" w:rsidR="00AA630E">
        <w:t>, et mitte reageerida juhtudel, kus seda vaja ei ole</w:t>
      </w:r>
      <w:r w:rsidRPr="009C2310" w:rsidR="00185B8A">
        <w:t xml:space="preserve">. Terve ja </w:t>
      </w:r>
      <w:r w:rsidRPr="009C2310" w:rsidR="00087047">
        <w:t xml:space="preserve">toimiv </w:t>
      </w:r>
      <w:r w:rsidRPr="009C2310" w:rsidR="00082F06">
        <w:t>mere</w:t>
      </w:r>
      <w:r w:rsidRPr="009C2310" w:rsidR="00185B8A">
        <w:t>alune taristu on üks majandusjulgeoleku</w:t>
      </w:r>
      <w:r w:rsidRPr="009C2310" w:rsidR="00087047">
        <w:t xml:space="preserve"> alustalasid</w:t>
      </w:r>
      <w:r w:rsidRPr="009C2310" w:rsidR="00185B8A">
        <w:t>.</w:t>
      </w:r>
    </w:p>
    <w:p w:rsidRPr="009C2310" w:rsidR="001017FF" w:rsidP="001017FF" w:rsidRDefault="001017FF" w14:paraId="52F84D18" w14:textId="77777777"/>
    <w:p w:rsidRPr="009C2310" w:rsidR="001017FF" w:rsidP="003E1148" w:rsidRDefault="001017FF" w14:paraId="1AB273BA" w14:textId="6F90A42F">
      <w:pPr>
        <w:pStyle w:val="Pealkiri3"/>
      </w:pPr>
      <w:r w:rsidRPr="009C2310">
        <w:t>Mõju riigiasutuste ja kohaliku omavalitsuse asutuste korraldusele</w:t>
      </w:r>
    </w:p>
    <w:p w:rsidRPr="009C2310" w:rsidR="001017FF" w:rsidP="001017FF" w:rsidRDefault="003E1148" w14:paraId="4B0E7086" w14:textId="3C0F5B0D">
      <w:pPr>
        <w:tabs>
          <w:tab w:val="left" w:pos="6600"/>
        </w:tabs>
      </w:pPr>
      <w:r>
        <w:br/>
      </w:r>
      <w:r w:rsidRPr="009C2310" w:rsidR="001017FF">
        <w:t xml:space="preserve">Mõju </w:t>
      </w:r>
      <w:r w:rsidRPr="009C2310" w:rsidR="001017FF">
        <w:rPr>
          <w:u w:val="single"/>
        </w:rPr>
        <w:t>kohaliku omavalitsuse korraldusele</w:t>
      </w:r>
      <w:r w:rsidRPr="009C2310" w:rsidR="001017FF">
        <w:t xml:space="preserve"> puudub, sest eelnõus sätestatu ei puuduta neile seadustega pandud ülesannete täitmist ega lisa uusi.</w:t>
      </w:r>
    </w:p>
    <w:p w:rsidRPr="009C2310" w:rsidR="001017FF" w:rsidP="001017FF" w:rsidRDefault="001017FF" w14:paraId="03FFA93D" w14:textId="77777777"/>
    <w:p w:rsidRPr="009C2310" w:rsidR="001017FF" w:rsidP="00550BF1" w:rsidRDefault="001017FF" w14:paraId="020C3380" w14:textId="3BECFE23">
      <w:r w:rsidRPr="009C2310">
        <w:t xml:space="preserve">Mõju </w:t>
      </w:r>
      <w:r w:rsidRPr="009C2310">
        <w:rPr>
          <w:u w:val="single"/>
        </w:rPr>
        <w:t>riigiasutuste korraldusele</w:t>
      </w:r>
      <w:r w:rsidRPr="009C2310">
        <w:t xml:space="preserve"> on </w:t>
      </w:r>
      <w:r w:rsidRPr="009C2310" w:rsidR="006C0DDD">
        <w:t>väike. Mõjuta</w:t>
      </w:r>
      <w:r w:rsidRPr="009C2310" w:rsidR="00FA0099">
        <w:t>tud on</w:t>
      </w:r>
      <w:r w:rsidRPr="009C2310" w:rsidR="006C0DDD">
        <w:t xml:space="preserve"> peamiselt Kaitseväg</w:t>
      </w:r>
      <w:r w:rsidRPr="009C2310" w:rsidR="00FA0099">
        <w:t>i</w:t>
      </w:r>
      <w:r w:rsidRPr="009C2310" w:rsidR="006C0DDD">
        <w:t>, kellele tuleb taotlus esitada ja kes seda menetleb</w:t>
      </w:r>
      <w:r w:rsidRPr="009C2310" w:rsidR="00FA0099">
        <w:t xml:space="preserve"> ning keda</w:t>
      </w:r>
      <w:r w:rsidRPr="009C2310" w:rsidR="009A662F">
        <w:t xml:space="preserve"> tuleb teavitada muudest tegevustest</w:t>
      </w:r>
      <w:r w:rsidRPr="009C2310" w:rsidR="006C0DDD">
        <w:t xml:space="preserve">. Kuna taotlust menetlevate </w:t>
      </w:r>
      <w:r w:rsidRPr="009C2310" w:rsidR="00A85BF2">
        <w:t>isikute a</w:t>
      </w:r>
      <w:r w:rsidRPr="009C2310" w:rsidR="006C0DDD">
        <w:t xml:space="preserve">rv võrreldes kogu Kaitseväe koosseisuga on väike, on </w:t>
      </w:r>
      <w:r w:rsidRPr="009C2310" w:rsidR="00FA0099">
        <w:t xml:space="preserve">ka </w:t>
      </w:r>
      <w:r w:rsidRPr="009C2310" w:rsidR="006C0DDD">
        <w:t>mõju väike. Samuti ei ole võimalik taotluste arv suur, mi</w:t>
      </w:r>
      <w:r w:rsidRPr="009C2310" w:rsidR="00FA0099">
        <w:t>stõttu</w:t>
      </w:r>
      <w:r w:rsidRPr="009C2310" w:rsidR="006C0DDD">
        <w:t xml:space="preserve"> ei ole</w:t>
      </w:r>
      <w:r w:rsidRPr="009C2310" w:rsidR="00A85BF2">
        <w:t xml:space="preserve"> ka</w:t>
      </w:r>
      <w:r w:rsidRPr="009C2310" w:rsidR="006C0DDD">
        <w:t xml:space="preserve"> töökoormus suur.</w:t>
      </w:r>
      <w:r w:rsidRPr="009C2310" w:rsidR="009A662F">
        <w:t xml:space="preserve"> </w:t>
      </w:r>
      <w:proofErr w:type="spellStart"/>
      <w:r w:rsidRPr="009C2310" w:rsidR="009A662F">
        <w:t>RiPS</w:t>
      </w:r>
      <w:proofErr w:type="spellEnd"/>
      <w:r w:rsidRPr="009C2310" w:rsidR="009A662F">
        <w:t xml:space="preserve"> seab juba </w:t>
      </w:r>
      <w:r w:rsidRPr="009C2310" w:rsidR="00A85BF2">
        <w:t xml:space="preserve">praegu </w:t>
      </w:r>
      <w:r w:rsidRPr="009C2310" w:rsidR="009A662F">
        <w:t>paljudel juhtudel kohustuse saada nõusolek Kaitseväelt paljudeks tegevusteks</w:t>
      </w:r>
      <w:r w:rsidRPr="009C2310" w:rsidR="00F30F87">
        <w:t xml:space="preserve"> (keskmiselt 90</w:t>
      </w:r>
      <w:r w:rsidRPr="009C2310" w:rsidR="00535B2E">
        <w:t>−95 </w:t>
      </w:r>
      <w:r w:rsidRPr="009C2310" w:rsidR="00F30F87">
        <w:t>korda kuus, olenedes natuke ka aastaajast)</w:t>
      </w:r>
      <w:r w:rsidRPr="009C2310" w:rsidR="009A662F">
        <w:t xml:space="preserve">, mistõttu need lisanduvad teavitamised </w:t>
      </w:r>
      <w:r w:rsidRPr="009C2310" w:rsidR="00FA0099">
        <w:t>ning</w:t>
      </w:r>
      <w:r w:rsidRPr="009C2310" w:rsidR="009A662F">
        <w:t xml:space="preserve"> loa taotlemine taristu ja rajatiste korral ei </w:t>
      </w:r>
      <w:r w:rsidRPr="009C2310" w:rsidR="00A85BF2">
        <w:t>kasvata</w:t>
      </w:r>
      <w:r w:rsidRPr="009C2310" w:rsidR="009A662F">
        <w:t xml:space="preserve"> töökoormus</w:t>
      </w:r>
      <w:r w:rsidRPr="009C2310" w:rsidR="00A85BF2">
        <w:t>t kuigi palju</w:t>
      </w:r>
      <w:r w:rsidRPr="009C2310" w:rsidR="00F30F87">
        <w:t xml:space="preserve">. See tähendab, et </w:t>
      </w:r>
      <w:r w:rsidRPr="009C2310" w:rsidR="001E7951">
        <w:t xml:space="preserve">puudub vajadus lisanduvate teavitamiste </w:t>
      </w:r>
      <w:r w:rsidRPr="009C2310" w:rsidR="001E7951">
        <w:lastRenderedPageBreak/>
        <w:t>ja nõusoleku küsimiste tõttu uute töökohtade järgi</w:t>
      </w:r>
      <w:r w:rsidRPr="009C2310" w:rsidR="00910E6B">
        <w:t>.</w:t>
      </w:r>
      <w:r w:rsidRPr="009C2310" w:rsidR="009A662F">
        <w:t xml:space="preserve"> Kaitsevägi teeb seda tööd n</w:t>
      </w:r>
      <w:r w:rsidRPr="009C2310" w:rsidR="00A85BF2">
        <w:t>agu</w:t>
      </w:r>
      <w:r w:rsidRPr="009C2310" w:rsidR="009A662F">
        <w:t>nii iga päev</w:t>
      </w:r>
      <w:r w:rsidRPr="009C2310" w:rsidR="00B84A65">
        <w:t xml:space="preserve">, </w:t>
      </w:r>
      <w:r w:rsidRPr="009C2310" w:rsidR="00FA0099">
        <w:t xml:space="preserve">selline </w:t>
      </w:r>
      <w:r w:rsidRPr="009C2310" w:rsidR="00B84A65">
        <w:t>teenus on tagatud ööpäev</w:t>
      </w:r>
      <w:r w:rsidRPr="009C2310" w:rsidR="00A85BF2">
        <w:t xml:space="preserve"> läbi</w:t>
      </w:r>
      <w:r w:rsidRPr="009C2310" w:rsidR="009A662F">
        <w:t>.</w:t>
      </w:r>
    </w:p>
    <w:p w:rsidRPr="009C2310" w:rsidR="001017FF" w:rsidP="001017FF" w:rsidRDefault="001017FF" w14:paraId="29205AAB" w14:textId="77777777"/>
    <w:p w:rsidRPr="009C2310" w:rsidR="001017FF" w:rsidP="003E1148" w:rsidRDefault="001017FF" w14:paraId="16B6E5C2" w14:textId="38D0CC82">
      <w:pPr>
        <w:pStyle w:val="Pealkiri3"/>
      </w:pPr>
      <w:r w:rsidRPr="009C2310">
        <w:t>Mõju majandusele</w:t>
      </w:r>
    </w:p>
    <w:p w:rsidR="009B76D8" w:rsidP="001017FF" w:rsidRDefault="009B76D8" w14:paraId="51A16BF3" w14:textId="77777777"/>
    <w:p w:rsidRPr="009C2310" w:rsidR="001017FF" w:rsidP="001017FF" w:rsidRDefault="001017FF" w14:paraId="0198FF93" w14:textId="29C3A519">
      <w:r w:rsidRPr="009C2310">
        <w:t xml:space="preserve">Eelnõus sätestatu </w:t>
      </w:r>
      <w:r w:rsidRPr="009C2310" w:rsidR="00044A1D">
        <w:t>mõjutab</w:t>
      </w:r>
      <w:r w:rsidRPr="009C2310">
        <w:t xml:space="preserve"> majandus</w:t>
      </w:r>
      <w:r w:rsidRPr="009C2310" w:rsidR="00044A1D">
        <w:t>t pigem kaudselt</w:t>
      </w:r>
      <w:r w:rsidRPr="009C2310" w:rsidR="00C475E3">
        <w:t>, sest terve</w:t>
      </w:r>
      <w:r w:rsidRPr="009C2310" w:rsidR="00044A1D">
        <w:t>d</w:t>
      </w:r>
      <w:r w:rsidRPr="009C2310" w:rsidR="00C475E3">
        <w:t xml:space="preserve"> ja </w:t>
      </w:r>
      <w:r w:rsidRPr="009C2310" w:rsidR="00044A1D">
        <w:t xml:space="preserve">toimivad </w:t>
      </w:r>
      <w:r w:rsidRPr="009C2310" w:rsidR="00082F06">
        <w:t>mere</w:t>
      </w:r>
      <w:r w:rsidRPr="009C2310" w:rsidR="00C475E3">
        <w:t xml:space="preserve">alune taristu </w:t>
      </w:r>
      <w:r w:rsidRPr="009C2310" w:rsidR="00044A1D">
        <w:t>ja</w:t>
      </w:r>
      <w:r w:rsidRPr="009C2310" w:rsidR="00C475E3">
        <w:t xml:space="preserve"> rajatised tagavad kogu elanikkonna </w:t>
      </w:r>
      <w:r w:rsidRPr="009C2310" w:rsidR="00044A1D">
        <w:t>ja ka</w:t>
      </w:r>
      <w:r w:rsidRPr="009C2310" w:rsidR="00C475E3">
        <w:t xml:space="preserve"> ettevõtjate jaoks andmeside liikumise, elektrivõrgu töö </w:t>
      </w:r>
      <w:r w:rsidRPr="009C2310" w:rsidR="00044A1D">
        <w:t>ning</w:t>
      </w:r>
      <w:r w:rsidRPr="009C2310" w:rsidR="00C475E3">
        <w:t xml:space="preserve"> gaasiga varusta</w:t>
      </w:r>
      <w:r w:rsidRPr="009C2310" w:rsidR="00A31A74">
        <w:t>tuse</w:t>
      </w:r>
      <w:r w:rsidRPr="009C2310" w:rsidR="00C475E3">
        <w:t xml:space="preserve">. Loa taotlemine ja teavitamine hooldustöödest </w:t>
      </w:r>
      <w:r w:rsidRPr="009C2310" w:rsidR="00044A1D">
        <w:t>ei mõjuta</w:t>
      </w:r>
      <w:r w:rsidRPr="009C2310" w:rsidR="00C475E3">
        <w:t xml:space="preserve"> taristu omanik</w:t>
      </w:r>
      <w:r w:rsidRPr="009C2310" w:rsidR="00044A1D">
        <w:t>ke ega</w:t>
      </w:r>
      <w:r w:rsidRPr="009C2310" w:rsidR="00C475E3">
        <w:t xml:space="preserve"> valdaja</w:t>
      </w:r>
      <w:r w:rsidRPr="009C2310" w:rsidR="00044A1D">
        <w:t>id</w:t>
      </w:r>
      <w:r w:rsidRPr="009C2310" w:rsidR="009B7ECD">
        <w:rPr>
          <w:rStyle w:val="Allmrkuseviide"/>
        </w:rPr>
        <w:footnoteReference w:id="101"/>
      </w:r>
      <w:r w:rsidRPr="009C2310" w:rsidR="00044A1D">
        <w:t xml:space="preserve"> kuigi palju</w:t>
      </w:r>
      <w:r w:rsidRPr="009C2310" w:rsidR="00C475E3">
        <w:t xml:space="preserve">, sest seda tehakse </w:t>
      </w:r>
      <w:r w:rsidRPr="009C2310" w:rsidR="00044A1D">
        <w:t xml:space="preserve">teatud ulatuses </w:t>
      </w:r>
      <w:r w:rsidRPr="009C2310" w:rsidR="00C475E3">
        <w:t xml:space="preserve">ka praegu ning </w:t>
      </w:r>
      <w:r w:rsidRPr="009C2310" w:rsidR="00A31A74">
        <w:t xml:space="preserve">see </w:t>
      </w:r>
      <w:r w:rsidRPr="009C2310" w:rsidR="00C475E3">
        <w:t xml:space="preserve">on pikemas </w:t>
      </w:r>
      <w:r w:rsidRPr="009C2310" w:rsidR="00044A1D">
        <w:t xml:space="preserve">plaanis </w:t>
      </w:r>
      <w:r w:rsidRPr="009C2310" w:rsidR="00C475E3">
        <w:t>nende endi huvides, sest nii suudetakse koostöös tagada parem mereolukorrateadlikkus ja sealt edasi kiirem reageerimine kahtlase</w:t>
      </w:r>
      <w:r w:rsidRPr="009C2310" w:rsidR="00044A1D">
        <w:t>le</w:t>
      </w:r>
      <w:r w:rsidRPr="009C2310" w:rsidR="00C475E3">
        <w:t xml:space="preserve"> tegevuse</w:t>
      </w:r>
      <w:r w:rsidRPr="009C2310" w:rsidR="00044A1D">
        <w:t>le</w:t>
      </w:r>
      <w:r w:rsidRPr="009C2310" w:rsidR="00C475E3">
        <w:t xml:space="preserve"> taristu läheduses.</w:t>
      </w:r>
    </w:p>
    <w:p w:rsidRPr="009C2310" w:rsidR="001017FF" w:rsidP="001017FF" w:rsidRDefault="001017FF" w14:paraId="65915170" w14:textId="77777777"/>
    <w:p w:rsidRPr="009C2310" w:rsidR="001017FF" w:rsidP="001017FF" w:rsidRDefault="001017FF" w14:paraId="12EE27E2" w14:textId="09963A2D">
      <w:r w:rsidRPr="009C2310">
        <w:t xml:space="preserve">Eelnõus sätestatu ei evi </w:t>
      </w:r>
      <w:r w:rsidRPr="009C2310">
        <w:rPr>
          <w:b/>
        </w:rPr>
        <w:t>sotsiaalset</w:t>
      </w:r>
      <w:r w:rsidRPr="009C2310">
        <w:t xml:space="preserve">, sealhulgas </w:t>
      </w:r>
      <w:r w:rsidRPr="009C2310">
        <w:rPr>
          <w:b/>
        </w:rPr>
        <w:t>demograafilist mõju</w:t>
      </w:r>
      <w:r w:rsidRPr="009C2310">
        <w:t xml:space="preserve">, </w:t>
      </w:r>
      <w:r w:rsidRPr="009C2310" w:rsidR="00A31A74">
        <w:t>ega</w:t>
      </w:r>
      <w:r w:rsidRPr="009C2310">
        <w:t xml:space="preserve"> </w:t>
      </w:r>
      <w:r w:rsidRPr="009C2310">
        <w:rPr>
          <w:b/>
        </w:rPr>
        <w:t xml:space="preserve">mõju </w:t>
      </w:r>
      <w:r w:rsidRPr="009C2310" w:rsidR="006C0DDD">
        <w:rPr>
          <w:b/>
        </w:rPr>
        <w:t>elu- ja looduskeskkonnale</w:t>
      </w:r>
      <w:r w:rsidRPr="009C2310" w:rsidR="00A31A74">
        <w:t xml:space="preserve"> ega</w:t>
      </w:r>
      <w:r w:rsidRPr="009C2310" w:rsidR="006C0DDD">
        <w:rPr>
          <w:b/>
        </w:rPr>
        <w:t xml:space="preserve"> </w:t>
      </w:r>
      <w:r w:rsidRPr="009C2310">
        <w:rPr>
          <w:b/>
        </w:rPr>
        <w:t>regionaalarengule</w:t>
      </w:r>
      <w:r w:rsidRPr="009C2310" w:rsidR="00A31A74">
        <w:t>,</w:t>
      </w:r>
      <w:r w:rsidRPr="009C2310">
        <w:t xml:space="preserve"> </w:t>
      </w:r>
      <w:r w:rsidRPr="009C2310" w:rsidR="00A31A74">
        <w:t xml:space="preserve">samuti </w:t>
      </w:r>
      <w:r w:rsidRPr="009C2310" w:rsidR="00FC2FBD">
        <w:t xml:space="preserve">ei </w:t>
      </w:r>
      <w:r w:rsidRPr="009C2310">
        <w:t>ole tuvastatud muud otsest või kaudset mõju.</w:t>
      </w:r>
    </w:p>
    <w:p w:rsidRPr="009C2310" w:rsidR="001017FF" w:rsidP="001017FF" w:rsidRDefault="001017FF" w14:paraId="557CC126" w14:textId="0CA03581">
      <w:pPr>
        <w:pStyle w:val="Vahedeta"/>
      </w:pPr>
    </w:p>
    <w:p w:rsidRPr="009C2310" w:rsidR="003B5503" w:rsidP="004268BA" w:rsidRDefault="003B5503" w14:paraId="79314AAF" w14:textId="3C0B69E4">
      <w:pPr>
        <w:pStyle w:val="Pealkiri2"/>
        <w:ind w:left="0"/>
        <w:jc w:val="both"/>
      </w:pPr>
      <w:r w:rsidRPr="009C2310">
        <w:t>Tehniline järelevalve Kaitseväe ja Kaitseliidu veesõidukite registris olevate veesõidukite üle</w:t>
      </w:r>
    </w:p>
    <w:p w:rsidRPr="009C2310" w:rsidR="00F2059C" w:rsidP="00F2059C" w:rsidRDefault="003E1148" w14:paraId="7495535C" w14:textId="4067A476">
      <w:pPr>
        <w:pStyle w:val="Vahedeta"/>
      </w:pPr>
      <w:r>
        <w:br/>
      </w:r>
      <w:r w:rsidRPr="009C2310" w:rsidR="00565A24">
        <w:t xml:space="preserve">Eelnõu kohaselt teeb Kaitsevägi </w:t>
      </w:r>
      <w:r w:rsidRPr="009C2310" w:rsidR="00F2059C">
        <w:t>Kaitseväe ja Kaitseliidu veesõidukite registris olevate veesõidukite üle järelevalve</w:t>
      </w:r>
      <w:r w:rsidRPr="009C2310" w:rsidR="00565A24">
        <w:t xml:space="preserve">t. Eesmärk on </w:t>
      </w:r>
      <w:r w:rsidRPr="009C2310" w:rsidR="00F2059C">
        <w:t xml:space="preserve">tagada, et registris olevad veesõidukid on merekõlblikud või sõidukõlblikud. Selleks lisatakse asjakohane säte nii </w:t>
      </w:r>
      <w:proofErr w:type="spellStart"/>
      <w:r w:rsidRPr="009C2310" w:rsidR="00F2059C">
        <w:t>MSOS-i</w:t>
      </w:r>
      <w:proofErr w:type="spellEnd"/>
      <w:r w:rsidRPr="009C2310" w:rsidR="00F2059C">
        <w:t xml:space="preserve"> kui ka </w:t>
      </w:r>
      <w:proofErr w:type="spellStart"/>
      <w:r w:rsidRPr="009C2310" w:rsidR="00F2059C">
        <w:t>KaLS</w:t>
      </w:r>
      <w:r w:rsidRPr="009C2310" w:rsidR="00565A24">
        <w:t>-i</w:t>
      </w:r>
      <w:proofErr w:type="spellEnd"/>
      <w:r w:rsidRPr="009C2310" w:rsidR="00F2059C">
        <w:t>. Samuti antakse MSOS-</w:t>
      </w:r>
      <w:proofErr w:type="spellStart"/>
      <w:r w:rsidRPr="009C2310" w:rsidR="00F2059C">
        <w:t>ga</w:t>
      </w:r>
      <w:proofErr w:type="spellEnd"/>
      <w:r w:rsidRPr="009C2310" w:rsidR="00F2059C">
        <w:t xml:space="preserve"> Kaitseväele õigus kehtestada: 1) Kaitseväe ja Kaitseliidu veesõidukite registris oleva laeva ja väikelaeva tehnilise ülevaatuse kord, 2) tehnilised nõuded nendele laevadele ja väikelaevadele ning 3) laeva ja väikelaeva merekõlblikuks või sõidukõlblikuks tunnistamise kord.</w:t>
      </w:r>
    </w:p>
    <w:p w:rsidRPr="009C2310" w:rsidR="003B5503" w:rsidP="001017FF" w:rsidRDefault="003B5503" w14:paraId="3015D6B2" w14:textId="361FC907">
      <w:pPr>
        <w:pStyle w:val="Vahedeta"/>
      </w:pPr>
    </w:p>
    <w:p w:rsidRPr="009C2310" w:rsidR="00C33771" w:rsidP="00C33771" w:rsidRDefault="00C33771" w14:paraId="062D6DF0" w14:textId="77777777">
      <w:r w:rsidRPr="009C2310">
        <w:rPr>
          <w:b/>
          <w:i/>
          <w:u w:val="single"/>
        </w:rPr>
        <w:t>Sihtrühm</w:t>
      </w:r>
      <w:r w:rsidRPr="009C2310">
        <w:t>:</w:t>
      </w:r>
    </w:p>
    <w:p w:rsidRPr="009C2310" w:rsidR="00C33771" w:rsidP="00C33771" w:rsidRDefault="00C33771" w14:paraId="17DF4EFB" w14:textId="33660300">
      <w:pPr>
        <w:tabs>
          <w:tab w:val="left" w:pos="6600"/>
        </w:tabs>
      </w:pPr>
      <w:r w:rsidRPr="009C2310">
        <w:t xml:space="preserve">Sihtrühma, keda eelnõus sätestatu mõjutab, </w:t>
      </w:r>
      <w:r w:rsidRPr="009C2310" w:rsidR="007F7DB9">
        <w:t>moodustavad</w:t>
      </w:r>
      <w:r w:rsidRPr="009C2310" w:rsidR="00880584">
        <w:t xml:space="preserve"> Kaitsevägi ja Kaitseliit. Täpsemalt need üksused, kes kasutavad veesõidukeid ja kelle üle Kaitsevägi järelevalvet teeb, samuti </w:t>
      </w:r>
      <w:r w:rsidRPr="009C2310" w:rsidR="0048194B">
        <w:t xml:space="preserve">Kaitseväes </w:t>
      </w:r>
      <w:r w:rsidRPr="009C2310" w:rsidR="00880584">
        <w:t>järelevalvet tegev üksus.</w:t>
      </w:r>
    </w:p>
    <w:p w:rsidRPr="009C2310" w:rsidR="003B5503" w:rsidP="001017FF" w:rsidRDefault="003B5503" w14:paraId="7C6FF040" w14:textId="31DD6259">
      <w:pPr>
        <w:pStyle w:val="Vahedeta"/>
      </w:pPr>
    </w:p>
    <w:p w:rsidRPr="009C2310" w:rsidR="00C33771" w:rsidP="003E1148" w:rsidRDefault="00C33771" w14:paraId="5235A0AD" w14:textId="6F3EAE83">
      <w:pPr>
        <w:pStyle w:val="Pealkiri3"/>
      </w:pPr>
      <w:r w:rsidRPr="009C2310">
        <w:t>Mõju riigi julgeolekule ja välissuhetele</w:t>
      </w:r>
    </w:p>
    <w:p w:rsidRPr="009C2310" w:rsidR="00C33771" w:rsidP="00C33771" w:rsidRDefault="003E1148" w14:paraId="6E61E1BD" w14:textId="517D5CF4">
      <w:r>
        <w:br/>
      </w:r>
      <w:r w:rsidRPr="009C2310" w:rsidR="00C33771">
        <w:t xml:space="preserve">Mõju </w:t>
      </w:r>
      <w:r w:rsidRPr="009C2310" w:rsidR="00C33771">
        <w:rPr>
          <w:u w:val="single"/>
        </w:rPr>
        <w:t>välissuhetele</w:t>
      </w:r>
      <w:r w:rsidRPr="009C2310" w:rsidR="00C33771">
        <w:t xml:space="preserve"> puudub.</w:t>
      </w:r>
    </w:p>
    <w:p w:rsidRPr="009C2310" w:rsidR="00C33771" w:rsidP="00C33771" w:rsidRDefault="00C33771" w14:paraId="3C1E0825" w14:textId="77777777"/>
    <w:p w:rsidRPr="009C2310" w:rsidR="00C33771" w:rsidP="00C33771" w:rsidRDefault="00C33771" w14:paraId="672B5047" w14:textId="7A22640B">
      <w:r w:rsidRPr="009C2310">
        <w:t xml:space="preserve">Mõju </w:t>
      </w:r>
      <w:r w:rsidRPr="009C2310">
        <w:rPr>
          <w:u w:val="single"/>
        </w:rPr>
        <w:t>riigi julgeolekule</w:t>
      </w:r>
      <w:r w:rsidRPr="009C2310">
        <w:t xml:space="preserve"> on positiivne</w:t>
      </w:r>
      <w:r w:rsidRPr="009C2310" w:rsidR="00CD5CD2">
        <w:t>, kuid kaudne</w:t>
      </w:r>
      <w:r w:rsidRPr="009C2310">
        <w:t xml:space="preserve">, sest </w:t>
      </w:r>
      <w:r w:rsidRPr="009C2310" w:rsidR="00627EF3">
        <w:t xml:space="preserve">ainult merekõlblike ja sõidukõlblike laevadega ja väikelaevadega on võimalik täita ülesandeid merel </w:t>
      </w:r>
      <w:r w:rsidRPr="009C2310" w:rsidR="00FC2FBD">
        <w:t xml:space="preserve">ja </w:t>
      </w:r>
      <w:r w:rsidRPr="009C2310" w:rsidR="00627EF3">
        <w:t>siseveekogudel.</w:t>
      </w:r>
      <w:r w:rsidRPr="009C2310" w:rsidR="00CD5CD2">
        <w:t xml:space="preserve"> Samas ei ole probleeme veesõidukite merekõlblikkuse ja sõidukõlblikkusega, muudatuse peamine eesmärk on ühtlustada nõuded Kaitseväes ja Kaitseliidus, kuid Kaitsevägi saab kehtestada nõudeid Kaitseliidu tegevusele ja vahenditele ainult siis, kui see õigus on antud talle seadusega.</w:t>
      </w:r>
    </w:p>
    <w:p w:rsidRPr="009C2310" w:rsidR="003B5503" w:rsidP="001017FF" w:rsidRDefault="003B5503" w14:paraId="1512B8A4" w14:textId="76ABF46E">
      <w:pPr>
        <w:pStyle w:val="Vahedeta"/>
      </w:pPr>
    </w:p>
    <w:p w:rsidRPr="009C2310" w:rsidR="00B63F1E" w:rsidP="003E1148" w:rsidRDefault="00B63F1E" w14:paraId="19756B73" w14:textId="21661479">
      <w:pPr>
        <w:pStyle w:val="Pealkiri3"/>
      </w:pPr>
      <w:r w:rsidRPr="009C2310">
        <w:t>Mõju riigiasutuste ja kohaliku omavalitsuse asutuste korraldusele</w:t>
      </w:r>
    </w:p>
    <w:p w:rsidRPr="009C2310" w:rsidR="00B63F1E" w:rsidP="00B63F1E" w:rsidRDefault="003E1148" w14:paraId="48A7D320" w14:textId="1DDA2149">
      <w:pPr>
        <w:tabs>
          <w:tab w:val="left" w:pos="6600"/>
        </w:tabs>
      </w:pPr>
      <w:r>
        <w:br/>
      </w:r>
      <w:r w:rsidRPr="009C2310" w:rsidR="00B63F1E">
        <w:t xml:space="preserve">Mõju </w:t>
      </w:r>
      <w:r w:rsidRPr="009C2310" w:rsidR="00B63F1E">
        <w:rPr>
          <w:u w:val="single"/>
        </w:rPr>
        <w:t>kohaliku omavalitsuse korraldusele</w:t>
      </w:r>
      <w:r w:rsidRPr="009C2310" w:rsidR="00B63F1E">
        <w:t xml:space="preserve"> puudub, sest eelnõus sätestatu ei puuduta neile seadustega pandud ülesannete täitmist ega lisa uusi.</w:t>
      </w:r>
    </w:p>
    <w:p w:rsidRPr="009C2310" w:rsidR="003B5503" w:rsidP="001017FF" w:rsidRDefault="003B5503" w14:paraId="3C59FD14" w14:textId="5D5E7DF1">
      <w:pPr>
        <w:pStyle w:val="Vahedeta"/>
      </w:pPr>
    </w:p>
    <w:p w:rsidRPr="009C2310" w:rsidR="00B63F1E" w:rsidP="00B63F1E" w:rsidRDefault="00B63F1E" w14:paraId="53FC28AC" w14:textId="3A7BFB61">
      <w:pPr>
        <w:pStyle w:val="Vahedeta"/>
      </w:pPr>
      <w:r w:rsidRPr="009C2310">
        <w:t xml:space="preserve">Eelnõus sätestatu </w:t>
      </w:r>
      <w:r w:rsidRPr="009C2310" w:rsidR="00343BE9">
        <w:t xml:space="preserve">ei </w:t>
      </w:r>
      <w:r w:rsidRPr="009C2310">
        <w:t>mõjut</w:t>
      </w:r>
      <w:r w:rsidRPr="009C2310" w:rsidR="00343BE9">
        <w:t xml:space="preserve">a muude </w:t>
      </w:r>
      <w:r w:rsidRPr="009C2310">
        <w:rPr>
          <w:u w:val="single"/>
        </w:rPr>
        <w:t>riigiasutuste korraldust</w:t>
      </w:r>
      <w:r w:rsidRPr="009C2310" w:rsidR="00343BE9">
        <w:t xml:space="preserve"> peale Kaitseväe</w:t>
      </w:r>
      <w:r w:rsidRPr="009C2310" w:rsidR="00FF1928">
        <w:t>, samuti mõjutab</w:t>
      </w:r>
      <w:r w:rsidRPr="009C2310" w:rsidR="00343BE9">
        <w:t xml:space="preserve"> Kaitselii</w:t>
      </w:r>
      <w:r w:rsidRPr="009C2310" w:rsidR="00FF1928">
        <w:t>t</w:t>
      </w:r>
      <w:r w:rsidRPr="009C2310" w:rsidR="00343BE9">
        <w:t>u</w:t>
      </w:r>
      <w:r w:rsidRPr="009C2310" w:rsidR="000D1732">
        <w:rPr>
          <w:rStyle w:val="Allmrkuseviide"/>
        </w:rPr>
        <w:footnoteReference w:id="102"/>
      </w:r>
      <w:r w:rsidRPr="009C2310" w:rsidR="00343BE9">
        <w:t>.</w:t>
      </w:r>
      <w:r w:rsidRPr="009C2310" w:rsidR="007549C6">
        <w:t xml:space="preserve"> Kaitseväel </w:t>
      </w:r>
      <w:r w:rsidRPr="009C2310" w:rsidR="00FF12EE">
        <w:t xml:space="preserve">ja Kaitseliidul </w:t>
      </w:r>
      <w:r w:rsidRPr="009C2310" w:rsidR="007549C6">
        <w:t>on hulk</w:t>
      </w:r>
      <w:r w:rsidRPr="009C2310" w:rsidR="007549C6">
        <w:rPr>
          <w:rStyle w:val="Allmrkuseviide"/>
        </w:rPr>
        <w:footnoteReference w:id="103"/>
      </w:r>
      <w:r w:rsidRPr="009C2310" w:rsidR="007549C6">
        <w:t xml:space="preserve"> veesõidukeid</w:t>
      </w:r>
      <w:r w:rsidRPr="009C2310" w:rsidR="00FF12EE">
        <w:t xml:space="preserve">, mis on registreeritud Kaitseväe ja Kaitseliidu veesõidukite registris. Ka praegu tehakse neile tehnilist ülevaatust, kuid seda ei tehta </w:t>
      </w:r>
      <w:r w:rsidRPr="009C2310" w:rsidR="00FF12EE">
        <w:lastRenderedPageBreak/>
        <w:t xml:space="preserve">ühtsete nõuete alusel. Kuna ka praegu toimub teatud ulatuses kontrollimine, siis pärast eelnõukohase seaduse jõustumist ei suurene Kaitseväe töökoormus märgatavalt. Alguses on vaja üle vaadata ja kehtestada kõik vajalikud nõuded </w:t>
      </w:r>
      <w:r w:rsidRPr="009C2310" w:rsidR="004062AC">
        <w:t>ning</w:t>
      </w:r>
      <w:r w:rsidRPr="009C2310" w:rsidR="00FF12EE">
        <w:t xml:space="preserve"> korrad, kuid pärast nende valmimist jääb </w:t>
      </w:r>
      <w:r w:rsidRPr="009C2310" w:rsidR="004062AC">
        <w:t xml:space="preserve">üksnes </w:t>
      </w:r>
      <w:r w:rsidRPr="009C2310" w:rsidR="00FF12EE">
        <w:t xml:space="preserve">rutiinne kontroll </w:t>
      </w:r>
      <w:r w:rsidRPr="009C2310" w:rsidR="004062AC">
        <w:t xml:space="preserve">kooskõlas </w:t>
      </w:r>
      <w:r w:rsidRPr="009C2310" w:rsidR="00FF12EE">
        <w:t>kehtestatud korra</w:t>
      </w:r>
      <w:r w:rsidRPr="009C2310" w:rsidR="004062AC">
        <w:t>ga</w:t>
      </w:r>
      <w:r w:rsidRPr="009C2310" w:rsidR="00FF12EE">
        <w:t>.</w:t>
      </w:r>
    </w:p>
    <w:p w:rsidRPr="009C2310" w:rsidR="003B5503" w:rsidP="001017FF" w:rsidRDefault="003B5503" w14:paraId="0002C0D9" w14:textId="36FE650B">
      <w:pPr>
        <w:pStyle w:val="Vahedeta"/>
      </w:pPr>
    </w:p>
    <w:p w:rsidRPr="009C2310" w:rsidR="00B63F1E" w:rsidP="00B63F1E" w:rsidRDefault="00B63F1E" w14:paraId="0571FF9C" w14:textId="2EF26291">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w:t>
      </w:r>
      <w:r w:rsidRPr="009C2310" w:rsidR="00D84591">
        <w:t>ega</w:t>
      </w:r>
      <w:r w:rsidRPr="009C2310">
        <w:t xml:space="preserve"> </w:t>
      </w:r>
      <w:r w:rsidRPr="009C2310">
        <w:rPr>
          <w:b/>
        </w:rPr>
        <w:t>mõju majandusele, regionaalarengule</w:t>
      </w:r>
      <w:r w:rsidRPr="009C2310" w:rsidR="00D84591">
        <w:rPr>
          <w:b/>
        </w:rPr>
        <w:t xml:space="preserve"> </w:t>
      </w:r>
      <w:r w:rsidRPr="009C2310" w:rsidR="00D84591">
        <w:t>ega</w:t>
      </w:r>
      <w:r w:rsidRPr="009C2310">
        <w:t xml:space="preserve"> </w:t>
      </w:r>
      <w:r w:rsidRPr="009C2310">
        <w:rPr>
          <w:b/>
        </w:rPr>
        <w:t>elu- ja looduskeskkonnale</w:t>
      </w:r>
      <w:r w:rsidRPr="009C2310" w:rsidR="00D84591">
        <w:t xml:space="preserve">, samuti </w:t>
      </w:r>
      <w:r w:rsidRPr="009C2310" w:rsidR="00432CC9">
        <w:t xml:space="preserve">ei </w:t>
      </w:r>
      <w:r w:rsidRPr="009C2310">
        <w:t>ole tuvastatud muud otsest või kaudset mõju.</w:t>
      </w:r>
    </w:p>
    <w:p w:rsidRPr="009C2310" w:rsidR="001017FF" w:rsidP="001017FF" w:rsidRDefault="001017FF" w14:paraId="2E0AA38D" w14:textId="77777777"/>
    <w:p w:rsidRPr="009C2310" w:rsidR="001017FF" w:rsidP="00CD505B" w:rsidRDefault="00873DD4" w14:paraId="69311C68" w14:textId="42FFFB44">
      <w:pPr>
        <w:pStyle w:val="Pealkiri2"/>
        <w:ind w:left="0"/>
      </w:pPr>
      <w:r w:rsidRPr="009C2310">
        <w:t>AIS-seadme pa</w:t>
      </w:r>
      <w:r w:rsidRPr="009C2310" w:rsidR="001D45E6">
        <w:t>igaldamise</w:t>
      </w:r>
      <w:r w:rsidRPr="009C2310">
        <w:t xml:space="preserve"> kohustus</w:t>
      </w:r>
    </w:p>
    <w:p w:rsidR="00622507" w:rsidP="0073348E" w:rsidRDefault="00622507" w14:paraId="1498B8A2" w14:textId="77777777">
      <w:pPr>
        <w:pStyle w:val="Vahedeta"/>
      </w:pPr>
    </w:p>
    <w:p w:rsidRPr="009C2310" w:rsidR="0073348E" w:rsidP="0073348E" w:rsidRDefault="00B82B69" w14:paraId="79EAFFB7" w14:textId="4328F055">
      <w:pPr>
        <w:pStyle w:val="Vahedeta"/>
      </w:pPr>
      <w:r w:rsidRPr="009C2310">
        <w:t>Eelnõuga pannakse</w:t>
      </w:r>
      <w:r w:rsidRPr="009C2310" w:rsidR="0073348E">
        <w:t xml:space="preserve"> </w:t>
      </w:r>
      <w:r w:rsidRPr="009C2310" w:rsidR="00195B2C">
        <w:t xml:space="preserve">ankrualal või sadama </w:t>
      </w:r>
      <w:r w:rsidRPr="009C2310" w:rsidR="0073348E">
        <w:t xml:space="preserve">reidil olevate laevade teenindamisega tegelevatele </w:t>
      </w:r>
      <w:r w:rsidRPr="009C2310">
        <w:t>veesõidukitele</w:t>
      </w:r>
      <w:r w:rsidRPr="009C2310" w:rsidR="0073348E">
        <w:t xml:space="preserve">, kellel ei ole </w:t>
      </w:r>
      <w:r w:rsidRPr="009C2310" w:rsidR="001D45E6">
        <w:t xml:space="preserve">praegu </w:t>
      </w:r>
      <w:r w:rsidRPr="009C2310" w:rsidR="0073348E">
        <w:t>kohustust AIS-seade</w:t>
      </w:r>
      <w:r w:rsidRPr="009C2310" w:rsidR="002E1D90">
        <w:t>t</w:t>
      </w:r>
      <w:r w:rsidRPr="009C2310" w:rsidR="0073348E">
        <w:t xml:space="preserve"> paigaldada, A-klassi </w:t>
      </w:r>
      <w:r w:rsidRPr="009C2310" w:rsidR="00195B2C">
        <w:t xml:space="preserve">või vähemalt B-klassi </w:t>
      </w:r>
      <w:r w:rsidRPr="009C2310" w:rsidR="0073348E">
        <w:t xml:space="preserve">AIS-seadme paigaldamise kohustus. A-klassi AIS-seadme omamise kohustus on Eesti sadamat külastaval reisilaeval ning 300-se ja suurema kogumahutavusega laeval, mis ei ole reisilaev. </w:t>
      </w:r>
      <w:r w:rsidRPr="009C2310" w:rsidR="00195B2C">
        <w:t>Ankrualal või r</w:t>
      </w:r>
      <w:r w:rsidRPr="009C2310" w:rsidR="0073348E">
        <w:t xml:space="preserve">eidil olevaid laevu teenindavad aga ka väiksema mahutavusega laevad, kellel on vaja selleks tegevusluba. </w:t>
      </w:r>
      <w:r w:rsidRPr="009C2310" w:rsidR="002E1D90">
        <w:t>Selleks, et tõhusamalt kontrollida l</w:t>
      </w:r>
      <w:r w:rsidRPr="009C2310" w:rsidR="0073348E">
        <w:t>aevade liikumis</w:t>
      </w:r>
      <w:r w:rsidRPr="009C2310" w:rsidR="002E1D90">
        <w:t>t</w:t>
      </w:r>
      <w:r w:rsidRPr="009C2310" w:rsidR="0073348E">
        <w:t xml:space="preserve"> ja tegevusl</w:t>
      </w:r>
      <w:r w:rsidRPr="009C2310" w:rsidR="002E1D90">
        <w:t>oaga</w:t>
      </w:r>
      <w:r w:rsidRPr="009C2310" w:rsidR="0073348E">
        <w:t xml:space="preserve"> </w:t>
      </w:r>
      <w:r w:rsidRPr="009C2310">
        <w:t>veesõiduk</w:t>
      </w:r>
      <w:r w:rsidRPr="009C2310" w:rsidR="002E1D90">
        <w:t>eid</w:t>
      </w:r>
      <w:r w:rsidRPr="009C2310" w:rsidR="0073348E">
        <w:t xml:space="preserve">, </w:t>
      </w:r>
      <w:r w:rsidRPr="009C2310" w:rsidR="002D73A7">
        <w:t>muu hulgas</w:t>
      </w:r>
      <w:r w:rsidRPr="009C2310" w:rsidR="002E1D90">
        <w:t xml:space="preserve"> </w:t>
      </w:r>
      <w:r w:rsidRPr="009C2310" w:rsidR="0073348E">
        <w:t>piirirežiimi ja sanktsiooni</w:t>
      </w:r>
      <w:r w:rsidRPr="009C2310" w:rsidR="002E1D90">
        <w:t>de</w:t>
      </w:r>
      <w:r w:rsidRPr="009C2310" w:rsidR="002D73A7">
        <w:t xml:space="preserve"> </w:t>
      </w:r>
      <w:r w:rsidRPr="009C2310" w:rsidR="0073348E">
        <w:t>nõuetest kinnipidamis</w:t>
      </w:r>
      <w:r w:rsidRPr="009C2310" w:rsidR="002E1D90">
        <w:t>t</w:t>
      </w:r>
      <w:r w:rsidRPr="009C2310" w:rsidR="0073348E">
        <w:t>, on vaja teada, ku</w:t>
      </w:r>
      <w:r w:rsidRPr="009C2310">
        <w:t>idas ja kus need veesõidukid liiguvad</w:t>
      </w:r>
      <w:r w:rsidRPr="009C2310" w:rsidR="0073348E">
        <w:t xml:space="preserve">. Ilma AIS-seadmeta on seda väga keeruline teha. A-klassi </w:t>
      </w:r>
      <w:r w:rsidRPr="009C2310" w:rsidR="00195B2C">
        <w:t xml:space="preserve">või vähemalt B-klassi </w:t>
      </w:r>
      <w:r w:rsidRPr="009C2310" w:rsidR="0073348E">
        <w:t xml:space="preserve">AIS-seade tuleb reidil olevaid laevu teenindavatel laevadel </w:t>
      </w:r>
      <w:r w:rsidRPr="009C2310" w:rsidR="00195B2C">
        <w:t xml:space="preserve">ja väikelaevadel </w:t>
      </w:r>
      <w:r w:rsidRPr="009C2310" w:rsidR="0073348E">
        <w:t xml:space="preserve">paigaldada kuue kuu jooksul </w:t>
      </w:r>
      <w:r w:rsidRPr="009C2310" w:rsidR="002D73A7">
        <w:t xml:space="preserve">alates </w:t>
      </w:r>
      <w:r w:rsidRPr="009C2310" w:rsidR="0073348E">
        <w:t>eelnõukohase seaduse jõustumisest.</w:t>
      </w:r>
    </w:p>
    <w:p w:rsidRPr="009C2310" w:rsidR="001017FF" w:rsidP="001017FF" w:rsidRDefault="001017FF" w14:paraId="6BDD2108" w14:textId="77777777">
      <w:pPr>
        <w:pStyle w:val="Vahedeta"/>
      </w:pPr>
    </w:p>
    <w:p w:rsidRPr="009C2310" w:rsidR="001017FF" w:rsidP="001017FF" w:rsidRDefault="001017FF" w14:paraId="1D492B51" w14:textId="77777777">
      <w:pPr>
        <w:pStyle w:val="Vahedeta"/>
      </w:pPr>
      <w:r w:rsidRPr="009C2310">
        <w:rPr>
          <w:b/>
          <w:i/>
          <w:u w:val="single"/>
        </w:rPr>
        <w:t>Sihtrühm</w:t>
      </w:r>
      <w:r w:rsidRPr="009C2310">
        <w:t>:</w:t>
      </w:r>
    </w:p>
    <w:p w:rsidR="00622507" w:rsidP="001017FF" w:rsidRDefault="00622507" w14:paraId="3B55360E" w14:textId="77777777">
      <w:pPr>
        <w:pStyle w:val="Vahedeta"/>
      </w:pPr>
    </w:p>
    <w:p w:rsidRPr="009C2310" w:rsidR="001017FF" w:rsidP="001017FF" w:rsidRDefault="00066155" w14:paraId="3C1C65BA" w14:textId="6C9215A4">
      <w:pPr>
        <w:pStyle w:val="Vahedeta"/>
      </w:pPr>
      <w:r w:rsidRPr="009C2310">
        <w:t>Sihtrühma moodustavad ne</w:t>
      </w:r>
      <w:r w:rsidRPr="009C2310" w:rsidR="00DE1AAE">
        <w:t>nde</w:t>
      </w:r>
      <w:r w:rsidRPr="009C2310">
        <w:t xml:space="preserve"> </w:t>
      </w:r>
      <w:r w:rsidRPr="009C2310" w:rsidR="00A922DE">
        <w:t>veesõiduki</w:t>
      </w:r>
      <w:r w:rsidRPr="009C2310" w:rsidR="00DE1AAE">
        <w:t>te</w:t>
      </w:r>
      <w:r w:rsidRPr="009C2310">
        <w:t>, mi</w:t>
      </w:r>
      <w:r w:rsidRPr="009C2310" w:rsidR="00DE1AAE">
        <w:t>llele</w:t>
      </w:r>
      <w:r w:rsidRPr="009C2310">
        <w:t xml:space="preserve"> pea</w:t>
      </w:r>
      <w:r w:rsidRPr="009C2310" w:rsidR="00DE1AAE">
        <w:t>b</w:t>
      </w:r>
      <w:r w:rsidRPr="009C2310">
        <w:t xml:space="preserve"> eelnõukohas</w:t>
      </w:r>
      <w:r w:rsidRPr="009C2310" w:rsidR="00ED6D03">
        <w:t>e</w:t>
      </w:r>
      <w:r w:rsidRPr="009C2310">
        <w:t xml:space="preserve"> sead</w:t>
      </w:r>
      <w:r w:rsidRPr="009C2310" w:rsidR="00DE1AAE">
        <w:t xml:space="preserve">use jõustumise järel </w:t>
      </w:r>
      <w:r w:rsidRPr="009C2310">
        <w:t>paigaldama veesõidukile nõuetekohase A</w:t>
      </w:r>
      <w:r w:rsidRPr="009C2310" w:rsidR="00ED6D03">
        <w:t>-</w:t>
      </w:r>
      <w:r w:rsidRPr="009C2310">
        <w:t xml:space="preserve">klassi </w:t>
      </w:r>
      <w:r w:rsidRPr="009C2310" w:rsidR="00DE1AAE">
        <w:t xml:space="preserve">või vähemalt B-klassi </w:t>
      </w:r>
      <w:r w:rsidRPr="009C2310">
        <w:t>AIS-seadme</w:t>
      </w:r>
      <w:r w:rsidRPr="009C2310" w:rsidR="00DE1AAE">
        <w:t>, omanikud</w:t>
      </w:r>
      <w:r w:rsidRPr="009C2310" w:rsidR="00B45202">
        <w:rPr>
          <w:rStyle w:val="Allmrkuseviide"/>
        </w:rPr>
        <w:footnoteReference w:id="104"/>
      </w:r>
      <w:r w:rsidRPr="009C2310">
        <w:t xml:space="preserve">. Eelnõu koostamise ajal on selliseid </w:t>
      </w:r>
      <w:r w:rsidRPr="009C2310" w:rsidR="00A922DE">
        <w:t>veesõidukeid</w:t>
      </w:r>
      <w:r w:rsidRPr="009C2310">
        <w:t xml:space="preserve"> seitse, kellel</w:t>
      </w:r>
      <w:r w:rsidRPr="009C2310" w:rsidR="00ED6D03">
        <w:t>e</w:t>
      </w:r>
      <w:r w:rsidRPr="009C2310">
        <w:t xml:space="preserve"> on antud luba teenust osutada, kuid kel</w:t>
      </w:r>
      <w:r w:rsidRPr="009C2310" w:rsidR="00ED6D03">
        <w:t>lel</w:t>
      </w:r>
      <w:r w:rsidRPr="009C2310">
        <w:t xml:space="preserve"> puudub A-klassi </w:t>
      </w:r>
      <w:r w:rsidRPr="009C2310" w:rsidR="00DE1AAE">
        <w:t xml:space="preserve">või B-klassi </w:t>
      </w:r>
      <w:r w:rsidRPr="009C2310">
        <w:t xml:space="preserve">AIS-seade. Kokku </w:t>
      </w:r>
      <w:r w:rsidRPr="009C2310" w:rsidR="008A05CB">
        <w:t xml:space="preserve">on lubatud </w:t>
      </w:r>
      <w:r w:rsidRPr="009C2310">
        <w:t xml:space="preserve">reidil olevatele laevadele teenust </w:t>
      </w:r>
      <w:r w:rsidRPr="009C2310" w:rsidR="008A05CB">
        <w:t xml:space="preserve">osutada </w:t>
      </w:r>
      <w:r w:rsidRPr="009C2310">
        <w:t>51 veesõiduki</w:t>
      </w:r>
      <w:r w:rsidRPr="009C2310" w:rsidR="008A05CB">
        <w:t>l</w:t>
      </w:r>
      <w:r w:rsidRPr="009C2310">
        <w:t xml:space="preserve"> (sh lootsilaevad)</w:t>
      </w:r>
      <w:r w:rsidRPr="009C2310" w:rsidR="00B45202">
        <w:t>.</w:t>
      </w:r>
      <w:r w:rsidRPr="009C2310" w:rsidR="007A6745">
        <w:rPr>
          <w:rStyle w:val="Allmrkuseviide"/>
        </w:rPr>
        <w:footnoteReference w:id="105"/>
      </w:r>
    </w:p>
    <w:p w:rsidRPr="009C2310" w:rsidR="00B45202" w:rsidP="001017FF" w:rsidRDefault="00B45202" w14:paraId="047B1F9D" w14:textId="77777777">
      <w:pPr>
        <w:pStyle w:val="Vahedeta"/>
      </w:pPr>
    </w:p>
    <w:p w:rsidRPr="009C2310" w:rsidR="002B3E80" w:rsidP="003E1148" w:rsidRDefault="002B3E80" w14:paraId="4DA66165" w14:textId="17C14BAE">
      <w:pPr>
        <w:pStyle w:val="Pealkiri3"/>
      </w:pPr>
      <w:r w:rsidRPr="009C2310">
        <w:t>Mõju riigi julgeolekule ja välissuhetele</w:t>
      </w:r>
    </w:p>
    <w:p w:rsidR="00622507" w:rsidP="002B3E80" w:rsidRDefault="00622507" w14:paraId="75B6EC92" w14:textId="77777777"/>
    <w:p w:rsidRPr="009C2310" w:rsidR="002B3E80" w:rsidP="002B3E80" w:rsidRDefault="002B3E80" w14:paraId="02F34932" w14:textId="649CFD86">
      <w:r w:rsidRPr="009C2310">
        <w:t xml:space="preserve">Mõju </w:t>
      </w:r>
      <w:r w:rsidRPr="009C2310">
        <w:rPr>
          <w:u w:val="single"/>
        </w:rPr>
        <w:t>välissuhetele</w:t>
      </w:r>
      <w:r w:rsidRPr="009C2310">
        <w:t xml:space="preserve"> puudub.</w:t>
      </w:r>
    </w:p>
    <w:p w:rsidRPr="009C2310" w:rsidR="002B3E80" w:rsidP="002B3E80" w:rsidRDefault="002B3E80" w14:paraId="4A4BAD0C" w14:textId="77777777"/>
    <w:p w:rsidRPr="009C2310" w:rsidR="002B3E80" w:rsidP="002B3E80" w:rsidRDefault="002B3E80" w14:paraId="543A93CE" w14:textId="6122C778">
      <w:r w:rsidRPr="009C2310">
        <w:t xml:space="preserve">Mõju </w:t>
      </w:r>
      <w:r w:rsidRPr="009C2310">
        <w:rPr>
          <w:u w:val="single"/>
        </w:rPr>
        <w:t>riigi julgeolekule</w:t>
      </w:r>
      <w:r w:rsidRPr="009C2310">
        <w:t xml:space="preserve"> on positiivne, sest </w:t>
      </w:r>
      <w:r w:rsidRPr="009C2310" w:rsidR="0039305F">
        <w:t xml:space="preserve">see </w:t>
      </w:r>
      <w:r w:rsidRPr="009C2310">
        <w:t>parandab mereolukorrateadlikkust ja järelevalve kvaliteeti ning tagab, et laevad ei osutaks teenust nendele laevadele, kellele seda ei tohi osutada, näiteks sanktsiooni all olevatele laevadele.</w:t>
      </w:r>
    </w:p>
    <w:p w:rsidRPr="009C2310" w:rsidR="002B3E80" w:rsidP="001017FF" w:rsidRDefault="002B3E80" w14:paraId="30E6AF25" w14:textId="77777777">
      <w:pPr>
        <w:pStyle w:val="Vahedeta"/>
      </w:pPr>
    </w:p>
    <w:p w:rsidRPr="009C2310" w:rsidR="00C33771" w:rsidP="003E1148" w:rsidRDefault="00C33771" w14:paraId="1A43CE09" w14:textId="7DC4D0D1">
      <w:pPr>
        <w:pStyle w:val="Pealkiri3"/>
      </w:pPr>
      <w:r w:rsidRPr="009C2310">
        <w:t>Mõju majandusele</w:t>
      </w:r>
    </w:p>
    <w:p w:rsidR="00622507" w:rsidP="001017FF" w:rsidRDefault="00622507" w14:paraId="4FD5774B" w14:textId="77777777">
      <w:pPr>
        <w:pStyle w:val="Vahedeta"/>
      </w:pPr>
    </w:p>
    <w:p w:rsidRPr="009C2310" w:rsidR="003104FF" w:rsidP="001017FF" w:rsidRDefault="00C76D42" w14:paraId="32C4DC71" w14:textId="0B8D8935">
      <w:pPr>
        <w:pStyle w:val="Vahedeta"/>
      </w:pPr>
      <w:r w:rsidRPr="009C2310">
        <w:t>Mõju majandusele on kaudne. Sihtrühm, kes pea</w:t>
      </w:r>
      <w:r w:rsidRPr="009C2310" w:rsidR="0050276A">
        <w:t>b</w:t>
      </w:r>
      <w:r w:rsidRPr="009C2310">
        <w:t xml:space="preserve"> paigaldama A</w:t>
      </w:r>
      <w:r w:rsidRPr="009C2310" w:rsidR="0050276A">
        <w:t>-</w:t>
      </w:r>
      <w:r w:rsidRPr="009C2310">
        <w:t>klassi AIS-seadme</w:t>
      </w:r>
      <w:r w:rsidRPr="009C2310" w:rsidR="0050276A">
        <w:t>,</w:t>
      </w:r>
      <w:r w:rsidRPr="009C2310">
        <w:t xml:space="preserve"> on võrreldes kõikide laevadega, kellel on õigus sadamates ja reidil olevatele laevadele teenust osutada</w:t>
      </w:r>
      <w:r w:rsidRPr="009C2310" w:rsidR="0050276A">
        <w:t>, väike.</w:t>
      </w:r>
      <w:r w:rsidRPr="009C2310">
        <w:t xml:space="preserve"> AIS-seadmed ei maksa palju</w:t>
      </w:r>
      <w:r w:rsidRPr="009C2310" w:rsidR="004F5306">
        <w:rPr>
          <w:rStyle w:val="Allmrkuseviide"/>
        </w:rPr>
        <w:footnoteReference w:id="106"/>
      </w:r>
      <w:r w:rsidRPr="009C2310">
        <w:t xml:space="preserve"> võrreldes laeva enda maksumuse või muude seadmete maksumusega, seetõttu ei ole tegemist ebaproportsionaalse </w:t>
      </w:r>
      <w:r w:rsidRPr="009C2310" w:rsidR="002B3E80">
        <w:t>nõudega. Üleminekuajana määratud tähtaeg ei ole samuti ebamõistlik, vaid piisav</w:t>
      </w:r>
      <w:r w:rsidRPr="009C2310" w:rsidR="0050276A">
        <w:t xml:space="preserve"> selleks</w:t>
      </w:r>
      <w:r w:rsidRPr="009C2310" w:rsidR="002B3E80">
        <w:t>, et laeva omanik jõuaks soetada AIS-seadme. N</w:t>
      </w:r>
      <w:r w:rsidRPr="009C2310" w:rsidR="0050276A">
        <w:t>endel</w:t>
      </w:r>
      <w:r w:rsidRPr="009C2310" w:rsidR="002B3E80">
        <w:t xml:space="preserve"> laevad</w:t>
      </w:r>
      <w:r w:rsidRPr="009C2310" w:rsidR="0050276A">
        <w:t>el</w:t>
      </w:r>
      <w:r w:rsidRPr="009C2310" w:rsidR="002B3E80">
        <w:t>, kes plaanivad alustada teenuse osutamis</w:t>
      </w:r>
      <w:r w:rsidRPr="009C2310" w:rsidR="0050276A">
        <w:t>t</w:t>
      </w:r>
      <w:r w:rsidRPr="009C2310" w:rsidR="002B3E80">
        <w:t xml:space="preserve"> pärast eelnõukohase seaduse jõustumist, pea</w:t>
      </w:r>
      <w:r w:rsidRPr="009C2310" w:rsidR="0050276A">
        <w:t>b</w:t>
      </w:r>
      <w:r w:rsidRPr="009C2310" w:rsidR="002B3E80">
        <w:t xml:space="preserve"> o</w:t>
      </w:r>
      <w:r w:rsidRPr="009C2310" w:rsidR="0050276A">
        <w:t>lema</w:t>
      </w:r>
      <w:r w:rsidRPr="009C2310" w:rsidR="002B3E80">
        <w:t xml:space="preserve"> A</w:t>
      </w:r>
      <w:r w:rsidRPr="009C2310" w:rsidR="0050276A">
        <w:t>-</w:t>
      </w:r>
      <w:r w:rsidRPr="009C2310" w:rsidR="002B3E80">
        <w:t>klassi AIS-seade juba tegevuse algusest alates.</w:t>
      </w:r>
    </w:p>
    <w:p w:rsidRPr="009C2310" w:rsidR="003104FF" w:rsidP="001017FF" w:rsidRDefault="003104FF" w14:paraId="703C04CE" w14:textId="77777777">
      <w:pPr>
        <w:pStyle w:val="Vahedeta"/>
      </w:pPr>
    </w:p>
    <w:p w:rsidRPr="009C2310" w:rsidR="001017FF" w:rsidP="001017FF" w:rsidRDefault="001017FF" w14:paraId="272A6908" w14:textId="4F908641">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w:t>
      </w:r>
      <w:r w:rsidRPr="009C2310" w:rsidR="0050276A">
        <w:t>ega</w:t>
      </w:r>
      <w:r w:rsidRPr="009C2310">
        <w:t xml:space="preserve"> </w:t>
      </w:r>
      <w:r w:rsidRPr="009C2310" w:rsidR="00372DFA">
        <w:rPr>
          <w:b/>
        </w:rPr>
        <w:t>mõju riigi julgeolekule ja välissuhetele, riigiasutuste ja kohaliku omavalitsuse asutuste korraldusele</w:t>
      </w:r>
      <w:r w:rsidRPr="009C2310" w:rsidR="00372DFA">
        <w:t xml:space="preserve">, </w:t>
      </w:r>
      <w:r w:rsidRPr="009C2310">
        <w:rPr>
          <w:b/>
        </w:rPr>
        <w:t>regionaalarengule</w:t>
      </w:r>
      <w:r w:rsidRPr="009C2310" w:rsidR="0050276A">
        <w:rPr>
          <w:b/>
        </w:rPr>
        <w:t xml:space="preserve"> </w:t>
      </w:r>
      <w:r w:rsidRPr="009C2310" w:rsidR="0050276A">
        <w:t>ega</w:t>
      </w:r>
      <w:r w:rsidRPr="009C2310">
        <w:t xml:space="preserve"> </w:t>
      </w:r>
      <w:r w:rsidRPr="009C2310">
        <w:rPr>
          <w:b/>
        </w:rPr>
        <w:t>elu- ja looduskeskkonnale</w:t>
      </w:r>
      <w:r w:rsidRPr="009C2310" w:rsidR="0050276A">
        <w:t xml:space="preserve">, samuti </w:t>
      </w:r>
      <w:r w:rsidRPr="009C2310" w:rsidR="002D6531">
        <w:t xml:space="preserve">ei </w:t>
      </w:r>
      <w:r w:rsidRPr="009C2310" w:rsidR="0050276A">
        <w:t>ole</w:t>
      </w:r>
      <w:r w:rsidRPr="009C2310">
        <w:t xml:space="preserve"> tuvastatud muud otsest või kaudset mõju.</w:t>
      </w:r>
    </w:p>
    <w:p w:rsidRPr="009C2310" w:rsidR="001017FF" w:rsidP="001017FF" w:rsidRDefault="001017FF" w14:paraId="210C2DA0" w14:textId="77777777">
      <w:pPr>
        <w:pStyle w:val="Vahedeta"/>
      </w:pPr>
    </w:p>
    <w:p w:rsidRPr="009C2310" w:rsidR="001017FF" w:rsidP="001017FF" w:rsidRDefault="001017FF" w14:paraId="6B3F252B" w14:textId="77777777">
      <w:pPr>
        <w:pStyle w:val="Vahedeta"/>
        <w:rPr>
          <w:b/>
          <w:u w:val="single"/>
        </w:rPr>
      </w:pPr>
      <w:r w:rsidRPr="009C2310">
        <w:rPr>
          <w:b/>
          <w:u w:val="single"/>
        </w:rPr>
        <w:t>Kokkuvõte mõjust eraõiguslike isikute halduskoormusele</w:t>
      </w:r>
    </w:p>
    <w:p w:rsidRPr="009C2310" w:rsidR="001017FF" w:rsidP="001017FF" w:rsidRDefault="001017FF" w14:paraId="7081DED9" w14:textId="59975969">
      <w:pPr>
        <w:pStyle w:val="Vahedeta"/>
      </w:pPr>
    </w:p>
    <w:p w:rsidRPr="009C2310" w:rsidR="002625DC" w:rsidP="001017FF" w:rsidRDefault="002625DC" w14:paraId="1E4DFA45" w14:textId="6EEE6CD1">
      <w:pPr>
        <w:pStyle w:val="Vahedeta"/>
      </w:pPr>
      <w:r w:rsidRPr="009C2310">
        <w:t>Eelnõuga plaanitava</w:t>
      </w:r>
      <w:r w:rsidRPr="009C2310" w:rsidR="00AF0AF9">
        <w:t>tel</w:t>
      </w:r>
      <w:r w:rsidRPr="009C2310">
        <w:t xml:space="preserve"> muudatus</w:t>
      </w:r>
      <w:r w:rsidRPr="009C2310" w:rsidR="00AF0AF9">
        <w:t>tel on</w:t>
      </w:r>
      <w:r w:rsidRPr="009C2310">
        <w:t xml:space="preserve"> </w:t>
      </w:r>
      <w:r w:rsidRPr="009C2310" w:rsidR="00AF0AF9">
        <w:t>väike</w:t>
      </w:r>
      <w:r w:rsidRPr="009C2310">
        <w:t xml:space="preserve"> mõju Kaitseliidu nende üksuste tegevusele, kes kasutavad veesõidukeid. Kaitsevägi teeb tehnilist järelevalvet nende veesõidukite üle, mida </w:t>
      </w:r>
      <w:r w:rsidRPr="009C2310" w:rsidR="00B77E3D">
        <w:t>Kaitseliit</w:t>
      </w:r>
      <w:r w:rsidRPr="009C2310">
        <w:t xml:space="preserve"> varem ise kontrollis. Samas pea</w:t>
      </w:r>
      <w:r w:rsidRPr="009C2310" w:rsidR="00B77E3D">
        <w:t>b</w:t>
      </w:r>
      <w:r w:rsidRPr="009C2310">
        <w:t xml:space="preserve"> </w:t>
      </w:r>
      <w:r w:rsidRPr="009C2310" w:rsidR="00B77E3D">
        <w:t>Kaitseliit</w:t>
      </w:r>
      <w:r w:rsidRPr="009C2310">
        <w:t xml:space="preserve"> hakkama täitma Kaitseväe kehtestatud nõudeid, kuid see ei ole suure mõjuga, sest koostöö Kaitseväega käib ka praegu.</w:t>
      </w:r>
    </w:p>
    <w:p w:rsidRPr="009C2310" w:rsidR="002625DC" w:rsidP="001017FF" w:rsidRDefault="002625DC" w14:paraId="763AC798" w14:textId="77777777">
      <w:pPr>
        <w:pStyle w:val="Vahedeta"/>
      </w:pPr>
    </w:p>
    <w:p w:rsidRPr="009C2310" w:rsidR="001522B9" w:rsidP="001522B9" w:rsidRDefault="001522B9" w14:paraId="00598589" w14:textId="77777777">
      <w:pPr>
        <w:pStyle w:val="Vahedeta"/>
      </w:pPr>
      <w:r w:rsidRPr="009C2310">
        <w:t>Kodanike halduskoormust kõnesoleva eelnõuga plaanitavad muudatused ei mõjuta.</w:t>
      </w:r>
    </w:p>
    <w:p w:rsidRPr="009C2310" w:rsidR="001522B9" w:rsidP="001522B9" w:rsidRDefault="001522B9" w14:paraId="0564923E" w14:textId="77777777">
      <w:pPr>
        <w:pStyle w:val="Vahedeta"/>
      </w:pPr>
    </w:p>
    <w:p w:rsidRPr="009C2310" w:rsidR="001522B9" w:rsidP="001522B9" w:rsidRDefault="00082F06" w14:paraId="215352F7" w14:textId="3698367F" w14:noSpellErr="1">
      <w:pPr>
        <w:pStyle w:val="Vahedeta"/>
      </w:pPr>
      <w:r w:rsidR="1FFF6E7B">
        <w:rPr/>
        <w:t>Mere</w:t>
      </w:r>
      <w:r w:rsidR="156ADAC1">
        <w:rPr/>
        <w:t xml:space="preserve">aluse taristu ja rajatiste omanike </w:t>
      </w:r>
      <w:r w:rsidR="6300FD2C">
        <w:rPr/>
        <w:t>ning</w:t>
      </w:r>
      <w:r w:rsidR="156ADAC1">
        <w:rPr/>
        <w:t xml:space="preserve"> valdajate halduskoormus oluliselt ei kasva, sest nad esitavad hooldustöödega seotud andmeid </w:t>
      </w:r>
      <w:r w:rsidR="6300FD2C">
        <w:rPr/>
        <w:t xml:space="preserve">ja teavitavad nendest </w:t>
      </w:r>
      <w:r w:rsidR="156ADAC1">
        <w:rPr/>
        <w:t>ka praegu. Eelnõuga pigem täpsustatakse, millal tuleb esitada taotlus ja millal teavitada. Nendel isikutel, kes soovivad merel peamiselt vee all tegutseda muul põhjusel, mis ei ole juba seadusega reguleeritud</w:t>
      </w:r>
      <w:r w:rsidR="4EC6039F">
        <w:rPr/>
        <w:t xml:space="preserve"> ja mis ei ole vahetult seotud rahumeelse läbisõiduga</w:t>
      </w:r>
      <w:r w:rsidR="156ADAC1">
        <w:rPr/>
        <w:t xml:space="preserve">, tekib väike halduskoormus, sest nad peavad teavitama Kaitseväge kavandatavast tegevusest. </w:t>
      </w:r>
      <w:r w:rsidR="6300FD2C">
        <w:rPr/>
        <w:t>Osa neist</w:t>
      </w:r>
      <w:r w:rsidR="156ADAC1">
        <w:rPr/>
        <w:t xml:space="preserve"> tee</w:t>
      </w:r>
      <w:r w:rsidR="6300FD2C">
        <w:rPr/>
        <w:t>b</w:t>
      </w:r>
      <w:r w:rsidR="156ADAC1">
        <w:rPr/>
        <w:t xml:space="preserve"> seda juba praegu, kuigi kohustust ei ole, kuid </w:t>
      </w:r>
      <w:r w:rsidR="6300FD2C">
        <w:rPr/>
        <w:t>osa</w:t>
      </w:r>
      <w:r w:rsidR="156ADAC1">
        <w:rPr/>
        <w:t xml:space="preserve"> mitte. Viimaste</w:t>
      </w:r>
      <w:r w:rsidR="6300FD2C">
        <w:rPr/>
        <w:t>le</w:t>
      </w:r>
      <w:r w:rsidR="156ADAC1">
        <w:rPr/>
        <w:t xml:space="preserve"> tekib väike halduskoormus teavitamis</w:t>
      </w:r>
      <w:r w:rsidR="6300FD2C">
        <w:rPr/>
        <w:t>kohustuse</w:t>
      </w:r>
      <w:r w:rsidR="156ADAC1">
        <w:rPr/>
        <w:t xml:space="preserve"> </w:t>
      </w:r>
      <w:r w:rsidR="6300FD2C">
        <w:rPr/>
        <w:t>tõttu</w:t>
      </w:r>
      <w:r w:rsidR="156ADAC1">
        <w:rPr/>
        <w:t>.</w:t>
      </w:r>
      <w:commentRangeStart w:id="1446059463"/>
      <w:commentRangeEnd w:id="1446059463"/>
      <w:r>
        <w:rPr>
          <w:rStyle w:val="CommentReference"/>
        </w:rPr>
        <w:commentReference w:id="1446059463"/>
      </w:r>
    </w:p>
    <w:p w:rsidRPr="009C2310" w:rsidR="001017FF" w:rsidP="001017FF" w:rsidRDefault="001017FF" w14:paraId="07979AA1" w14:textId="6BB241E1">
      <w:pPr>
        <w:pStyle w:val="Vahedeta"/>
      </w:pPr>
    </w:p>
    <w:p w:rsidRPr="009C2310" w:rsidR="00DB4448" w:rsidP="00CD505B" w:rsidRDefault="00DB4448" w14:paraId="248BDB9E" w14:textId="75BDC092">
      <w:pPr>
        <w:pStyle w:val="Pealkiri2"/>
        <w:ind w:left="0"/>
      </w:pPr>
      <w:r w:rsidRPr="009C2310">
        <w:t>Kaitseväe julgeolekuala kaitse tõhustamine</w:t>
      </w:r>
    </w:p>
    <w:p w:rsidRPr="009C2310" w:rsidR="00DB4448" w:rsidP="0005721C" w:rsidRDefault="00DB4448" w14:paraId="2475114B" w14:textId="77777777"/>
    <w:p w:rsidRPr="009C2310" w:rsidR="00DB4448" w:rsidP="0005721C" w:rsidRDefault="00DB4448" w14:paraId="3A253C5E" w14:textId="77777777">
      <w:pPr>
        <w:pStyle w:val="Vahedeta"/>
      </w:pPr>
      <w:r w:rsidRPr="009C2310">
        <w:rPr>
          <w:b/>
          <w:i/>
          <w:u w:val="single"/>
        </w:rPr>
        <w:t>Sihtrühm</w:t>
      </w:r>
      <w:r w:rsidRPr="009C2310">
        <w:t>:</w:t>
      </w:r>
    </w:p>
    <w:p w:rsidR="001A42D8" w:rsidP="00906C97" w:rsidRDefault="001A42D8" w14:paraId="7A4FE570" w14:textId="77777777">
      <w:pPr>
        <w:contextualSpacing/>
      </w:pPr>
    </w:p>
    <w:p w:rsidRPr="009C2310" w:rsidR="00DB4448" w:rsidP="00906C97" w:rsidRDefault="00DB4448" w14:paraId="4189BEFC" w14:textId="0AE7D12A">
      <w:pPr>
        <w:contextualSpacing/>
      </w:pPr>
      <w:r w:rsidRPr="009C2310">
        <w:t xml:space="preserve">Peamine sihtrühm on Kaitsevägi ja selle teenistujad. Kaitseväe teenistujad võib jagada tinglikult kaheks. Esimesse rühma kuuluvad kõik Kaitseväe teenistujad, keda võib puudutada julgeolekuala vastu suunatud ründe oht. Teise rühma kuuluvad teenistujad, kelle teenistusülesanne on julgeolekuala valve ja kaitse. </w:t>
      </w:r>
    </w:p>
    <w:p w:rsidRPr="009C2310" w:rsidR="00DB4448" w:rsidP="00906C97" w:rsidRDefault="00DB4448" w14:paraId="5C70A568" w14:textId="77777777">
      <w:pPr>
        <w:contextualSpacing/>
      </w:pPr>
    </w:p>
    <w:p w:rsidRPr="009C2310" w:rsidR="00DB4448" w:rsidP="00906C97" w:rsidRDefault="00DB4448" w14:paraId="68867B25" w14:textId="77777777">
      <w:pPr>
        <w:contextualSpacing/>
      </w:pPr>
      <w:r w:rsidRPr="009C2310">
        <w:t xml:space="preserve">Teisese sihtrühma moodustavad isikud, kes viibivad julgeolekuala vahetus läheduses või soovivad siseneda julgeolekualale ning kelle tegevus võib seejuures ohustada julgeolekuala ning selle puutumatust (s.t territooriumi koos hoonetega, sellel asuvat vara ja sellel viibivaid isikuid) või kaitseväelasi. </w:t>
      </w:r>
    </w:p>
    <w:p w:rsidRPr="009C2310" w:rsidR="00DB4448" w:rsidP="00906C97" w:rsidRDefault="00DB4448" w14:paraId="0A2F17A8" w14:textId="77777777">
      <w:pPr>
        <w:contextualSpacing/>
      </w:pPr>
    </w:p>
    <w:p w:rsidRPr="009C2310" w:rsidR="00DB4448" w:rsidP="00906C97" w:rsidRDefault="00DB4448" w14:paraId="4BAB3A02" w14:textId="77777777">
      <w:pPr>
        <w:contextualSpacing/>
      </w:pPr>
      <w:r w:rsidRPr="009C2310">
        <w:t>Kolmanda taseme sihtrühma moodustavad kõik riigi elanikud, kelle turvalisus ja heaolu sõltub otseselt riigi julgeolekust.</w:t>
      </w:r>
    </w:p>
    <w:p w:rsidRPr="009C2310" w:rsidR="00DB4448" w:rsidP="00906C97" w:rsidRDefault="00DB4448" w14:paraId="02DD3E7D" w14:textId="77777777"/>
    <w:p w:rsidRPr="009C2310" w:rsidR="00DB4448" w:rsidP="00B31C21" w:rsidRDefault="00DB4448" w14:paraId="7CB2FA21" w14:textId="2D6C9963">
      <w:pPr>
        <w:pStyle w:val="Pealkiri3"/>
      </w:pPr>
      <w:r w:rsidRPr="009C2310">
        <w:t>Mõju riigi julgeolekule ja välissuhetele</w:t>
      </w:r>
      <w:r w:rsidR="009C2310">
        <w:t xml:space="preserve"> </w:t>
      </w:r>
    </w:p>
    <w:p w:rsidR="00C9794B" w:rsidP="0005721C" w:rsidRDefault="00C9794B" w14:paraId="72C5405D" w14:textId="77777777">
      <w:pPr>
        <w:contextualSpacing/>
        <w:rPr>
          <w:u w:val="single"/>
        </w:rPr>
      </w:pPr>
    </w:p>
    <w:p w:rsidRPr="009C2310" w:rsidR="00DB4448" w:rsidP="0005721C" w:rsidRDefault="00DB4448" w14:paraId="7932B115" w14:textId="4BF78C11" w14:noSpellErr="1">
      <w:pPr>
        <w:spacing/>
        <w:contextualSpacing/>
      </w:pPr>
      <w:commentRangeStart w:id="422147911"/>
      <w:r w:rsidRPr="68330078" w:rsidR="027AC265">
        <w:rPr>
          <w:u w:val="single"/>
        </w:rPr>
        <w:t>Mõju sihtrühm 1:</w:t>
      </w:r>
      <w:r w:rsidR="027AC265">
        <w:rPr/>
        <w:t xml:space="preserve"> Kaitsevägi ja selle teenistujad. </w:t>
      </w:r>
    </w:p>
    <w:p w:rsidRPr="009C2310" w:rsidR="00DB4448" w:rsidP="0005721C" w:rsidRDefault="00DB4448" w14:paraId="28C07588" w14:textId="77777777">
      <w:pPr>
        <w:contextualSpacing/>
        <w:rPr>
          <w:i/>
        </w:rPr>
      </w:pPr>
      <w:r w:rsidRPr="009C2310">
        <w:rPr>
          <w:u w:val="single"/>
        </w:rPr>
        <w:t>Mõju sihtrühm 2:</w:t>
      </w:r>
      <w:r w:rsidRPr="009C2310">
        <w:t xml:space="preserve"> isikud, kes viibivad Kaitseväe julgeolekuala vahetus läheduses või soovivad siseneda selle territooriumile ning kelle tegevus ohustab või võib ohustada julgeolekuala. </w:t>
      </w:r>
    </w:p>
    <w:p w:rsidRPr="009C2310" w:rsidR="00DB4448" w:rsidP="0005721C" w:rsidRDefault="00DB4448" w14:paraId="7A69A277" w14:textId="77777777" w14:noSpellErr="1">
      <w:pPr>
        <w:spacing/>
        <w:contextualSpacing/>
      </w:pPr>
      <w:r w:rsidRPr="68330078" w:rsidR="027AC265">
        <w:rPr>
          <w:u w:val="single"/>
        </w:rPr>
        <w:t>Mõju sihtrühm 3:</w:t>
      </w:r>
      <w:r w:rsidR="027AC265">
        <w:rPr/>
        <w:t xml:space="preserve"> </w:t>
      </w:r>
      <w:commentRangeEnd w:id="422147911"/>
      <w:r>
        <w:rPr>
          <w:rStyle w:val="CommentReference"/>
        </w:rPr>
        <w:commentReference w:id="422147911"/>
      </w:r>
      <w:r w:rsidR="027AC265">
        <w:rPr/>
        <w:t xml:space="preserve">riigi elanikud. </w:t>
      </w:r>
    </w:p>
    <w:p w:rsidRPr="009C2310" w:rsidR="00DB4448" w:rsidP="0005721C" w:rsidRDefault="00DB4448" w14:paraId="418ABB0C" w14:textId="77777777"/>
    <w:p w:rsidRPr="009C2310" w:rsidR="00DB4448" w:rsidP="0005721C" w:rsidRDefault="00DB4448" w14:paraId="0236931B" w14:textId="77777777">
      <w:r w:rsidRPr="009C2310">
        <w:t xml:space="preserve">Sihtrühmi käsitletakse koos, sest mõju kirjeldus on olulisel määral kattuv. </w:t>
      </w:r>
    </w:p>
    <w:p w:rsidR="00DB4448" w:rsidP="0005721C" w:rsidRDefault="00DB4448" w14:paraId="02B61AD3" w14:textId="74983796">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Kaitsevägi saab nende vastu suunatud ohule </w:t>
      </w:r>
      <w:r w:rsidRPr="009C2310">
        <w:lastRenderedPageBreak/>
        <w:t xml:space="preserve">adekvaatselt ja proportsionaalselt reageerida. Seeläbi on senisest veelgi paremini tagatud Kaitseväe ja nende teenistujate kaitse, seeläbi ka avaliku võimu organite ja riigi häireteta toimimine ning selle kaudu omakorda elanike turvalisus ja heaolu. </w:t>
      </w:r>
      <w:r w:rsidRPr="009C2310">
        <w:rPr>
          <w:color w:val="FF0000"/>
        </w:rPr>
        <w:t xml:space="preserve"> </w:t>
      </w:r>
      <w:r w:rsidRPr="009C2310">
        <w:t>Kaitseväele ja nende teenistujatele loovad planeeritud muudatused suurema kindluse, et Kaitseväe julgeolekuala ähvardav oht ei realiseeru või suudetakse sellele adekvaatselt ja proportsionaalselt reageerida. Seega väheneb ka Kaitseväe vara ja teavet ning nende teenistujate elu või tervist ähvardava ohu realiseerumise risk. Seega mõjutavad muudatused riigi julgeolekut positiivselt.</w:t>
      </w:r>
    </w:p>
    <w:p w:rsidR="0057542A" w:rsidP="0005721C" w:rsidRDefault="0057542A" w14:paraId="6B0A77A0" w14:textId="5C57695A"/>
    <w:p w:rsidRPr="009C2310" w:rsidR="00DB4448" w:rsidP="0005721C" w:rsidRDefault="00DB4448" w14:paraId="1F2FC3FC" w14:textId="77777777">
      <w:r w:rsidRPr="009C2310">
        <w:t xml:space="preserve">Mõju avaldumise sagedus on väike, sest julgeolekuala vastu suunatud ohu tase ja realiseerumise tõenäosus on igapäevaselt suhteliselt madal.  </w:t>
      </w:r>
    </w:p>
    <w:p w:rsidRPr="009C2310" w:rsidR="00DB4448" w:rsidP="0005721C" w:rsidRDefault="00DB4448" w14:paraId="067E4EEC" w14:textId="77777777"/>
    <w:p w:rsidRPr="009C2310" w:rsidR="00DB4448" w:rsidP="0005721C" w:rsidRDefault="00DB4448" w14:paraId="36A65E4B" w14:textId="77777777">
      <w:pPr>
        <w:contextualSpacing/>
      </w:pPr>
      <w:r w:rsidRPr="009C2310">
        <w:t xml:space="preserve">Mõju sihtrühm 1 suurus on keskmine, sest Kaitsevägi ja selle teenistujad moodustavad kõigist riigiasutustest ja nende teenistujatest olulise osa. Mõju sihtrühm 2 on suuruselt väike, sest asjaomased isikud moodustavad äärmiselt väikese osa avalikus ruumis viibivatest või ka Kaitseväe julgeolekualale sisenevatest isikutest. Mõju sihtrühm 3 on mahult suur, sest kaudselt on mõjutatud kogu elanikkond. Mõju ulatus ja ebasoovitavate mõjude kaasnemise risk on väike, sest muudatustega ei kaasne automaatselt ühtegi muudatust isikute suhtes, kellest ei lähtu (potentsiaalset) ohtu Kaitseväele ega julgeolekualale. Muudatused tehakse eesmärgiga suurendada Kaitseväe võimet kaitsta julgeolekuala selle vahetus läheduses arvestades samas vajadust kehtestada piirid, mis välistaksid ohule </w:t>
      </w:r>
      <w:proofErr w:type="spellStart"/>
      <w:r w:rsidRPr="009C2310">
        <w:t>ülereageerimise</w:t>
      </w:r>
      <w:proofErr w:type="spellEnd"/>
      <w:r w:rsidRPr="009C2310">
        <w:t xml:space="preserve"> ning seeläbi ohuolukorra eskaleerimise.</w:t>
      </w:r>
    </w:p>
    <w:p w:rsidRPr="009C2310" w:rsidR="00DB4448" w:rsidP="0005721C" w:rsidRDefault="00DB4448" w14:paraId="277C43AE" w14:textId="77777777"/>
    <w:p w:rsidR="00DB4448" w:rsidP="0005721C" w:rsidRDefault="00DB4448" w14:paraId="653D3B48" w14:textId="54DB5F18">
      <w:r w:rsidRPr="009C2310">
        <w:t>Kuna julgeolekualal asuvad kaitseväelased, mitte teiste asutuste teenistujad, saab ka Kaitsevägi julgeolekuala ohustavale sündmusele julgeolekuala vahetus läheduses esimesena reageerida, kuid kui tal seda õigust ei oleks, võib tekkida olukord, kus Kaitsevägi peab ootama reageerimisega kuni oht on realiseerunud ja julgeolekuala puutumatus on rikutud, sest tal puudub selleks õigus ning tulemuseks oleks oht riigi iseseisvale kaitsevõimele ja seda tagavale taristule. See tähendab, et muudatustel on üldiselt positiivne mõju riigikaitsele ja ohuolukordadeks valmisolekule, sest Kaitsevägi ei pea viivitama sündmusele reageerimisega seetõttu, et uurida, kas ta võib reageerida, vaid saab seda kohe, kui vajalikud toimingud on tehtud.</w:t>
      </w:r>
    </w:p>
    <w:p w:rsidR="00931A28" w:rsidP="0005721C" w:rsidRDefault="00931A28" w14:paraId="7EDC0211" w14:textId="52B4E90F"/>
    <w:p w:rsidRPr="00931A28" w:rsidR="00931A28" w:rsidP="00931A28" w:rsidRDefault="00931A28" w14:paraId="055F380C" w14:textId="65B53B2E">
      <w:r w:rsidRPr="00931A28">
        <w:t xml:space="preserve">ESSi </w:t>
      </w:r>
      <w:r>
        <w:t>seotud muudatuste</w:t>
      </w:r>
      <w:r w:rsidRPr="00931A28">
        <w:t xml:space="preserve"> </w:t>
      </w:r>
      <w:r>
        <w:t>t</w:t>
      </w:r>
      <w:r w:rsidRPr="00931A28">
        <w:t>äpsema sihtrühma moodustavad kaitseväelased, kes piiravad riigikaitselist tähtsust omava objekti piirkonnas raadiosidet ja tähistavad objekti, paigaldavad raadioside piiramise piirkonda nõuetekohaseid tähiseid ja jälgivad, et neid oleks piisavalt ja need olek</w:t>
      </w:r>
      <w:r>
        <w:t>s õigetes kohtades. Muudatus võimaldab Kaitseväel raadioside piiramist</w:t>
      </w:r>
      <w:r w:rsidRPr="00931A28">
        <w:t xml:space="preserve"> julgeoleku tagamiseks rakendada kiiremini ja paindlikumalt, sest ei pea </w:t>
      </w:r>
      <w:r>
        <w:t xml:space="preserve">selle tegevusega </w:t>
      </w:r>
      <w:r w:rsidRPr="00931A28">
        <w:t xml:space="preserve">ootama kuni objektile on tähised paigaldatud. </w:t>
      </w:r>
      <w:r>
        <w:t>Seega mõjutab muudatus</w:t>
      </w:r>
      <w:r w:rsidRPr="00931A28">
        <w:t xml:space="preserve"> riigi julgeolekut positiivselt.</w:t>
      </w:r>
    </w:p>
    <w:p w:rsidRPr="00931A28" w:rsidR="00931A28" w:rsidP="00931A28" w:rsidRDefault="00931A28" w14:paraId="35792407" w14:textId="7BA386FE"/>
    <w:p w:rsidR="00DB4448" w:rsidP="0005721C" w:rsidRDefault="00DB4448" w14:paraId="2EB12EE0" w14:textId="4BE64422">
      <w:r w:rsidRPr="009C2310">
        <w:t xml:space="preserve">Mõju </w:t>
      </w:r>
      <w:r w:rsidRPr="009C2310">
        <w:rPr>
          <w:u w:val="single"/>
        </w:rPr>
        <w:t>välissuhetele</w:t>
      </w:r>
      <w:r w:rsidRPr="009C2310">
        <w:t xml:space="preserve"> puudub.</w:t>
      </w:r>
    </w:p>
    <w:p w:rsidRPr="009C2310" w:rsidR="009127B4" w:rsidP="0005721C" w:rsidRDefault="009127B4" w14:paraId="5BD0BC85" w14:textId="77777777"/>
    <w:p w:rsidRPr="009C2310" w:rsidR="00DB4448" w:rsidP="00B31C21" w:rsidRDefault="00DB4448" w14:paraId="2657AA24" w14:textId="39B30F85">
      <w:pPr>
        <w:pStyle w:val="Pealkiri3"/>
      </w:pPr>
      <w:r w:rsidRPr="009C2310">
        <w:t>Mõju riigiasutuste ja kohaliku omavalitsuse asutuste korraldusele</w:t>
      </w:r>
    </w:p>
    <w:p w:rsidRPr="009C2310" w:rsidR="00DB4448" w:rsidP="0005721C" w:rsidRDefault="00DB4448" w14:paraId="0C26ECFD" w14:textId="77777777">
      <w:pPr>
        <w:tabs>
          <w:tab w:val="left" w:pos="6600"/>
        </w:tabs>
      </w:pPr>
    </w:p>
    <w:p w:rsidR="00DB4448" w:rsidP="0005721C" w:rsidRDefault="00DB4448" w14:paraId="4C5E6B71" w14:textId="23EC8F14">
      <w:pPr>
        <w:tabs>
          <w:tab w:val="left" w:pos="6600"/>
        </w:tabs>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rsidRPr="009C2310" w:rsidR="00B31C21" w:rsidP="0005721C" w:rsidRDefault="00B31C21" w14:paraId="4539C2E3" w14:textId="77777777">
      <w:pPr>
        <w:tabs>
          <w:tab w:val="left" w:pos="6600"/>
        </w:tabs>
      </w:pPr>
    </w:p>
    <w:p w:rsidRPr="009C2310" w:rsidR="00DB4448" w:rsidP="0005721C" w:rsidRDefault="00DB4448" w14:paraId="5D4CBD78" w14:textId="77777777">
      <w:r w:rsidRPr="009C2310">
        <w:t xml:space="preserve">Mõju </w:t>
      </w:r>
      <w:r w:rsidRPr="009C2310">
        <w:rPr>
          <w:u w:val="single"/>
        </w:rPr>
        <w:t>riigiasutuste korraldusele</w:t>
      </w:r>
      <w:r w:rsidRPr="009C2310">
        <w:t xml:space="preserve"> on väike, sest eelnõukohase seadusega ei jagata asutuste vahel ülesandeid ümber. </w:t>
      </w:r>
    </w:p>
    <w:p w:rsidR="00B31C21" w:rsidP="0005721C" w:rsidRDefault="00B31C21" w14:paraId="64D1FEAB" w14:textId="77777777"/>
    <w:p w:rsidRPr="009C2310" w:rsidR="00DB4448" w:rsidP="0005721C" w:rsidRDefault="00DB4448" w14:paraId="640D8241" w14:textId="187F4049">
      <w:r w:rsidRPr="009C2310">
        <w:t xml:space="preserve">Eelnõus sätestatu ei mõjuta muude </w:t>
      </w:r>
      <w:r w:rsidRPr="009C2310">
        <w:rPr>
          <w:u w:val="single"/>
        </w:rPr>
        <w:t>riigiasutuste korraldust</w:t>
      </w:r>
      <w:r w:rsidRPr="009C2310">
        <w:t xml:space="preserve"> peale Kaitseväe. Suurim mõju on Kaitseväe tegevusele sest ta saab õiguse ohtudele reageerida julgeolekuala vahetus läheduses. </w:t>
      </w:r>
    </w:p>
    <w:p w:rsidRPr="009C2310" w:rsidR="00DB4448" w:rsidP="0005721C" w:rsidRDefault="00DB4448" w14:paraId="754AD366" w14:textId="77777777">
      <w:r w:rsidRPr="009C2310">
        <w:t xml:space="preserve">Mõju sagedus on pidev, sest Kaitsevägi on valmis reageerima igal ajal kuid rakendada tuleb lisanduvaid volitusi tõenäoliselt harva.  </w:t>
      </w:r>
    </w:p>
    <w:p w:rsidR="00B31C21" w:rsidP="0005721C" w:rsidRDefault="00B31C21" w14:paraId="61F226CC" w14:textId="77777777"/>
    <w:p w:rsidRPr="009C2310" w:rsidR="00DB4448" w:rsidP="0005721C" w:rsidRDefault="00DB4448" w14:paraId="529CDD73" w14:textId="7857F8D6">
      <w:r w:rsidRPr="009C2310">
        <w:t>Planeeritud muudatused loovad julgeolekuala valve ja kaitse ülesannet täitvatele teenistujatele võimaluse reageerida julgeolekuala vastu suunatud ohule julgeolekuala vahetus läheduses õigeaegselt, adekvaatselt ja proportsionaalselt. Kaitsevägi vajab spetsiaalset väljaõpet julgeolekuala vahetus läheduses ohtudele reageerimiseks. Julgeolekuala valve ja kaitse ülesannet täitvad kaitseväelased peavad läbima lisakoolituse, et omandada uuendatud volituste rakendamiseks vajalikud teadmised, oskused ja hoiakud.</w:t>
      </w:r>
    </w:p>
    <w:p w:rsidR="00B31C21" w:rsidP="0005721C" w:rsidRDefault="00B31C21" w14:paraId="5EAC98E5" w14:textId="77777777">
      <w:pPr>
        <w:contextualSpacing/>
      </w:pPr>
    </w:p>
    <w:p w:rsidRPr="009C2310" w:rsidR="00DB4448" w:rsidP="0005721C" w:rsidRDefault="00DB4448" w14:paraId="7CA21822" w14:textId="1F10B2EB">
      <w:pPr>
        <w:contextualSpacing/>
      </w:pPr>
      <w:r w:rsidRPr="009C2310">
        <w:t xml:space="preserve">Mõju sihtrühm on keskmine, sest asjaomaseid ülesandeid igapäevaselt täitvad kaitseväelased moodustavad Kaitseväe teenistujatest suhteliselt väikese osa kuid paljud kaitseväelased võivad mingil hetkel kokku puutuda julgeolekuala kaitse ja valve ülesandega (nt õppuste ajal) ning peaksid olema pädevad reageerima julgeolekuala vahetusse lähedusse ja seal meetmeid proportsionaalselt kohaldama. Mõju ulatus ja ebasoovitavate mõjude kaasnemise risk on väike, sest muudatustega ei kaasne neile peale lisakoolituse muid lisakohustusi ning muudatused tehakse eesmärgiga suurendada võimet julgeolekuala kaitseks reageerida. </w:t>
      </w:r>
    </w:p>
    <w:p w:rsidRPr="009C2310" w:rsidR="00DB4448" w:rsidP="0005721C" w:rsidRDefault="00DB4448" w14:paraId="7184D9FE" w14:textId="77777777">
      <w:pPr>
        <w:contextualSpacing/>
      </w:pPr>
    </w:p>
    <w:p w:rsidR="00DB4448" w:rsidP="0005721C" w:rsidRDefault="00DB4448" w14:paraId="10ABD90A" w14:textId="011A2B45">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ega </w:t>
      </w:r>
      <w:r w:rsidRPr="009C2310">
        <w:rPr>
          <w:b/>
        </w:rPr>
        <w:t xml:space="preserve">mõju majandusele, regionaalarengule </w:t>
      </w:r>
      <w:r w:rsidRPr="009C2310">
        <w:t xml:space="preserve">ega </w:t>
      </w:r>
      <w:r w:rsidRPr="009C2310">
        <w:rPr>
          <w:b/>
        </w:rPr>
        <w:t>elu- ja looduskeskkonnale</w:t>
      </w:r>
      <w:r w:rsidRPr="009C2310">
        <w:t>, samuti ei ole tuvastatud muud otsest või kaudset mõju.</w:t>
      </w:r>
    </w:p>
    <w:p w:rsidR="0059789F" w:rsidP="0005721C" w:rsidRDefault="0059789F" w14:paraId="55915AC8" w14:textId="7EF5B7F1"/>
    <w:p w:rsidR="0059789F" w:rsidP="0059789F" w:rsidRDefault="0059789F" w14:paraId="2288B530" w14:textId="4B248C9E" w14:noSpellErr="1">
      <w:pPr>
        <w:pStyle w:val="Pealkiri3"/>
        <w:rPr/>
      </w:pPr>
      <w:commentRangeStart w:id="1183774783"/>
      <w:r w:rsidR="25B79322">
        <w:rPr/>
        <w:t>Mõju riigi julgeolekule ja välissuhetele</w:t>
      </w:r>
      <w:r w:rsidR="25B79322">
        <w:rPr/>
        <w:t xml:space="preserve"> </w:t>
      </w:r>
      <w:commentRangeEnd w:id="1183774783"/>
      <w:r>
        <w:rPr>
          <w:rStyle w:val="CommentReference"/>
        </w:rPr>
        <w:commentReference w:id="1183774783"/>
      </w:r>
    </w:p>
    <w:p w:rsidRPr="001D4AED" w:rsidR="001D4AED" w:rsidP="001D4AED" w:rsidRDefault="001D4AED" w14:paraId="54336C3A" w14:textId="77777777"/>
    <w:p w:rsidRPr="009C2310" w:rsidR="0059789F" w:rsidP="0059789F" w:rsidRDefault="0059789F" w14:paraId="69619FCA" w14:textId="77777777">
      <w:pPr>
        <w:contextualSpacing/>
      </w:pPr>
      <w:r w:rsidRPr="009C2310">
        <w:rPr>
          <w:u w:val="single"/>
        </w:rPr>
        <w:t>Mõju sihtrühm 1:</w:t>
      </w:r>
      <w:r w:rsidRPr="009C2310">
        <w:t xml:space="preserve"> Kaitsevägi ja selle teenistujad. </w:t>
      </w:r>
    </w:p>
    <w:p w:rsidRPr="009C2310" w:rsidR="0059789F" w:rsidP="0059789F" w:rsidRDefault="0059789F" w14:paraId="613C0177" w14:textId="59035EEA">
      <w:pPr>
        <w:contextualSpacing/>
        <w:rPr>
          <w:i/>
        </w:rPr>
      </w:pPr>
      <w:r w:rsidRPr="009C2310">
        <w:rPr>
          <w:u w:val="single"/>
        </w:rPr>
        <w:t>Mõju sihtrühm 2:</w:t>
      </w:r>
      <w:r w:rsidRPr="009C2310">
        <w:t xml:space="preserve"> isikud, kes viibivad</w:t>
      </w:r>
      <w:r w:rsidR="002931E2">
        <w:t xml:space="preserve"> piirkonnas</w:t>
      </w:r>
      <w:r w:rsidR="00061E9F">
        <w:t>,</w:t>
      </w:r>
      <w:r w:rsidR="002931E2">
        <w:t xml:space="preserve"> kus Kaitsevägi rakendab riigikaitselist tähtsust omava objekti</w:t>
      </w:r>
      <w:r w:rsidR="00C9794B">
        <w:t xml:space="preserve"> kaitseks raadioside piiramist.</w:t>
      </w:r>
    </w:p>
    <w:p w:rsidRPr="009C2310" w:rsidR="0059789F" w:rsidP="0059789F" w:rsidRDefault="0059789F" w14:paraId="56112073" w14:textId="77777777">
      <w:pPr>
        <w:contextualSpacing/>
      </w:pPr>
      <w:r w:rsidRPr="009C2310">
        <w:rPr>
          <w:u w:val="single"/>
        </w:rPr>
        <w:t>Mõju sihtrühm 3:</w:t>
      </w:r>
      <w:r w:rsidRPr="009C2310">
        <w:t xml:space="preserve"> riigi elanikud. </w:t>
      </w:r>
    </w:p>
    <w:p w:rsidR="0059789F" w:rsidP="0005721C" w:rsidRDefault="0059789F" w14:paraId="79B48C7A" w14:textId="259BDE26"/>
    <w:p w:rsidRPr="009C2310" w:rsidR="002931E2" w:rsidP="002931E2" w:rsidRDefault="002931E2" w14:paraId="3CF824BA" w14:textId="77777777">
      <w:r w:rsidRPr="009C2310">
        <w:t xml:space="preserve">Sihtrühmi käsitletakse koos, sest mõju kirjeldus on olulisel määral kattuv. </w:t>
      </w:r>
    </w:p>
    <w:p w:rsidR="002931E2" w:rsidP="0005721C" w:rsidRDefault="002931E2" w14:paraId="59ADB9A4" w14:textId="17B2C143">
      <w:r w:rsidRPr="009C2310">
        <w:t xml:space="preserve">Mõju </w:t>
      </w:r>
      <w:r w:rsidRPr="009C2310">
        <w:rPr>
          <w:u w:val="single"/>
        </w:rPr>
        <w:t>riigi julgeolekule</w:t>
      </w:r>
      <w:r w:rsidRPr="009C2310">
        <w:t xml:space="preserve"> on positiivne, sest eelnõuga plaanitud muudatuste tulemusel</w:t>
      </w:r>
      <w:r>
        <w:t xml:space="preserve"> on võimalik operatiivselt raadiosidet piirata ja vältida ala aeganõudvat tähistamist. Samuti on Kaitseväe varjatud tegevuste julgeolek rohkem tagatud</w:t>
      </w:r>
      <w:r w:rsidR="00C9794B">
        <w:t>,</w:t>
      </w:r>
      <w:r>
        <w:t xml:space="preserve"> sest raadiosidet piiratakse nii, et see ei pruugi olla avalikus ruumis kaugele märgatav ja põhjustada julgeolekuohtu ning liigset tähelepanu. </w:t>
      </w:r>
      <w:r w:rsidRPr="009C2310">
        <w:t xml:space="preserve">Kaitsevägi saab </w:t>
      </w:r>
      <w:r>
        <w:t xml:space="preserve">oma varjamist nõudvaid tegevusi paremini teostada ning </w:t>
      </w:r>
      <w:r w:rsidRPr="009C2310">
        <w:t>suunatud ohule adekvaatselt ja proportsionaalselt reageerida. Seeläbi on senisest veelgi paremini tagatud Kaitseväe ja nende teenistujate kaitse, seeläbi ka avaliku võimu organite ja riigi häireteta toimimine ning selle kaudu omakorda elanike turvalisus ja heaolu.</w:t>
      </w:r>
    </w:p>
    <w:p w:rsidR="00C9794B" w:rsidP="0005721C" w:rsidRDefault="00C9794B" w14:paraId="3FACEB73" w14:textId="77777777"/>
    <w:p w:rsidRPr="009C2310" w:rsidR="002931E2" w:rsidP="002931E2" w:rsidRDefault="002931E2" w14:paraId="1E85CA99" w14:textId="03F1BDD6">
      <w:r w:rsidRPr="009C2310">
        <w:t xml:space="preserve">Mõju avaldumise sagedus on </w:t>
      </w:r>
      <w:r w:rsidR="007D5D81">
        <w:t xml:space="preserve">hetkel </w:t>
      </w:r>
      <w:r w:rsidRPr="009C2310">
        <w:t xml:space="preserve">väike, sest </w:t>
      </w:r>
      <w:r w:rsidR="007D5D81">
        <w:t xml:space="preserve">riigikaitselist tähtsust omaval objektil </w:t>
      </w:r>
      <w:r>
        <w:t>raadioside piiramise vajadus</w:t>
      </w:r>
      <w:r w:rsidR="00061E9F">
        <w:t xml:space="preserve"> ja</w:t>
      </w:r>
      <w:r>
        <w:t xml:space="preserve"> nt </w:t>
      </w:r>
      <w:proofErr w:type="spellStart"/>
      <w:r>
        <w:t>droonidest</w:t>
      </w:r>
      <w:proofErr w:type="spellEnd"/>
      <w:r>
        <w:t xml:space="preserve"> põhjustatud </w:t>
      </w:r>
      <w:r w:rsidRPr="009C2310">
        <w:t>ohu tase ja realiseerumise tõenäosus on igapäevaselt suhteliselt madal</w:t>
      </w:r>
      <w:r w:rsidR="00C9794B">
        <w:t>,</w:t>
      </w:r>
      <w:r w:rsidR="007D5D81">
        <w:t xml:space="preserve"> kuid see võib hüppeliselt suureneda vastavalt valitsevale julgeolekuolukorrale.</w:t>
      </w:r>
    </w:p>
    <w:p w:rsidR="007D5D81" w:rsidP="0005721C" w:rsidRDefault="007D5D81" w14:paraId="15F623A9" w14:textId="77777777"/>
    <w:p w:rsidR="002931E2" w:rsidP="0005721C" w:rsidRDefault="007D5D81" w14:paraId="22364480" w14:textId="18D6CFDE">
      <w:r w:rsidRPr="009C2310">
        <w:t xml:space="preserve">Mõju sihtrühm 1 suurus on keskmine, sest </w:t>
      </w:r>
      <w:r>
        <w:t>riigikaitselist tähtsust omavad objekt</w:t>
      </w:r>
      <w:r w:rsidR="00C9794B">
        <w:t>id</w:t>
      </w:r>
      <w:r>
        <w:t xml:space="preserve">, kus </w:t>
      </w:r>
      <w:r w:rsidRPr="009C2310">
        <w:t xml:space="preserve">Kaitsevägi ja selle teenistujad </w:t>
      </w:r>
      <w:r>
        <w:t>tegutsevad</w:t>
      </w:r>
      <w:r w:rsidR="00061E9F">
        <w:t>,</w:t>
      </w:r>
      <w:r>
        <w:t xml:space="preserve"> </w:t>
      </w:r>
      <w:r w:rsidRPr="009C2310">
        <w:t xml:space="preserve">moodustavad kõigist </w:t>
      </w:r>
      <w:r>
        <w:t xml:space="preserve">riigiasutustest ja riigiametnikest </w:t>
      </w:r>
      <w:r w:rsidRPr="009C2310">
        <w:t xml:space="preserve">olulise osa. Mõju sihtrühm 2 on suuruselt väike, sest asjaomased isikud moodustavad äärmiselt väikese osa avalikus ruumis </w:t>
      </w:r>
      <w:r>
        <w:t xml:space="preserve">riigikaitselist tähtsust omavate objektide lähedal </w:t>
      </w:r>
      <w:r w:rsidRPr="009C2310">
        <w:t xml:space="preserve">viibivatest </w:t>
      </w:r>
      <w:r>
        <w:t xml:space="preserve">isikutest. </w:t>
      </w:r>
      <w:r w:rsidRPr="009C2310">
        <w:t xml:space="preserve">Mõju sihtrühm 3 on mahult suur, sest kaudselt on mõjutatud kogu elanikkond. </w:t>
      </w:r>
    </w:p>
    <w:p w:rsidR="00C9794B" w:rsidP="0005721C" w:rsidRDefault="00C9794B" w14:paraId="0C6C3E45" w14:textId="77777777"/>
    <w:p w:rsidR="007D5D81" w:rsidP="0005721C" w:rsidRDefault="007D5D81" w14:paraId="6DAE2AB5" w14:textId="59C7E001">
      <w:r w:rsidRPr="009C2310">
        <w:t>Mõju ulatus ja ebasoovitavate mõjude kaasnemise risk on väike</w:t>
      </w:r>
      <w:r>
        <w:t xml:space="preserve"> kuni keskmine, sest raadioside piiramine tähistamata territooriumil julgeolekukaalutlustel riigikaitselist tähtsust omavatel objektidel võib kaasa tuua ebasoovitavaid mõjusid raadiosidele piirkonnas, mobiililevile, mõnedele raadiosidet kasutavate meditsiiniseadmete funktsioonidele kui ka nt ehitustööriistadele, mis rakendavad </w:t>
      </w:r>
      <w:r>
        <w:lastRenderedPageBreak/>
        <w:t xml:space="preserve">töötamisel raadiosidet. </w:t>
      </w:r>
      <w:r w:rsidR="00431525">
        <w:t xml:space="preserve">Olenevalt kasutatavast raadioside piiramise seadmest ei pruugi mõju igakordselt avalduda. Samuti piiratakse raadiosidet vajalikus piirkonnas nii, et mõjud oleks avalikus ruumis minimaalselt märgatavad sest vastupidine võib kaasa tuua ebasoovitava tähelepanu ning kompromiteerida Kaitseväe tegevust. </w:t>
      </w:r>
    </w:p>
    <w:p w:rsidR="007D5D81" w:rsidP="0005721C" w:rsidRDefault="007D5D81" w14:paraId="0B8B4DAA" w14:textId="24B42E8B"/>
    <w:p w:rsidR="007D5D81" w:rsidP="007D5D81" w:rsidRDefault="007D5D81" w14:paraId="10BD2FF1" w14:textId="1075DABA">
      <w:r>
        <w:t>M</w:t>
      </w:r>
      <w:r w:rsidRPr="009C2310">
        <w:t xml:space="preserve">uudatustel on üldiselt positiivne mõju riigikaitsele ja ohuolukordadeks valmisolekule, sest Kaitsevägi </w:t>
      </w:r>
      <w:r>
        <w:t xml:space="preserve">saab eriliselt kaitset vajavaid objekte kaitsta raadioside piiramise teel ilma, et need oleks avalikus ruumis kaugele märgatavad ja põhjustaks seega lisaohtu. </w:t>
      </w:r>
    </w:p>
    <w:p w:rsidR="0051509C" w:rsidP="007D5D81" w:rsidRDefault="0051509C" w14:paraId="0BDA7192" w14:textId="77777777"/>
    <w:p w:rsidR="007D5D81" w:rsidP="007D5D81" w:rsidRDefault="007D5D81" w14:paraId="49470755" w14:textId="4CEBC467">
      <w:r w:rsidRPr="009C2310">
        <w:t xml:space="preserve">Mõju </w:t>
      </w:r>
      <w:r w:rsidRPr="009C2310">
        <w:rPr>
          <w:u w:val="single"/>
        </w:rPr>
        <w:t>välissuhetele</w:t>
      </w:r>
      <w:r w:rsidRPr="009C2310">
        <w:t xml:space="preserve"> puudub.</w:t>
      </w:r>
    </w:p>
    <w:p w:rsidR="007D5D81" w:rsidP="0005721C" w:rsidRDefault="007D5D81" w14:paraId="2F6A5BB8" w14:textId="77777777"/>
    <w:p w:rsidRPr="009C2310" w:rsidR="007D5D81" w:rsidP="007D5D81" w:rsidRDefault="007D5D81" w14:paraId="74FDED6A" w14:textId="77777777">
      <w:pPr>
        <w:pStyle w:val="Pealkiri3"/>
      </w:pPr>
      <w:r w:rsidRPr="009C2310">
        <w:t>Mõju riigiasutuste ja kohaliku omavalitsuse asutuste korraldusele</w:t>
      </w:r>
    </w:p>
    <w:p w:rsidR="007D5D81" w:rsidP="0005721C" w:rsidRDefault="007D5D81" w14:paraId="76476013" w14:textId="4FA11A83"/>
    <w:p w:rsidR="007D5D81" w:rsidP="007D5D81" w:rsidRDefault="007D5D81" w14:paraId="366B1E01" w14:textId="77777777">
      <w:pPr>
        <w:tabs>
          <w:tab w:val="left" w:pos="6600"/>
        </w:tabs>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rsidRPr="009C2310" w:rsidR="007D5D81" w:rsidP="007D5D81" w:rsidRDefault="007D5D81" w14:paraId="466AD4E5" w14:textId="77777777">
      <w:pPr>
        <w:tabs>
          <w:tab w:val="left" w:pos="6600"/>
        </w:tabs>
      </w:pPr>
    </w:p>
    <w:p w:rsidRPr="009C2310" w:rsidR="007D5D81" w:rsidP="007D5D81" w:rsidRDefault="007D5D81" w14:paraId="0B762871" w14:textId="55C5E124">
      <w:r w:rsidRPr="009C2310">
        <w:t xml:space="preserve">Mõju </w:t>
      </w:r>
      <w:r w:rsidRPr="009C2310">
        <w:rPr>
          <w:u w:val="single"/>
        </w:rPr>
        <w:t>riigiasutuste korraldusele</w:t>
      </w:r>
      <w:r w:rsidRPr="009C2310">
        <w:t xml:space="preserve"> on väike, sest eelnõukohase seadusega ei jagata asutuste vahel ülesandeid ümber. </w:t>
      </w:r>
      <w:r w:rsidR="002B16AD">
        <w:t xml:space="preserve">Pigem toob muudatus riigiasutusele vähest rahalist kokkuhoidu, kuna julgeolekukaalutlustel võib jätta raadioside piiramise piirkonnas objekti ümber tähised paigaldamata. </w:t>
      </w:r>
    </w:p>
    <w:p w:rsidR="007D5D81" w:rsidP="0005721C" w:rsidRDefault="007D5D81" w14:paraId="7282F0F3" w14:textId="4BEFC67A"/>
    <w:p w:rsidR="007D5D81" w:rsidP="007D5D81" w:rsidRDefault="007D5D81" w14:paraId="51FE6FEB" w14:textId="12BC01AB">
      <w:r w:rsidRPr="009C2310">
        <w:t xml:space="preserve">Eelnõus sätestatu ei mõjuta muude </w:t>
      </w:r>
      <w:r w:rsidRPr="009C2310">
        <w:rPr>
          <w:u w:val="single"/>
        </w:rPr>
        <w:t>riigiasutuste korraldust</w:t>
      </w:r>
      <w:r w:rsidRPr="009C2310">
        <w:t xml:space="preserve"> peale Kaitseväe. Suurim mõju on Kaitseväe tegevusele sest ta saab õiguse </w:t>
      </w:r>
      <w:r w:rsidR="00CE112B">
        <w:t xml:space="preserve">raadiosidet piirata tähistamata riigikaitsega seotud objektidel ning sellega paindlikumalt reageerida nt </w:t>
      </w:r>
      <w:proofErr w:type="spellStart"/>
      <w:r w:rsidR="00CE112B">
        <w:t>droonidest</w:t>
      </w:r>
      <w:proofErr w:type="spellEnd"/>
      <w:r w:rsidR="00CE112B">
        <w:t xml:space="preserve"> põhjustatud ohtudele</w:t>
      </w:r>
      <w:r w:rsidRPr="009C2310">
        <w:t xml:space="preserve">. </w:t>
      </w:r>
    </w:p>
    <w:p w:rsidRPr="009C2310" w:rsidR="00C9794B" w:rsidP="007D5D81" w:rsidRDefault="00C9794B" w14:paraId="5198AE33" w14:textId="77777777"/>
    <w:p w:rsidR="007D5D81" w:rsidP="0005721C" w:rsidRDefault="007D5D81" w14:paraId="489E1C39" w14:textId="3D95E896">
      <w:r w:rsidRPr="009C2310">
        <w:t xml:space="preserve">Mõju sagedus on pidev, sest Kaitsevägi on valmis </w:t>
      </w:r>
      <w:r w:rsidR="00CE112B">
        <w:t>raadiosidet piirama vajaduse</w:t>
      </w:r>
      <w:r w:rsidR="00C9794B">
        <w:t xml:space="preserve"> korra</w:t>
      </w:r>
      <w:r w:rsidR="00CE112B">
        <w:t xml:space="preserve">l igal ajal, kuid tähistamata objektidel on see suhteliselt harv. Eelkõige piiratakse raadiosidet endiselt tähistatud riigikaitseobjektide kaitseks. </w:t>
      </w:r>
    </w:p>
    <w:p w:rsidR="007D5D81" w:rsidP="0005721C" w:rsidRDefault="007D5D81" w14:paraId="59834A29" w14:textId="618D5892"/>
    <w:p w:rsidR="007D5D81" w:rsidP="0005721C" w:rsidRDefault="002B16AD" w14:paraId="068BB6B4" w14:textId="002891F8">
      <w:r w:rsidRPr="009C2310">
        <w:t xml:space="preserve">Mõju sihtrühm on keskmine, sest </w:t>
      </w:r>
      <w:r>
        <w:t xml:space="preserve">raadioside piiramise </w:t>
      </w:r>
      <w:r w:rsidRPr="009C2310">
        <w:t>ülesandeid igapäevaselt täitvad kaitseväelased moodustavad Kaitseväe teenistujatest suhteliselt väikese osa</w:t>
      </w:r>
      <w:r>
        <w:t xml:space="preserve">. </w:t>
      </w:r>
    </w:p>
    <w:p w:rsidR="002B16AD" w:rsidP="0005721C" w:rsidRDefault="002B16AD" w14:paraId="0BF0D2BB" w14:textId="3DFD72D2"/>
    <w:p w:rsidR="002B16AD" w:rsidP="002B16AD" w:rsidRDefault="002B16AD" w14:paraId="46B0B2D2" w14:textId="77777777">
      <w:r w:rsidRPr="009C2310">
        <w:t xml:space="preserve">Kavandatavad muudatused ei evi </w:t>
      </w:r>
      <w:r w:rsidRPr="009C2310">
        <w:rPr>
          <w:b/>
        </w:rPr>
        <w:t>sotsiaalset</w:t>
      </w:r>
      <w:r w:rsidRPr="009C2310">
        <w:t xml:space="preserve">, sealhulgas </w:t>
      </w:r>
      <w:r w:rsidRPr="009C2310">
        <w:rPr>
          <w:b/>
        </w:rPr>
        <w:t>demograafilist mõju</w:t>
      </w:r>
      <w:r w:rsidRPr="009C2310">
        <w:t xml:space="preserve">, ega </w:t>
      </w:r>
      <w:r w:rsidRPr="009C2310">
        <w:rPr>
          <w:b/>
        </w:rPr>
        <w:t xml:space="preserve">mõju majandusele, regionaalarengule </w:t>
      </w:r>
      <w:r w:rsidRPr="009C2310">
        <w:t xml:space="preserve">ega </w:t>
      </w:r>
      <w:r w:rsidRPr="009C2310">
        <w:rPr>
          <w:b/>
        </w:rPr>
        <w:t>elu- ja looduskeskkonnale</w:t>
      </w:r>
      <w:r w:rsidRPr="009C2310">
        <w:t>, samuti ei ole tuvastatud muud otsest või kaudset mõju.</w:t>
      </w:r>
    </w:p>
    <w:p w:rsidR="002B16AD" w:rsidP="0005721C" w:rsidRDefault="002B16AD" w14:paraId="3F2ABFA6" w14:textId="77777777"/>
    <w:p w:rsidRPr="000F7EA5" w:rsidR="000F7EA5" w:rsidP="00CD505B" w:rsidRDefault="000F7EA5" w14:paraId="7CBCD919" w14:textId="746AD47A">
      <w:pPr>
        <w:pStyle w:val="Pealkiri2"/>
        <w:ind w:left="0"/>
      </w:pPr>
      <w:r>
        <w:t>Kaitseliidu julgeolekuala kehtestamine ja piiravate meetmete rakendamine</w:t>
      </w:r>
    </w:p>
    <w:p w:rsidR="00B31C21" w:rsidP="0005721C" w:rsidRDefault="00B31C21" w14:paraId="6168FB68" w14:textId="77777777">
      <w:pPr>
        <w:rPr>
          <w:b/>
          <w:i/>
          <w:u w:val="single"/>
        </w:rPr>
      </w:pPr>
    </w:p>
    <w:p w:rsidRPr="00B978F1" w:rsidR="00D35F65" w:rsidRDefault="000F7EA5" w14:paraId="3EC09045" w14:textId="230A68F3">
      <w:pPr>
        <w:rPr>
          <w:b/>
          <w:i/>
          <w:u w:val="single"/>
        </w:rPr>
      </w:pPr>
      <w:r w:rsidRPr="0059789F">
        <w:rPr>
          <w:b/>
          <w:bCs/>
          <w:i/>
          <w:iCs/>
          <w:u w:val="single"/>
        </w:rPr>
        <w:t>Sihtrühm:</w:t>
      </w:r>
    </w:p>
    <w:p w:rsidR="00C9794B" w:rsidP="1DADF269" w:rsidRDefault="00C9794B" w14:paraId="46032F30" w14:textId="77777777">
      <w:pPr>
        <w:contextualSpacing/>
      </w:pPr>
    </w:p>
    <w:p w:rsidRPr="009C2310" w:rsidR="009F4AC2" w:rsidP="1DADF269" w:rsidRDefault="009F4AC2" w14:paraId="1093D1B2" w14:textId="0A10EA8F">
      <w:pPr>
        <w:contextualSpacing/>
      </w:pPr>
      <w:r w:rsidRPr="009C2310">
        <w:t>Peamine sihtrühm on Kaitse</w:t>
      </w:r>
      <w:r>
        <w:t>liit, Kaitseliidu liikmed</w:t>
      </w:r>
      <w:r w:rsidRPr="009C2310">
        <w:t xml:space="preserve"> ja selle teenistujad. Kaitse</w:t>
      </w:r>
      <w:r>
        <w:t>liidu liikmed ja</w:t>
      </w:r>
      <w:r w:rsidRPr="009C2310">
        <w:t xml:space="preserve"> teenistujad võib jagada tinglikult k</w:t>
      </w:r>
      <w:r>
        <w:t>aheks</w:t>
      </w:r>
      <w:r w:rsidRPr="009C2310">
        <w:t>. Esim</w:t>
      </w:r>
      <w:r>
        <w:t xml:space="preserve">esse rühma kuuluvad kõik Kaitseliidu teenistujad ja liikmed, </w:t>
      </w:r>
      <w:r w:rsidRPr="009C2310">
        <w:t xml:space="preserve">keda võib puudutada julgeolekuala vastu suunatud ründe oht. Teise rühma kuuluvad teenistujad, kelle teenistusülesanne on julgeolekuala valve ja kaitse. </w:t>
      </w:r>
    </w:p>
    <w:p w:rsidRPr="009C2310" w:rsidR="009F4AC2" w:rsidP="009F4AC2" w:rsidRDefault="009F4AC2" w14:paraId="11E04247" w14:textId="77777777">
      <w:pPr>
        <w:contextualSpacing/>
      </w:pPr>
    </w:p>
    <w:p w:rsidRPr="009C2310" w:rsidR="009F4AC2" w:rsidP="1DADF269" w:rsidRDefault="009F4AC2" w14:paraId="635B6280" w14:textId="03F14068">
      <w:pPr>
        <w:contextualSpacing/>
      </w:pPr>
      <w:r w:rsidRPr="009C2310">
        <w:t xml:space="preserve">Teise sihtrühma moodustavad isikud, kes viibivad julgeolekuala vahetus läheduses või soovivad siseneda julgeolekualale ning kelle tegevus võib seejuures ohustada julgeolekuala ning selle puutumatust (s.t territooriumi koos hoonetega, sellel asuvat vara ja sellel viibivaid isikuid) või kaitseväelasi. </w:t>
      </w:r>
    </w:p>
    <w:p w:rsidR="009F4AC2" w:rsidP="009F4AC2" w:rsidRDefault="009F4AC2" w14:paraId="43DEB7FE" w14:textId="77777777">
      <w:pPr>
        <w:contextualSpacing/>
      </w:pPr>
    </w:p>
    <w:p w:rsidRPr="009C2310" w:rsidR="009F4AC2" w:rsidP="1DADF269" w:rsidRDefault="009F4AC2" w14:paraId="52456FE7" w14:textId="77777777">
      <w:pPr>
        <w:contextualSpacing/>
      </w:pPr>
      <w:r w:rsidRPr="009C2310">
        <w:t>Kolmanda taseme sihtrühma moodustavad kõik riigi elanikud, kelle turvalisus ja heaolu sõltub otseselt riigi julgeolekust.</w:t>
      </w:r>
    </w:p>
    <w:p w:rsidR="000F7EA5" w:rsidP="0005721C" w:rsidRDefault="000F7EA5" w14:paraId="120B9246" w14:textId="04631809">
      <w:pPr>
        <w:rPr>
          <w:b/>
          <w:i/>
          <w:u w:val="single"/>
        </w:rPr>
      </w:pPr>
    </w:p>
    <w:p w:rsidR="000F7EA5" w:rsidP="1DADF269" w:rsidRDefault="000F7EA5" w14:paraId="689DB71B" w14:textId="3D9A6425">
      <w:pPr>
        <w:pStyle w:val="Pealkiri3"/>
      </w:pPr>
      <w:r w:rsidRPr="000F7EA5">
        <w:t>Mõju riigi julgeolekule ja välissuhetele</w:t>
      </w:r>
    </w:p>
    <w:p w:rsidRPr="009C2310" w:rsidR="007652BC" w:rsidP="30C6FEBE" w:rsidRDefault="007652BC" w14:paraId="6EAAE10F" w14:textId="3B7310E3">
      <w:pPr>
        <w:contextualSpacing/>
      </w:pPr>
      <w:r w:rsidRPr="009C2310">
        <w:rPr>
          <w:u w:val="single"/>
        </w:rPr>
        <w:t>Mõju sihtrühm 1:</w:t>
      </w:r>
      <w:r w:rsidRPr="009C2310">
        <w:t xml:space="preserve"> Kaitse</w:t>
      </w:r>
      <w:r>
        <w:t>liit</w:t>
      </w:r>
      <w:r w:rsidRPr="009C2310">
        <w:t xml:space="preserve"> ja selle </w:t>
      </w:r>
      <w:r>
        <w:t xml:space="preserve">liikmed ning </w:t>
      </w:r>
      <w:r w:rsidRPr="009C2310">
        <w:t xml:space="preserve">teenistujad. </w:t>
      </w:r>
    </w:p>
    <w:p w:rsidRPr="00B978F1" w:rsidR="007652BC" w:rsidRDefault="007652BC" w14:paraId="2C88EA4C" w14:textId="3B1F747C">
      <w:pPr>
        <w:contextualSpacing/>
        <w:rPr>
          <w:i/>
        </w:rPr>
      </w:pPr>
      <w:r w:rsidRPr="009C2310">
        <w:rPr>
          <w:u w:val="single"/>
        </w:rPr>
        <w:t>Mõju sihtrühm 2:</w:t>
      </w:r>
      <w:r w:rsidRPr="009C2310">
        <w:t xml:space="preserve"> isikud, kes viibivad Kaitse</w:t>
      </w:r>
      <w:r>
        <w:t>liidu</w:t>
      </w:r>
      <w:r w:rsidRPr="009C2310">
        <w:t xml:space="preserve"> julgeolekuala vahetus läheduses või soovivad siseneda selle territooriumile ning kelle tegevus ohustab või võib ohustada julgeolekuala. </w:t>
      </w:r>
    </w:p>
    <w:p w:rsidRPr="009C2310" w:rsidR="007652BC" w:rsidP="1DADF269" w:rsidRDefault="007652BC" w14:paraId="1B91242D" w14:textId="77777777">
      <w:pPr>
        <w:contextualSpacing/>
      </w:pPr>
      <w:r w:rsidRPr="009C2310">
        <w:rPr>
          <w:u w:val="single"/>
        </w:rPr>
        <w:t>Mõju sihtrühm 3:</w:t>
      </w:r>
      <w:r w:rsidRPr="009C2310">
        <w:t xml:space="preserve"> riigi elanikud. </w:t>
      </w:r>
    </w:p>
    <w:p w:rsidRPr="009C2310" w:rsidR="007652BC" w:rsidP="007652BC" w:rsidRDefault="007652BC" w14:paraId="2A259F87" w14:textId="77777777"/>
    <w:p w:rsidRPr="009C2310" w:rsidR="007652BC" w:rsidP="1DADF269" w:rsidRDefault="007652BC" w14:paraId="0065B4F8" w14:textId="77777777">
      <w:r w:rsidRPr="009C2310">
        <w:t xml:space="preserve">Sihtrühmi käsitletakse koos, sest mõju kirjeldus on olulisel määral kattuv. </w:t>
      </w:r>
    </w:p>
    <w:p w:rsidR="007652BC" w:rsidP="1DADF269" w:rsidRDefault="007652BC" w14:paraId="58DC470A" w14:textId="1E0381F3">
      <w:r w:rsidRPr="009C2310">
        <w:t xml:space="preserve">Mõju </w:t>
      </w:r>
      <w:r w:rsidRPr="009C2310">
        <w:rPr>
          <w:u w:val="single"/>
        </w:rPr>
        <w:t>riigi julgeolekule</w:t>
      </w:r>
      <w:r w:rsidRPr="009C2310">
        <w:t xml:space="preserve"> on positiivne, sest eelnõuga plaanitud muudatuste tulemusel paraneb riigi reageerimisvõime julgeolekuala kaitseks julgeolekuala vahetus läheduses. Planeeritud muudatused võimaldavad senisest paremini kindlustada, et Kaitse</w:t>
      </w:r>
      <w:r>
        <w:t>liit</w:t>
      </w:r>
      <w:r w:rsidRPr="009C2310">
        <w:t xml:space="preserve"> saab nende vastu suunatud ohule adekvaatselt ja proportsionaalselt reageerida. Seeläbi on senisest veelgi paremini tagatud Kaitse</w:t>
      </w:r>
      <w:r>
        <w:t xml:space="preserve">liidu </w:t>
      </w:r>
      <w:r w:rsidRPr="009C2310">
        <w:t xml:space="preserve">ja </w:t>
      </w:r>
      <w:r>
        <w:t xml:space="preserve">liikmete ning </w:t>
      </w:r>
      <w:r w:rsidRPr="009C2310">
        <w:t>teenistujate kaitse, seeläbi ka riigi häireteta toimimine ning selle kaudu omakorda elanike turvalisus ja heaolu. Kaitse</w:t>
      </w:r>
      <w:r>
        <w:t>liidu liikmetele</w:t>
      </w:r>
      <w:r w:rsidRPr="009C2310">
        <w:t xml:space="preserve"> ja teenistujatele loovad planeeritud muudatused suurema kindluse, et Kaitse</w:t>
      </w:r>
      <w:r>
        <w:t xml:space="preserve">liidu </w:t>
      </w:r>
      <w:r w:rsidRPr="009C2310">
        <w:t>julgeolekuala ähvardav oht ei realiseeru või suudetakse sellele adekvaatselt ja proportsionaalselt reageerida. Seega väheneb ka Kaitse</w:t>
      </w:r>
      <w:r>
        <w:t>liidu</w:t>
      </w:r>
      <w:r w:rsidRPr="009C2310">
        <w:t xml:space="preserve"> vara ja teavet ning </w:t>
      </w:r>
      <w:r>
        <w:t xml:space="preserve">liikmete ja </w:t>
      </w:r>
      <w:r w:rsidRPr="009C2310">
        <w:t>teenistujate elu või tervist ähvardava ohu realiseerumise risk. Seega mõjutavad muudatused riigi julgeolekut positiivselt.</w:t>
      </w:r>
    </w:p>
    <w:p w:rsidRPr="009C2310" w:rsidR="001F4689" w:rsidP="1DADF269" w:rsidRDefault="001F4689" w14:paraId="1D340D92" w14:textId="77777777"/>
    <w:p w:rsidRPr="009C2310" w:rsidR="007652BC" w:rsidP="1DADF269" w:rsidRDefault="007652BC" w14:paraId="159E2646" w14:textId="497A6B7F">
      <w:r w:rsidRPr="009C2310">
        <w:t>Mõju avaldumise sagedus on väike, sest julgeolekuala vastu suunatud ohu tase ja realiseerumise tõenäosus on igapäevaselt suhteliselt madal.</w:t>
      </w:r>
    </w:p>
    <w:p w:rsidRPr="009C2310" w:rsidR="007652BC" w:rsidP="007652BC" w:rsidRDefault="007652BC" w14:paraId="6F2F12E9" w14:textId="77777777"/>
    <w:p w:rsidR="007652BC" w:rsidP="1DADF269" w:rsidRDefault="007652BC" w14:paraId="4549D502" w14:textId="6C9A4A90">
      <w:pPr>
        <w:contextualSpacing/>
      </w:pPr>
      <w:r w:rsidRPr="009C2310">
        <w:t>Mõju sihtrühm 1 suurus on keskmine, sest Kaitse</w:t>
      </w:r>
      <w:r>
        <w:t xml:space="preserve">liit, selle liikmed </w:t>
      </w:r>
      <w:r w:rsidRPr="009C2310">
        <w:t xml:space="preserve">ja teenistujad moodustavad kõigist riigiasutustest ja nende teenistujatest olulise osa. </w:t>
      </w:r>
      <w:r>
        <w:t xml:space="preserve">Olgugi, et Kaitseliit on avalik-õiguslik organisatsioon, on sihtrühm oma ülesannete osas võrreldav teiste riigiasutusega. </w:t>
      </w:r>
    </w:p>
    <w:p w:rsidR="001F4689" w:rsidP="1DADF269" w:rsidRDefault="001F4689" w14:paraId="762B57B7" w14:textId="77777777">
      <w:pPr>
        <w:contextualSpacing/>
      </w:pPr>
    </w:p>
    <w:p w:rsidR="007652BC" w:rsidP="1DADF269" w:rsidRDefault="007652BC" w14:paraId="6D2447AD" w14:textId="287D0185">
      <w:pPr>
        <w:contextualSpacing/>
      </w:pPr>
      <w:r w:rsidRPr="009C2310">
        <w:t>Mõju sihtrühm 2 on suuruselt väike, sest asjaomased isikud moodustavad äärmiselt väikese osa avalikus ruumis viibivatest või ka Kaitse</w:t>
      </w:r>
      <w:r>
        <w:t>liidu</w:t>
      </w:r>
      <w:r w:rsidRPr="009C2310">
        <w:t xml:space="preserve"> julgeolekualale sisenevatest isikutest. </w:t>
      </w:r>
    </w:p>
    <w:p w:rsidR="001F4689" w:rsidP="1DADF269" w:rsidRDefault="001F4689" w14:paraId="5EB0265A" w14:textId="77777777">
      <w:pPr>
        <w:contextualSpacing/>
      </w:pPr>
    </w:p>
    <w:p w:rsidRPr="009C2310" w:rsidR="007652BC" w:rsidP="1DADF269" w:rsidRDefault="007652BC" w14:paraId="7BF5596B" w14:textId="0F01EFB1">
      <w:pPr>
        <w:contextualSpacing/>
      </w:pPr>
      <w:r w:rsidRPr="009C2310">
        <w:t>Mõju sihtrühm 3 on mahult suur, sest kaudselt on mõjutatud kogu elanikkond. Mõju ulatus ja ebasoovitavate mõjude kaasnemise risk on väike, sest muudatustega ei kaasne automaatselt ühtegi muudatust isikute suhtes, kellest ei lähtu (potentsiaalset) ohtu Kaitse</w:t>
      </w:r>
      <w:r>
        <w:t>liidu</w:t>
      </w:r>
      <w:r w:rsidRPr="009C2310">
        <w:t>le ega julgeolekualale. Muudatused tehakse eesmärgiga suurendada Kaitse</w:t>
      </w:r>
      <w:r>
        <w:t>liidu</w:t>
      </w:r>
      <w:r w:rsidRPr="009C2310">
        <w:t xml:space="preserve"> võimet kaitsta julgeolekuala</w:t>
      </w:r>
      <w:r>
        <w:t xml:space="preserve">, </w:t>
      </w:r>
      <w:r w:rsidRPr="009C2310">
        <w:t xml:space="preserve">arvestades samas vajadust kehtestada piirid, mis välistaksid ohule </w:t>
      </w:r>
      <w:proofErr w:type="spellStart"/>
      <w:r w:rsidRPr="009C2310">
        <w:t>ülereageerimise</w:t>
      </w:r>
      <w:proofErr w:type="spellEnd"/>
      <w:r w:rsidRPr="009C2310">
        <w:t xml:space="preserve"> ning seeläbi ohuolukorra eskaleerimise.</w:t>
      </w:r>
    </w:p>
    <w:p w:rsidRPr="009C2310" w:rsidR="007652BC" w:rsidP="007652BC" w:rsidRDefault="007652BC" w14:paraId="0E7469EA" w14:textId="77777777"/>
    <w:p w:rsidRPr="009C2310" w:rsidR="007652BC" w:rsidP="1DADF269" w:rsidRDefault="007652BC" w14:paraId="230FFC38" w14:textId="503172FA">
      <w:r w:rsidRPr="009C2310">
        <w:t xml:space="preserve">Kuna julgeolekualal asuvad </w:t>
      </w:r>
      <w:r>
        <w:t xml:space="preserve">Kaitseliidu liikmed, </w:t>
      </w:r>
      <w:r w:rsidRPr="009C2310">
        <w:t>kaitseväelased</w:t>
      </w:r>
      <w:r>
        <w:t xml:space="preserve"> ning Kaitseliiduga töösuhtes olevad töötajad</w:t>
      </w:r>
      <w:r w:rsidRPr="009C2310">
        <w:t xml:space="preserve">, mitte teiste asutuste teenistujad, saab </w:t>
      </w:r>
      <w:r>
        <w:t xml:space="preserve">Kaitseliit sarnaselt </w:t>
      </w:r>
      <w:r w:rsidRPr="009C2310">
        <w:t>Kaitsevä</w:t>
      </w:r>
      <w:r>
        <w:t>ega</w:t>
      </w:r>
      <w:r w:rsidRPr="009C2310">
        <w:t xml:space="preserve"> julgeolekuala ohustavale sündmusele esimesena reageerida</w:t>
      </w:r>
      <w:r>
        <w:t>. Selle õiguseta</w:t>
      </w:r>
      <w:r w:rsidRPr="009C2310">
        <w:t xml:space="preserve"> võib tekkida olukord, kus Kaitse</w:t>
      </w:r>
      <w:r>
        <w:t>liit</w:t>
      </w:r>
      <w:r w:rsidRPr="009C2310">
        <w:t xml:space="preserve"> peab ootama reageerimisega kuni oht on realiseerunud ja julgeolekuala puutumatus on rikutud, sest tal puudub selleks õigus ning tulemuseks oleks oht riigi iseseisvale kaitsevõimele ja seda tagavale taristule. See tähendab, et muudatustel on üldiselt positiivne mõju riigikaitsele ja ohuolukordadeks valmisolekule, sest ei pea viivitama sündmusele reageerimisega seetõttu, et uurida, kas ta võib reageerida, vaid saab seda kohe, kui vajalikud toimingud on tehtud.</w:t>
      </w:r>
    </w:p>
    <w:p w:rsidR="007407E0" w:rsidP="1DADF269" w:rsidRDefault="007407E0" w14:paraId="4089C035" w14:textId="77777777"/>
    <w:p w:rsidR="007652BC" w:rsidP="1DADF269" w:rsidRDefault="007652BC" w14:paraId="374BAB63" w14:textId="4E843247">
      <w:r w:rsidRPr="009C2310">
        <w:t xml:space="preserve">Mõju </w:t>
      </w:r>
      <w:r w:rsidRPr="009C2310">
        <w:rPr>
          <w:u w:val="single"/>
        </w:rPr>
        <w:t>välissuhetele</w:t>
      </w:r>
      <w:r w:rsidRPr="009C2310">
        <w:t xml:space="preserve"> puudub.</w:t>
      </w:r>
    </w:p>
    <w:p w:rsidRPr="009C2310" w:rsidR="007652BC" w:rsidP="007652BC" w:rsidRDefault="007652BC" w14:paraId="6CFAD3E6" w14:textId="77777777"/>
    <w:p w:rsidRPr="009C2310" w:rsidR="007652BC" w:rsidP="1DADF269" w:rsidRDefault="007652BC" w14:paraId="6D9FFDB6" w14:textId="00ED58C9">
      <w:pPr>
        <w:pStyle w:val="Pealkiri3"/>
      </w:pPr>
      <w:r w:rsidRPr="009C2310">
        <w:t>Mõju riigiasutuste ja kohaliku omavalitsuse asutuste korraldusele</w:t>
      </w:r>
    </w:p>
    <w:p w:rsidRPr="009C2310" w:rsidR="007652BC" w:rsidP="007652BC" w:rsidRDefault="007652BC" w14:paraId="2DD52355" w14:textId="77777777">
      <w:pPr>
        <w:tabs>
          <w:tab w:val="left" w:pos="6600"/>
        </w:tabs>
      </w:pPr>
    </w:p>
    <w:p w:rsidR="007652BC" w:rsidP="007652BC" w:rsidRDefault="007652BC" w14:paraId="64B9433A" w14:textId="7582C868">
      <w:pPr>
        <w:tabs>
          <w:tab w:val="left" w:pos="6600"/>
        </w:tabs>
      </w:pPr>
      <w:r w:rsidRPr="009C2310">
        <w:t xml:space="preserve">Mõju </w:t>
      </w:r>
      <w:r w:rsidRPr="009C2310">
        <w:rPr>
          <w:u w:val="single"/>
        </w:rPr>
        <w:t>kohaliku omavalitsuse korraldusele</w:t>
      </w:r>
      <w:r w:rsidRPr="009C2310">
        <w:t xml:space="preserve"> puudub, sest eelnõus sätestatu ei puuduta neile seadustega pandud ülesannete täitmist ega lisa uusi.</w:t>
      </w:r>
    </w:p>
    <w:p w:rsidRPr="009C2310" w:rsidR="00B31C21" w:rsidP="007652BC" w:rsidRDefault="00B31C21" w14:paraId="354F3EBC" w14:textId="77777777">
      <w:pPr>
        <w:tabs>
          <w:tab w:val="left" w:pos="6600"/>
        </w:tabs>
      </w:pPr>
    </w:p>
    <w:p w:rsidR="007652BC" w:rsidP="007652BC" w:rsidRDefault="007652BC" w14:paraId="3254EF9F" w14:textId="3B4BE6BF">
      <w:r w:rsidRPr="009C2310">
        <w:t xml:space="preserve">Mõju </w:t>
      </w:r>
      <w:r w:rsidRPr="009C2310">
        <w:rPr>
          <w:u w:val="single"/>
        </w:rPr>
        <w:t>riigiasutuste korraldusele</w:t>
      </w:r>
      <w:r w:rsidRPr="009C2310">
        <w:t xml:space="preserve"> on väike, sest eelnõukohase seadusega ei jagata asutuste vahel ülesandeid ümber. </w:t>
      </w:r>
    </w:p>
    <w:p w:rsidRPr="009C2310" w:rsidR="00B31C21" w:rsidP="007652BC" w:rsidRDefault="00B31C21" w14:paraId="69DFFEC2" w14:textId="77777777"/>
    <w:p w:rsidR="007652BC" w:rsidP="1DADF269" w:rsidRDefault="007652BC" w14:paraId="7F7981A5" w14:textId="1414B232">
      <w:r w:rsidRPr="009C2310">
        <w:t xml:space="preserve">Eelnõus sätestatu ei mõjuta muude </w:t>
      </w:r>
      <w:r w:rsidRPr="009C2310">
        <w:rPr>
          <w:u w:val="single"/>
        </w:rPr>
        <w:t>riigiasutuste korraldust</w:t>
      </w:r>
      <w:r w:rsidR="009F4AC2">
        <w:rPr>
          <w:u w:val="single"/>
        </w:rPr>
        <w:t xml:space="preserve">. </w:t>
      </w:r>
      <w:r w:rsidRPr="009C2310">
        <w:t xml:space="preserve">Suurim mõju on </w:t>
      </w:r>
      <w:r w:rsidR="009F4AC2">
        <w:t xml:space="preserve">Kaitseliidu kui avalik-õigusliku organisatsiooni </w:t>
      </w:r>
      <w:r w:rsidRPr="009C2310">
        <w:t>tegevusele</w:t>
      </w:r>
      <w:r w:rsidR="009F4AC2">
        <w:t xml:space="preserve">, </w:t>
      </w:r>
      <w:r w:rsidRPr="009C2310">
        <w:t xml:space="preserve">sest ta saab õiguse ohtudele reageerida </w:t>
      </w:r>
      <w:r w:rsidR="009F4AC2">
        <w:t xml:space="preserve">senisest tõhusamalt. </w:t>
      </w:r>
    </w:p>
    <w:p w:rsidRPr="009C2310" w:rsidR="009F4AC2" w:rsidP="007652BC" w:rsidRDefault="009F4AC2" w14:paraId="53267EAA" w14:textId="77777777"/>
    <w:p w:rsidRPr="009C2310" w:rsidR="007652BC" w:rsidP="1DADF269" w:rsidRDefault="007652BC" w14:paraId="736FA3CE" w14:textId="01D96FB1">
      <w:r w:rsidRPr="009C2310">
        <w:t xml:space="preserve">Mõju sagedus on pidev, sest </w:t>
      </w:r>
      <w:r w:rsidR="009F4AC2">
        <w:t>Kaitseliit</w:t>
      </w:r>
      <w:r w:rsidRPr="009C2310">
        <w:t xml:space="preserve"> on valmis reageerima igal ajal</w:t>
      </w:r>
      <w:r w:rsidR="009F4AC2">
        <w:t>,</w:t>
      </w:r>
      <w:r w:rsidRPr="009C2310">
        <w:t xml:space="preserve"> kuid rakendada tuleb lisanduvaid volitusi tõenäoliselt harva.  </w:t>
      </w:r>
    </w:p>
    <w:p w:rsidR="00B31C21" w:rsidP="007652BC" w:rsidRDefault="00B31C21" w14:paraId="41D4C942" w14:textId="77777777"/>
    <w:p w:rsidRPr="009C2310" w:rsidR="007652BC" w:rsidP="1DADF269" w:rsidRDefault="007652BC" w14:paraId="1CEC0242" w14:textId="0A678E8F">
      <w:r w:rsidRPr="009C2310">
        <w:t xml:space="preserve">Planeeritud muudatused loovad julgeolekuala valve ja kaitse ülesannet täitvatele teenistujatele võimaluse reageerida julgeolekuala vastu suunatud ohule õigeaegselt, adekvaatselt ja proportsionaalselt. Julgeolekuala valve ja kaitse ülesannet täitvad kaitseväelased </w:t>
      </w:r>
      <w:r w:rsidR="009F4AC2">
        <w:t xml:space="preserve">ja Kaitseliidu tegevliikmed </w:t>
      </w:r>
      <w:r w:rsidRPr="009C2310">
        <w:t>peavad läbima lisakoolituse, et omandada uuendatud volituste rakendamiseks vajalikud teadmised, oskused ja hoiakud.</w:t>
      </w:r>
    </w:p>
    <w:p w:rsidR="00B31C21" w:rsidP="007652BC" w:rsidRDefault="00B31C21" w14:paraId="43164EBA" w14:textId="77777777">
      <w:pPr>
        <w:contextualSpacing/>
      </w:pPr>
    </w:p>
    <w:p w:rsidRPr="009C2310" w:rsidR="007652BC" w:rsidP="1DADF269" w:rsidRDefault="007652BC" w14:paraId="251F7186" w14:textId="1A0B6B0B">
      <w:pPr>
        <w:contextualSpacing/>
      </w:pPr>
      <w:r w:rsidRPr="009C2310">
        <w:t xml:space="preserve">Mõju sihtrühm on keskmine, sest asjaomaseid ülesandeid igapäevaselt täitvad kaitseväelased </w:t>
      </w:r>
      <w:r w:rsidR="009F4AC2">
        <w:t xml:space="preserve">ja tegevliikmed </w:t>
      </w:r>
      <w:r w:rsidRPr="009C2310">
        <w:t xml:space="preserve">moodustavad </w:t>
      </w:r>
      <w:r w:rsidR="009F4AC2">
        <w:t>liikmeskonnast</w:t>
      </w:r>
      <w:r w:rsidRPr="009C2310">
        <w:t xml:space="preserve"> suhteliselt väikese osa</w:t>
      </w:r>
      <w:r w:rsidR="009F4AC2">
        <w:t>,</w:t>
      </w:r>
      <w:r w:rsidRPr="009C2310">
        <w:t xml:space="preserve"> kuid paljud kaitseväelased</w:t>
      </w:r>
      <w:r w:rsidR="009F4AC2">
        <w:t xml:space="preserve"> ja tegevliikmed</w:t>
      </w:r>
      <w:r w:rsidRPr="009C2310">
        <w:t xml:space="preserve"> võivad mingil hetkel kokku puutuda julgeolekuala kaitse ja valve ülesandega (nt õppuste ajal) ning peaksid olema pädevad reageerima ja meetmeid proportsionaalselt kohaldama. Mõju ulatus ja ebasoovitavate mõjude kaasnemise risk on väike, sest muudatustega ei kaasne neile peale lisakoolituse muid lisakohustusi ning muudatused tehakse eesmärgiga suurendada võimet julgeolekuala kaitseks reageerida. </w:t>
      </w:r>
    </w:p>
    <w:p w:rsidRPr="009C2310" w:rsidR="007652BC" w:rsidP="007652BC" w:rsidRDefault="007652BC" w14:paraId="4252E976" w14:textId="77777777">
      <w:pPr>
        <w:contextualSpacing/>
      </w:pPr>
    </w:p>
    <w:p w:rsidR="000F7EA5" w:rsidP="0005721C" w:rsidRDefault="007652BC" w14:paraId="769E5009" w14:textId="0DA871B7">
      <w:r w:rsidRPr="009C2310">
        <w:t xml:space="preserve">Kavandatavad muudatused ei evi </w:t>
      </w:r>
      <w:r w:rsidRPr="0059789F">
        <w:rPr>
          <w:b/>
          <w:bCs/>
        </w:rPr>
        <w:t>sotsiaalset</w:t>
      </w:r>
      <w:r w:rsidRPr="009C2310">
        <w:t xml:space="preserve">, sealhulgas </w:t>
      </w:r>
      <w:r w:rsidRPr="0059789F">
        <w:rPr>
          <w:b/>
          <w:bCs/>
        </w:rPr>
        <w:t>demograafilist mõju</w:t>
      </w:r>
      <w:r w:rsidRPr="009C2310">
        <w:t xml:space="preserve">, ega </w:t>
      </w:r>
      <w:r w:rsidRPr="0059789F">
        <w:rPr>
          <w:b/>
          <w:bCs/>
        </w:rPr>
        <w:t xml:space="preserve">mõju majandusele, regionaalarengule </w:t>
      </w:r>
      <w:r w:rsidRPr="009C2310">
        <w:t xml:space="preserve">ega </w:t>
      </w:r>
      <w:r w:rsidRPr="0059789F">
        <w:rPr>
          <w:b/>
          <w:bCs/>
        </w:rPr>
        <w:t>elu- ja looduskeskkonnale</w:t>
      </w:r>
      <w:r w:rsidRPr="009C2310">
        <w:t>, samuti ei ole tuvastatud muud otsest või kaudset mõju.</w:t>
      </w:r>
    </w:p>
    <w:p w:rsidR="00B4543A" w:rsidP="0005721C" w:rsidRDefault="00B4543A" w14:paraId="121F26BE" w14:textId="77777777"/>
    <w:p w:rsidRPr="00C045A4" w:rsidR="00D35F65" w:rsidP="00CD505B" w:rsidRDefault="00D35F65" w14:paraId="139319F9" w14:textId="39DA2D62">
      <w:pPr>
        <w:pStyle w:val="Pealkiri2"/>
        <w:ind w:left="0"/>
        <w:rPr>
          <w:u w:val="single"/>
        </w:rPr>
      </w:pPr>
      <w:r w:rsidRPr="00C045A4">
        <w:rPr>
          <w:u w:val="single"/>
        </w:rPr>
        <w:t>Sõjavangide kohtlemise regulatsiooni kehtestamine</w:t>
      </w:r>
    </w:p>
    <w:p w:rsidRPr="00F135AF" w:rsidR="00F135AF" w:rsidP="0005721C" w:rsidRDefault="00F135AF" w14:paraId="7CEEFFB8" w14:textId="77777777">
      <w:pPr>
        <w:rPr>
          <w:b/>
          <w:u w:val="single"/>
        </w:rPr>
      </w:pPr>
    </w:p>
    <w:p w:rsidR="00F135AF" w:rsidP="0005721C" w:rsidRDefault="00D35F65" w14:paraId="62E29879" w14:textId="716D2412">
      <w:pPr>
        <w:pStyle w:val="Vahedeta"/>
      </w:pPr>
      <w:r w:rsidRPr="00FD43B5">
        <w:rPr>
          <w:b/>
          <w:i/>
        </w:rPr>
        <w:t>Sihtrühm:</w:t>
      </w:r>
      <w:r w:rsidRPr="00F135AF" w:rsidR="00F135AF">
        <w:t xml:space="preserve"> Peamine sihtrühm on </w:t>
      </w:r>
      <w:r w:rsidRPr="009F644F" w:rsidR="009F644F">
        <w:t>Kaitseministeerium ja selle valitsemisala asutused</w:t>
      </w:r>
      <w:r w:rsidR="009F644F">
        <w:t>, Justiits- ja Digiministeerium ning Vanglateenistus</w:t>
      </w:r>
      <w:r w:rsidR="007B3DB8">
        <w:t xml:space="preserve">, samuti Tervisekassa. </w:t>
      </w:r>
    </w:p>
    <w:p w:rsidR="00474F60" w:rsidP="0005721C" w:rsidRDefault="00474F60" w14:paraId="1370169D" w14:textId="77777777">
      <w:pPr>
        <w:pStyle w:val="Vahedeta"/>
      </w:pPr>
    </w:p>
    <w:p w:rsidR="00F135AF" w:rsidP="0005721C" w:rsidRDefault="00F135AF" w14:paraId="5E9BA43C" w14:textId="6A8AF0D9">
      <w:pPr>
        <w:pStyle w:val="Vahedeta"/>
      </w:pPr>
      <w:r>
        <w:t xml:space="preserve">Teise sihtrühma moodustavad isikud, kes </w:t>
      </w:r>
      <w:r w:rsidR="007B3DB8">
        <w:t xml:space="preserve">relvakonflikti raames </w:t>
      </w:r>
      <w:r>
        <w:t>saavad sõjavangi staatuse ja keda peetakse kinni.</w:t>
      </w:r>
    </w:p>
    <w:p w:rsidRPr="00F135AF" w:rsidR="00F135AF" w:rsidP="0005721C" w:rsidRDefault="00F135AF" w14:paraId="54A0999A" w14:textId="77777777">
      <w:pPr>
        <w:pStyle w:val="Vahedeta"/>
        <w:rPr>
          <w:b/>
        </w:rPr>
      </w:pPr>
    </w:p>
    <w:p w:rsidRPr="00FA2246" w:rsidR="00DB4448" w:rsidP="00B31C21" w:rsidRDefault="00F135AF" w14:paraId="30963D57" w14:textId="74EABC83">
      <w:pPr>
        <w:pStyle w:val="Pealkiri3"/>
      </w:pPr>
      <w:r w:rsidRPr="00FA2246">
        <w:t>Mõju riigi julgeolekule ja välissuhetele</w:t>
      </w:r>
    </w:p>
    <w:p w:rsidRPr="00FA2246" w:rsidR="00F135AF" w:rsidP="0005721C" w:rsidRDefault="00F135AF" w14:paraId="53861A97" w14:textId="77777777">
      <w:pPr>
        <w:pStyle w:val="Vahedeta"/>
        <w:rPr>
          <w:u w:val="single"/>
        </w:rPr>
      </w:pPr>
    </w:p>
    <w:p w:rsidR="00474F60" w:rsidP="00474F60" w:rsidRDefault="00474F60" w14:paraId="51ADDD17" w14:textId="4390ED22">
      <w:pPr>
        <w:pStyle w:val="Vahedeta"/>
      </w:pPr>
      <w:r>
        <w:t xml:space="preserve">Muudatusel on </w:t>
      </w:r>
      <w:r w:rsidRPr="009F644F">
        <w:t xml:space="preserve">positiivne mõju Eesti riigikaitsele, sealhulgas sõjalise kaitse sihipärasele teostamisele. Sõjavangide haldamise </w:t>
      </w:r>
      <w:r w:rsidR="007B3DB8">
        <w:t>pädevuste ja täpsemate tegevuste</w:t>
      </w:r>
      <w:r w:rsidRPr="009F644F" w:rsidR="007B3DB8">
        <w:t xml:space="preserve"> </w:t>
      </w:r>
      <w:r w:rsidRPr="009F644F">
        <w:t>määratlemine, et Eesti täidab rahvusvahelisi kohustusi G</w:t>
      </w:r>
      <w:r>
        <w:t>enfi</w:t>
      </w:r>
      <w:r w:rsidRPr="009F644F">
        <w:t xml:space="preserve"> III konventsiooni raames</w:t>
      </w:r>
      <w:r w:rsidR="007B3DB8">
        <w:t xml:space="preserve"> ja sellega kooskõlas</w:t>
      </w:r>
      <w:r w:rsidRPr="009F644F">
        <w:t xml:space="preserve">. </w:t>
      </w:r>
    </w:p>
    <w:p w:rsidRPr="009F644F" w:rsidR="00474F60" w:rsidP="00474F60" w:rsidRDefault="00474F60" w14:paraId="160799B1" w14:textId="77777777">
      <w:pPr>
        <w:pStyle w:val="Vahedeta"/>
      </w:pPr>
    </w:p>
    <w:p w:rsidR="00474F60" w:rsidP="00474F60" w:rsidRDefault="00474F60" w14:paraId="3C9FE914" w14:textId="77777777">
      <w:pPr>
        <w:pStyle w:val="Vahedeta"/>
      </w:pPr>
      <w:r w:rsidRPr="009F644F">
        <w:t xml:space="preserve">Lahendusel on oluline mõju riigikaitse korraldusele, sest see toob kaasa tööjaotuse ja selgete vastutusvaldkondade määramise asutuste vahel. Sõjavangide pikaajalise kinnipidamise kohtadena vanglate territooriumide kasutamine kasutab optimaalselt riigi ressursse. Sellega välditakse Kaitseväe täiendavat halduskoormust ja võimaldatakse Kaitseväe isikkoosseisu täiemahuline keskendumine sõjapidamisele. Justiits- ja Digiministeeriumi valitsemisala on oma pädevusest tulenevalt väheste ümberkorraldustega võimeline sõjalise kriisi ajal tegelema sõjavangide kui kinnipeetud isikute erikategooriaga, järgides rahvusvahelise humanitaarõiguse nõudeid. See tähendab riigi tõhusamat ressursikasutust sõjaajal ja on kooskõlas laiapindse riigikaitse põhimõttega, mis näeb ette tsiviilsektori laialdasemat kaasamist riigi julgeolekusse ja kaitsetegevusse. </w:t>
      </w:r>
    </w:p>
    <w:p w:rsidRPr="009F644F" w:rsidR="00474F60" w:rsidP="00474F60" w:rsidRDefault="00474F60" w14:paraId="5DBD6C92" w14:textId="77777777">
      <w:pPr>
        <w:pStyle w:val="Vahedeta"/>
      </w:pPr>
    </w:p>
    <w:p w:rsidR="00474F60" w:rsidP="00474F60" w:rsidRDefault="00474F60" w14:paraId="46FB01BE" w14:textId="77777777">
      <w:pPr>
        <w:pStyle w:val="Vahedeta"/>
      </w:pPr>
      <w:r w:rsidRPr="009F644F">
        <w:t xml:space="preserve">Vanglate territooriumide kasutamine võimaldab tõhusamalt tagada ka riigi sisejulgeolekut sõjaolukorras, tagada parema kontrolli vangilangenud vastaste üle ning tagada nende kinnipidamiskohtade nõuetekohase ohutuse. </w:t>
      </w:r>
    </w:p>
    <w:p w:rsidR="00474F60" w:rsidP="00474F60" w:rsidRDefault="00474F60" w14:paraId="267EB4A9" w14:textId="77777777">
      <w:pPr>
        <w:pStyle w:val="Vahedeta"/>
      </w:pPr>
    </w:p>
    <w:p w:rsidRPr="0051509C" w:rsidR="00474F60" w:rsidP="00474F60" w:rsidRDefault="00474F60" w14:paraId="65E57AAE" w14:textId="77777777">
      <w:pPr>
        <w:pStyle w:val="Vahedeta"/>
      </w:pPr>
      <w:r w:rsidRPr="0051509C">
        <w:t>Mõju sagedus avaldub vaid relvakonflikti ja sõjaseisukorra ajal.</w:t>
      </w:r>
    </w:p>
    <w:p w:rsidR="00FA2246" w:rsidP="0005721C" w:rsidRDefault="00FA2246" w14:paraId="3253D31B" w14:textId="78330604">
      <w:pPr>
        <w:pStyle w:val="Vahedeta"/>
      </w:pPr>
    </w:p>
    <w:p w:rsidRPr="00FA2246" w:rsidR="00FA2246" w:rsidP="00B31C21" w:rsidRDefault="00FA2246" w14:paraId="587AD00C" w14:textId="1A9522A2">
      <w:pPr>
        <w:pStyle w:val="Pealkiri3"/>
      </w:pPr>
      <w:r w:rsidRPr="00FA2246">
        <w:t>Mõju riigiasutuste ja kohaliku omavalitsuse asutuste korraldusele</w:t>
      </w:r>
    </w:p>
    <w:p w:rsidR="00FA2246" w:rsidP="0005721C" w:rsidRDefault="00FA2246" w14:paraId="39618E5D" w14:textId="629F6E4B">
      <w:pPr>
        <w:pStyle w:val="Vahedeta"/>
        <w:rPr>
          <w:b/>
          <w:i/>
        </w:rPr>
      </w:pPr>
    </w:p>
    <w:p w:rsidRPr="00FA2246" w:rsidR="00FA2246" w:rsidP="0005721C" w:rsidRDefault="00FA2246" w14:paraId="19572A03" w14:textId="0DA8494A">
      <w:pPr>
        <w:pStyle w:val="Vahedeta"/>
      </w:pPr>
      <w:r w:rsidRPr="00FA2246">
        <w:t xml:space="preserve">Mõju </w:t>
      </w:r>
      <w:r w:rsidRPr="00FA2246">
        <w:rPr>
          <w:u w:val="single"/>
        </w:rPr>
        <w:t>kohaliku omavalitsuse korraldusele</w:t>
      </w:r>
      <w:r w:rsidRPr="00FA2246">
        <w:t xml:space="preserve"> puudub, sest eelnõus sätestatu ei puuduta </w:t>
      </w:r>
      <w:r>
        <w:t xml:space="preserve">rahuajal </w:t>
      </w:r>
      <w:r w:rsidRPr="00FA2246">
        <w:t>neile seadustega pandud ülesannete täitmist ega lisa uusi.</w:t>
      </w:r>
    </w:p>
    <w:p w:rsidR="00F135AF" w:rsidP="0005721C" w:rsidRDefault="00F135AF" w14:paraId="5DF899F6" w14:textId="27C3D111">
      <w:pPr>
        <w:pStyle w:val="Vahedeta"/>
      </w:pPr>
    </w:p>
    <w:p w:rsidR="00FA2246" w:rsidP="0005721C" w:rsidRDefault="00FA2246" w14:paraId="1E384E72" w14:textId="49D70E0F">
      <w:pPr>
        <w:pStyle w:val="Vahedeta"/>
      </w:pPr>
      <w:r w:rsidRPr="00FA2246">
        <w:t xml:space="preserve">Mõju </w:t>
      </w:r>
      <w:r w:rsidRPr="00FA2246">
        <w:rPr>
          <w:u w:val="single"/>
        </w:rPr>
        <w:t>riigiasutuste korraldusele</w:t>
      </w:r>
      <w:r>
        <w:t xml:space="preserve"> avaldub vaid relvakonflikti ja sõjaseisukorra ajal, mil see on väga intensiivne.</w:t>
      </w:r>
    </w:p>
    <w:p w:rsidR="00FA2246" w:rsidP="0005721C" w:rsidRDefault="00FA2246" w14:paraId="5A4328EB" w14:textId="77777777">
      <w:pPr>
        <w:pStyle w:val="Vahedeta"/>
      </w:pPr>
    </w:p>
    <w:p w:rsidR="00FA2246" w:rsidP="0005721C" w:rsidRDefault="00FA2246" w14:paraId="0DAE4DCA" w14:textId="45FAC00F">
      <w:pPr>
        <w:pStyle w:val="Vahedeta"/>
      </w:pPr>
      <w:r w:rsidRPr="00FA2246">
        <w:t xml:space="preserve">Eelnõus sätestatu ei mõjuta </w:t>
      </w:r>
      <w:r w:rsidR="00E7272D">
        <w:t xml:space="preserve">esmaselt </w:t>
      </w:r>
      <w:r w:rsidRPr="00FA2246">
        <w:t>muude riigiasutuste korraldust peale Kaitseväe</w:t>
      </w:r>
      <w:r w:rsidR="00E7272D">
        <w:t>,</w:t>
      </w:r>
      <w:r>
        <w:t xml:space="preserve"> Vanglateenistuse</w:t>
      </w:r>
      <w:r w:rsidR="00E7272D">
        <w:t xml:space="preserve"> ja Tervisekassa</w:t>
      </w:r>
      <w:r>
        <w:t xml:space="preserve">. </w:t>
      </w:r>
      <w:r w:rsidRPr="00FA2246">
        <w:t>Mõju ulatus ja ebasoovi</w:t>
      </w:r>
      <w:r>
        <w:t>tavate mõjude kaasnemise risk avaldub samuti vaid relvakonflikti või sõjaseisukorra ajal.</w:t>
      </w:r>
    </w:p>
    <w:p w:rsidR="009F644F" w:rsidP="0005721C" w:rsidRDefault="009F644F" w14:paraId="5687C007" w14:textId="09314116">
      <w:pPr>
        <w:pStyle w:val="Vahedeta"/>
      </w:pPr>
    </w:p>
    <w:p w:rsidRPr="009F644F" w:rsidR="009F644F" w:rsidP="009F644F" w:rsidRDefault="009F644F" w14:paraId="085A6C22" w14:textId="0DDDBEE3">
      <w:pPr>
        <w:pStyle w:val="Vahedeta"/>
      </w:pPr>
      <w:r w:rsidRPr="009F644F">
        <w:t>Sõjaväepolitsei on seni</w:t>
      </w:r>
      <w:r w:rsidR="00E7272D">
        <w:t>ni</w:t>
      </w:r>
      <w:r w:rsidRPr="009F644F">
        <w:t xml:space="preserve"> arvestanud </w:t>
      </w:r>
      <w:r w:rsidR="00E7272D">
        <w:t xml:space="preserve">ja harjutanud </w:t>
      </w:r>
      <w:r w:rsidRPr="009F644F">
        <w:t>sõjavangidega ümberkäimis</w:t>
      </w:r>
      <w:r w:rsidR="00E7272D">
        <w:t>t</w:t>
      </w:r>
      <w:r w:rsidRPr="009F644F">
        <w:t xml:space="preserve"> </w:t>
      </w:r>
      <w:r w:rsidR="00E7272D">
        <w:t>ja</w:t>
      </w:r>
      <w:r w:rsidRPr="009F644F">
        <w:t xml:space="preserve"> esmas</w:t>
      </w:r>
      <w:r w:rsidR="00E7272D">
        <w:t>te</w:t>
      </w:r>
      <w:r w:rsidRPr="009F644F">
        <w:t xml:space="preserve"> kinnipidamistoimingute teostamis</w:t>
      </w:r>
      <w:r w:rsidR="00E7272D">
        <w:t>t</w:t>
      </w:r>
      <w:r w:rsidRPr="009F644F">
        <w:t>, mistõttu õigusmuudatus ei avalda negatiivset mõju Kaitseväe ülesannete täitmisele ega kaitseväekohustuse täitmisele. Samas on sellel märkimisväärne positiivne mõju, kuna sõjavangide pikaajalise kinnipidamise ülesande</w:t>
      </w:r>
      <w:r w:rsidR="00E7272D">
        <w:t xml:space="preserve"> osas selgete vastutuste määratlemine riigisiseses õiguses</w:t>
      </w:r>
      <w:r w:rsidRPr="009F644F">
        <w:t xml:space="preserve"> võimaldab </w:t>
      </w:r>
      <w:r w:rsidR="00E7272D">
        <w:t xml:space="preserve">Kaitseväel </w:t>
      </w:r>
      <w:r w:rsidRPr="009F644F">
        <w:t>keskenduda sõjaseisukorra ajal oma põhiülesan</w:t>
      </w:r>
      <w:r w:rsidR="00E7272D">
        <w:t>dele</w:t>
      </w:r>
      <w:r w:rsidRPr="009F644F">
        <w:t xml:space="preserve"> – riigi kaitsmisele. </w:t>
      </w:r>
    </w:p>
    <w:p w:rsidRPr="009F644F" w:rsidR="009F644F" w:rsidP="009F644F" w:rsidRDefault="009F644F" w14:paraId="0FF30EB9" w14:textId="77777777">
      <w:pPr>
        <w:pStyle w:val="Vahedeta"/>
      </w:pPr>
    </w:p>
    <w:p w:rsidRPr="009F644F" w:rsidR="009F644F" w:rsidP="009F644F" w:rsidRDefault="00E7272D" w14:paraId="7A8895C9" w14:textId="47D2B445">
      <w:pPr>
        <w:pStyle w:val="Vahedeta"/>
      </w:pPr>
      <w:r>
        <w:t>Regulatsioon vähendab</w:t>
      </w:r>
      <w:r w:rsidRPr="009F644F" w:rsidR="009F644F">
        <w:t xml:space="preserve"> koormust kaitseväekohustust täitvale personalile, tagades, et nende ressursid ja tähelepanu on suunatud otseselt riigi julgeoleku </w:t>
      </w:r>
      <w:r>
        <w:t xml:space="preserve">ja kaitse </w:t>
      </w:r>
      <w:r w:rsidRPr="009F644F" w:rsidR="009F644F">
        <w:t>tagamisele, mitte sõjavangide pikaajalisele haldamisele. Samuti tagab selge rollijaotus tõhusama sõjavangide pikaajalise kinnipidamissüsteemi, vähendades riski koordineerimata ülesannete täitmiseks.</w:t>
      </w:r>
      <w:r>
        <w:t xml:space="preserve"> </w:t>
      </w:r>
      <w:r w:rsidRPr="009F644F" w:rsidR="009F644F">
        <w:t>Selline lahendus tugevdab kahe ministeeriumi koostööd laiapindse riigikaitse põhimõtte alusel.</w:t>
      </w:r>
      <w:r w:rsidRPr="00E7272D">
        <w:t xml:space="preserve"> </w:t>
      </w:r>
      <w:r>
        <w:t>Samuti välistab regulatsiooni vastuvõtmine riski, et sõjavangide kinnipidamise küsimusi tuleb kiirkorras lahendada relvakonflikti puhkedes.</w:t>
      </w:r>
    </w:p>
    <w:p w:rsidRPr="009F644F" w:rsidR="009F644F" w:rsidP="009F644F" w:rsidRDefault="009F644F" w14:paraId="64E74444" w14:textId="77777777">
      <w:pPr>
        <w:pStyle w:val="Vahedeta"/>
      </w:pPr>
    </w:p>
    <w:p w:rsidRPr="00711518" w:rsidR="0099230A" w:rsidP="0099230A" w:rsidRDefault="0099230A" w14:paraId="0C576214" w14:textId="16CE9948">
      <w:pPr>
        <w:rPr>
          <w:rFonts w:eastAsia="Calibri"/>
          <w:bCs/>
        </w:rPr>
      </w:pPr>
      <w:r w:rsidRPr="00711518">
        <w:rPr>
          <w:rFonts w:eastAsia="Calibri"/>
          <w:bCs/>
        </w:rPr>
        <w:t xml:space="preserve">Sõjavangide kinnipidamine võib eelduslikult mõjutada </w:t>
      </w:r>
      <w:r>
        <w:rPr>
          <w:rFonts w:eastAsia="Calibri"/>
          <w:bCs/>
        </w:rPr>
        <w:t>eelkõige Tartu ja Tallinna vanglat</w:t>
      </w:r>
      <w:r w:rsidRPr="00711518">
        <w:rPr>
          <w:rFonts w:eastAsia="Calibri"/>
          <w:bCs/>
        </w:rPr>
        <w:t xml:space="preserve">. Olenevalt olukorrast võib sõjavange hoida kõigis vanglates või ühes neist. </w:t>
      </w:r>
      <w:r w:rsidR="00315D74">
        <w:rPr>
          <w:rFonts w:eastAsia="Calibri"/>
          <w:bCs/>
        </w:rPr>
        <w:t>Kuigi hinnanguliselt on Tallinna vanglas kohti ligi 1300</w:t>
      </w:r>
      <w:r w:rsidR="00315D74">
        <w:rPr>
          <w:rStyle w:val="Allmrkuseviide"/>
          <w:rFonts w:eastAsia="Calibri"/>
          <w:bCs/>
        </w:rPr>
        <w:footnoteReference w:id="107"/>
      </w:r>
      <w:r w:rsidR="00315D74">
        <w:rPr>
          <w:rFonts w:eastAsia="Calibri"/>
          <w:bCs/>
        </w:rPr>
        <w:t xml:space="preserve"> ja Tartu vanglas 993</w:t>
      </w:r>
      <w:r w:rsidR="00315D74">
        <w:rPr>
          <w:rStyle w:val="Allmrkuseviide"/>
          <w:rFonts w:eastAsia="Calibri"/>
          <w:bCs/>
        </w:rPr>
        <w:footnoteReference w:id="108"/>
      </w:r>
      <w:r w:rsidR="00315D74">
        <w:rPr>
          <w:rFonts w:eastAsia="Calibri"/>
          <w:bCs/>
        </w:rPr>
        <w:t xml:space="preserve"> kohta, mõjutavad sõjaseisukorras vabade vanglakohtade arvu mitmed tegurid. </w:t>
      </w:r>
      <w:r w:rsidR="00962A09">
        <w:rPr>
          <w:rFonts w:eastAsia="Calibri"/>
          <w:bCs/>
        </w:rPr>
        <w:t xml:space="preserve">Vabade kohtade arvu mõjutab </w:t>
      </w:r>
      <w:r w:rsidR="005E24D0">
        <w:rPr>
          <w:rFonts w:eastAsia="Calibri"/>
          <w:bCs/>
        </w:rPr>
        <w:t>näiteks</w:t>
      </w:r>
      <w:r w:rsidR="00962A09">
        <w:rPr>
          <w:rFonts w:eastAsia="Calibri"/>
          <w:bCs/>
        </w:rPr>
        <w:t xml:space="preserve"> kinnipeetavate arv vanglas, kinnipeetavate vangistuse kandmise alus, kui kiirelt suudetakse kinnipeetavad evakueerida ja seeläbi vanglakohti vabastada</w:t>
      </w:r>
      <w:r w:rsidR="005E24D0">
        <w:rPr>
          <w:rFonts w:eastAsia="Calibri"/>
          <w:bCs/>
        </w:rPr>
        <w:t xml:space="preserve">. </w:t>
      </w:r>
      <w:r w:rsidRPr="00711518">
        <w:rPr>
          <w:rFonts w:eastAsia="Calibri"/>
          <w:bCs/>
        </w:rPr>
        <w:t xml:space="preserve">Kui vanglaid kinnipidamiskohana kasutada ei saa, peab vanglateenistus sõjavangid paigutama </w:t>
      </w:r>
      <w:r w:rsidR="00201360">
        <w:rPr>
          <w:rFonts w:eastAsia="Calibri"/>
          <w:bCs/>
        </w:rPr>
        <w:t>Vabariigi Valitsuse korraldusega määratud</w:t>
      </w:r>
      <w:r w:rsidRPr="00711518">
        <w:rPr>
          <w:rFonts w:eastAsia="Calibri"/>
          <w:bCs/>
        </w:rPr>
        <w:t xml:space="preserve"> alternatiivasukohta. Vanglasüsteemi kasutamine võimaldab rakendada olemasolevat taristut ja kogemusi ning see on kulutõhusam lahendus.</w:t>
      </w:r>
    </w:p>
    <w:p w:rsidRPr="00711518" w:rsidR="0099230A" w:rsidP="0099230A" w:rsidRDefault="0099230A" w14:paraId="0F5A57E9" w14:textId="77777777">
      <w:pPr>
        <w:rPr>
          <w:rFonts w:eastAsia="Calibri"/>
          <w:bCs/>
        </w:rPr>
      </w:pPr>
    </w:p>
    <w:p w:rsidRPr="00711518" w:rsidR="0099230A" w:rsidP="0099230A" w:rsidRDefault="0099230A" w14:paraId="17EB336E" w14:textId="23040769">
      <w:pPr>
        <w:rPr>
          <w:rFonts w:eastAsia="Calibri"/>
          <w:bCs/>
        </w:rPr>
      </w:pPr>
      <w:r w:rsidRPr="00711518">
        <w:rPr>
          <w:rFonts w:eastAsia="Calibri"/>
          <w:bCs/>
        </w:rPr>
        <w:t>Rahuajal avaldub muudatuse mõju eelkõige ettevalmistava tegevusena vanglasüsteemi valmiduse parandamisel. Justiits- ja Digiministeeriumi valitsemisalas on oluline koolitada personali Genfi III konventsiooni nõuete teema</w:t>
      </w:r>
      <w:r w:rsidR="00E7272D">
        <w:rPr>
          <w:rFonts w:eastAsia="Calibri"/>
          <w:bCs/>
        </w:rPr>
        <w:t>l, mille osas saab tuge pakkuda Kaitsevägi</w:t>
      </w:r>
      <w:r w:rsidRPr="00711518">
        <w:rPr>
          <w:rFonts w:eastAsia="Calibri"/>
          <w:bCs/>
        </w:rPr>
        <w:t xml:space="preserve">. Kuna sõjavangide kohtlemine on erinev tavakinnipeetavate kohtlemisest, peab vanglapersonal saama vajaliku väljaõppe. </w:t>
      </w:r>
      <w:r w:rsidR="00E7272D">
        <w:rPr>
          <w:rFonts w:eastAsia="Calibri"/>
          <w:bCs/>
        </w:rPr>
        <w:t xml:space="preserve">Vajalik </w:t>
      </w:r>
      <w:r w:rsidR="00E7272D">
        <w:rPr>
          <w:rFonts w:eastAsia="Calibri"/>
          <w:bCs/>
        </w:rPr>
        <w:lastRenderedPageBreak/>
        <w:t>võib olla</w:t>
      </w:r>
      <w:r w:rsidRPr="00711518">
        <w:rPr>
          <w:rFonts w:eastAsia="Calibri"/>
          <w:bCs/>
        </w:rPr>
        <w:t xml:space="preserve"> välja töötada </w:t>
      </w:r>
      <w:r w:rsidR="00E7272D">
        <w:rPr>
          <w:rFonts w:eastAsia="Calibri"/>
          <w:bCs/>
        </w:rPr>
        <w:t xml:space="preserve">konkreetsed </w:t>
      </w:r>
      <w:r w:rsidRPr="00711518">
        <w:rPr>
          <w:rFonts w:eastAsia="Calibri"/>
          <w:bCs/>
        </w:rPr>
        <w:t>juhised sõjavangide käsitlemiseks. Samuti vajab tähelepanu vanglaasutuste valmisolek: tuleb hinnata, millised ruumid sobivad sõjavangide isoleeritud majutamiseks ning milliseid lisatingimusi on sõjavangide kinnipidamise jaoks vaja. Kuna sõjavangid ei tohi kokku puutuda kinnipeetavatega, on oluline nende eraldatus vangla territooriumil. Vajaduse korral tuleb arendada võimekus a</w:t>
      </w:r>
      <w:r w:rsidR="00206BE5">
        <w:rPr>
          <w:rFonts w:eastAsia="Calibri"/>
          <w:bCs/>
        </w:rPr>
        <w:t>ndmete turvaliseks edastamiseks</w:t>
      </w:r>
      <w:r w:rsidRPr="00711518">
        <w:rPr>
          <w:rFonts w:eastAsia="Calibri"/>
          <w:bCs/>
        </w:rPr>
        <w:t>. Tegemist on ettevalmistava faasiga, mis tähendab ajaliselt hajutatud planeerimis- ja arendustöid.</w:t>
      </w:r>
    </w:p>
    <w:p w:rsidRPr="00711518" w:rsidR="0099230A" w:rsidP="0099230A" w:rsidRDefault="0099230A" w14:paraId="3520B5C3" w14:textId="77777777">
      <w:pPr>
        <w:rPr>
          <w:rFonts w:eastAsia="Calibri"/>
          <w:bCs/>
        </w:rPr>
      </w:pPr>
    </w:p>
    <w:p w:rsidRPr="004268BA" w:rsidR="0099230A" w:rsidRDefault="0099230A" w14:paraId="42E9D986" w14:textId="58655191">
      <w:pPr>
        <w:rPr>
          <w:rFonts w:eastAsia="Calibri"/>
        </w:rPr>
      </w:pPr>
      <w:r w:rsidRPr="004268BA">
        <w:rPr>
          <w:rFonts w:eastAsia="Calibri"/>
        </w:rPr>
        <w:t xml:space="preserve">Kui sõjavangid saabuvad, tekib vanglateenistusele juurde lisaülesanne. Vanglateenistus saab seni, kuni see on võimalik, kasutada vanglate taristut ka sõjavangide kinnipidamiseks. Mis puudutab Tartu </w:t>
      </w:r>
      <w:r w:rsidR="00E7272D">
        <w:rPr>
          <w:rFonts w:eastAsia="Calibri"/>
        </w:rPr>
        <w:t>v</w:t>
      </w:r>
      <w:r w:rsidRPr="004268BA">
        <w:rPr>
          <w:rFonts w:eastAsia="Calibri"/>
        </w:rPr>
        <w:t xml:space="preserve">angla väljarentimist Rootsi kinnipeetavate jaoks, siis on </w:t>
      </w:r>
      <w:r w:rsidR="00E7272D">
        <w:rPr>
          <w:rFonts w:eastAsia="Calibri"/>
        </w:rPr>
        <w:t xml:space="preserve">juba rendilepingu sõlmimisel arvestatud, et </w:t>
      </w:r>
      <w:r w:rsidRPr="004268BA">
        <w:rPr>
          <w:rFonts w:eastAsia="Calibri"/>
        </w:rPr>
        <w:t xml:space="preserve">lepingus </w:t>
      </w:r>
      <w:r w:rsidR="00E7272D">
        <w:rPr>
          <w:rFonts w:eastAsia="Calibri"/>
        </w:rPr>
        <w:t>oleks</w:t>
      </w:r>
      <w:r w:rsidRPr="004268BA">
        <w:rPr>
          <w:rFonts w:eastAsia="Calibri"/>
        </w:rPr>
        <w:t xml:space="preserve"> klausel, mille alusel on võimalik sõjaolukorras Rootsi</w:t>
      </w:r>
      <w:r w:rsidRPr="00D351AF">
        <w:rPr>
          <w:rFonts w:eastAsia="Calibri"/>
        </w:rPr>
        <w:t xml:space="preserve"> kinnipeetavad evakueerida Rootsi.</w:t>
      </w:r>
      <w:r w:rsidRPr="00D351AF" w:rsidR="00763D5E">
        <w:rPr>
          <w:rFonts w:eastAsia="Calibri"/>
        </w:rPr>
        <w:t xml:space="preserve"> Samuti on selles lepingus märgitud, et oluline on arvestada</w:t>
      </w:r>
      <w:r w:rsidRPr="00763D5E" w:rsidR="00763D5E">
        <w:rPr>
          <w:color w:val="000000"/>
          <w:lang w:eastAsia="et-EE"/>
        </w:rPr>
        <w:t xml:space="preserve"> </w:t>
      </w:r>
      <w:r w:rsidRPr="004268BA" w:rsidR="00763D5E">
        <w:rPr>
          <w:rFonts w:eastAsia="Calibri"/>
        </w:rPr>
        <w:t>vanglateenistuse võimega panustada siseturvalisusesse, laiapindsesse riigikaitsesse ning tegeleda sõja korral näiteks sõjavangide kinnipidamisega.</w:t>
      </w:r>
      <w:r w:rsidRPr="004268BA" w:rsidR="00763D5E">
        <w:rPr>
          <w:rStyle w:val="Allmrkuseviide"/>
          <w:rFonts w:eastAsia="Calibri"/>
        </w:rPr>
        <w:footnoteReference w:id="109"/>
      </w:r>
    </w:p>
    <w:p w:rsidRPr="00711518" w:rsidR="0099230A" w:rsidP="0099230A" w:rsidRDefault="0099230A" w14:paraId="204AC1CC" w14:textId="77777777">
      <w:pPr>
        <w:rPr>
          <w:rFonts w:eastAsia="Calibri"/>
          <w:bCs/>
        </w:rPr>
      </w:pPr>
    </w:p>
    <w:p w:rsidRPr="00A92434" w:rsidR="0099230A" w:rsidP="0099230A" w:rsidRDefault="0099230A" w14:paraId="6EF979F6" w14:textId="229B1CC0">
      <w:pPr>
        <w:rPr>
          <w:rFonts w:eastAsia="Calibri"/>
          <w:bCs/>
        </w:rPr>
      </w:pPr>
      <w:r w:rsidRPr="00711518">
        <w:rPr>
          <w:rFonts w:eastAsia="Calibri"/>
          <w:bCs/>
        </w:rPr>
        <w:t>Olukorras, kus vanglad peavad majutama nii tavalisi kinnipeetavaid kui ka sõjavange, suureneb ka turvarisk. Seetõttu võib osutuda vajalikuks ajutiste struktuuride, näiteks valvealade või tööprotseduuride ümberkujundamine. Vanglateenistus peab olema valmis sõjavangide registreerimiseks, majutamiseks ja nende eraldamiseks teistest kinnipeetavatest. Samuti tuleb sõjavangidele tagada piisav elamispind, toitlustus, meditsiiniabi ja suhtlemisõigused kooskõlas Genfi konventsiooniga. Reaalne mõju vanglatele sõltub sellest, kui palju sõjavange riigis on.</w:t>
      </w:r>
    </w:p>
    <w:p w:rsidRPr="00DB1180" w:rsidR="0099230A" w:rsidP="0099230A" w:rsidRDefault="0099230A" w14:paraId="73C8BDD0" w14:textId="77777777">
      <w:pPr>
        <w:pStyle w:val="Vahedeta"/>
      </w:pPr>
    </w:p>
    <w:p w:rsidR="0099230A" w:rsidP="0099230A" w:rsidRDefault="0099230A" w14:paraId="7726C0AE" w14:textId="41F70F4D">
      <w:pPr>
        <w:pStyle w:val="Vahedeta"/>
      </w:pPr>
      <w:r w:rsidRPr="00DB1180">
        <w:t>Mõju avaldub Sotsiaalministeeriumi</w:t>
      </w:r>
      <w:r w:rsidR="00E7272D">
        <w:t xml:space="preserve"> valitsemisalale, täpsemalt Tervisekassale,</w:t>
      </w:r>
      <w:r w:rsidRPr="00DB1180">
        <w:t xml:space="preserve"> olukorras, kui on vaja sõjavangidele osutada ja korraldada tervishoiuteenuseid. Koormuse kasv avaldub sõjaseisukorra ajal vastavalt sõjavangide arvule. Teenuste osas on vajalik, tulenevalt Genfi III konventsioonist, et tagatud oleks esmane ja primaarne ravi sõjavangidele vanglas.</w:t>
      </w:r>
    </w:p>
    <w:p w:rsidRPr="009F644F" w:rsidR="003A36F9" w:rsidP="0099230A" w:rsidRDefault="003A36F9" w14:paraId="56A1434D" w14:textId="77777777">
      <w:pPr>
        <w:pStyle w:val="Vahedeta"/>
      </w:pPr>
    </w:p>
    <w:p w:rsidR="0099230A" w:rsidP="0099230A" w:rsidRDefault="0099230A" w14:paraId="2EEE5404" w14:textId="77777777">
      <w:pPr>
        <w:pStyle w:val="Vahedeta"/>
      </w:pPr>
      <w:r w:rsidRPr="009F644F">
        <w:t>Mõju elu- ja looduskeskkonnale, sotsiaalsetele ja demograafilistele tingimustele ning kohalikule majandusele on marginaalne ja vähene.</w:t>
      </w:r>
    </w:p>
    <w:p w:rsidRPr="00FA2246" w:rsidR="00FA2246" w:rsidP="0005721C" w:rsidRDefault="00FA2246" w14:paraId="3AA83C1F" w14:textId="77777777">
      <w:pPr>
        <w:pStyle w:val="Vahedeta"/>
      </w:pPr>
    </w:p>
    <w:p w:rsidRPr="009C2310" w:rsidR="001017FF" w:rsidP="006F2C3B" w:rsidRDefault="001017FF" w14:paraId="5E13D5B3" w14:textId="1E0CD64A">
      <w:pPr>
        <w:pStyle w:val="Pealkiri1"/>
      </w:pPr>
      <w:r w:rsidRPr="009C2310">
        <w:t xml:space="preserve">Seaduse rakendamisega seotud riigi ja kohaliku omavalitsuse tegevused, eeldatavad kulud </w:t>
      </w:r>
      <w:r w:rsidRPr="009C2310" w:rsidR="009E1F56">
        <w:t>ning</w:t>
      </w:r>
      <w:r w:rsidRPr="009C2310">
        <w:t xml:space="preserve"> tulud</w:t>
      </w:r>
    </w:p>
    <w:p w:rsidRPr="009C2310" w:rsidR="001017FF" w:rsidP="0005721C" w:rsidRDefault="001017FF" w14:paraId="39FA0B3F" w14:textId="77777777">
      <w:pPr>
        <w:pStyle w:val="Vahedeta"/>
      </w:pPr>
    </w:p>
    <w:p w:rsidRPr="009C2310" w:rsidR="001017FF" w:rsidP="0005721C" w:rsidRDefault="001017FF" w14:paraId="488E33D9" w14:textId="6A5DD18C">
      <w:r w:rsidRPr="009C2310">
        <w:rPr>
          <w:u w:val="single"/>
        </w:rPr>
        <w:t>Kohalikule omavalitsusele</w:t>
      </w:r>
      <w:r w:rsidRPr="009C2310">
        <w:t xml:space="preserve"> ei kaasne eelnõukohase regulatsiooniga ühtegi kulu ega </w:t>
      </w:r>
      <w:r w:rsidRPr="009C2310" w:rsidR="00EE7D68">
        <w:t xml:space="preserve">saada </w:t>
      </w:r>
      <w:r w:rsidRPr="009C2310" w:rsidR="009E1F56">
        <w:t xml:space="preserve">ka </w:t>
      </w:r>
      <w:r w:rsidRPr="009C2310">
        <w:t xml:space="preserve">tulu. Samuti ei panda </w:t>
      </w:r>
      <w:r w:rsidRPr="009C2310" w:rsidR="009E1F56">
        <w:t xml:space="preserve">talle </w:t>
      </w:r>
      <w:r w:rsidRPr="009C2310">
        <w:t xml:space="preserve">seadusega uusi ülesandeid ega muudeta olemasolevaid, mistõttu </w:t>
      </w:r>
      <w:r w:rsidRPr="009C2310" w:rsidR="009E1F56">
        <w:t xml:space="preserve">ei kaasne </w:t>
      </w:r>
      <w:r w:rsidRPr="009C2310" w:rsidR="001C41D1">
        <w:t>kohalikule omavalitsusele</w:t>
      </w:r>
      <w:r w:rsidRPr="009C2310">
        <w:t xml:space="preserve"> eelnõukohase seadusega </w:t>
      </w:r>
      <w:r w:rsidRPr="009C2310" w:rsidR="009E1F56">
        <w:t xml:space="preserve">mingeid </w:t>
      </w:r>
      <w:r w:rsidRPr="009C2310">
        <w:t>tegevusi.</w:t>
      </w:r>
    </w:p>
    <w:p w:rsidRPr="009C2310" w:rsidR="001017FF" w:rsidP="0005721C" w:rsidRDefault="001017FF" w14:paraId="1267DC02" w14:textId="77777777">
      <w:pPr>
        <w:pStyle w:val="Vahedeta"/>
      </w:pPr>
    </w:p>
    <w:p w:rsidRPr="009C2310" w:rsidR="009715CC" w:rsidP="0005721C" w:rsidRDefault="009715CC" w14:paraId="47AF4E9A" w14:textId="77777777">
      <w:pPr>
        <w:pStyle w:val="Vahedeta"/>
      </w:pPr>
      <w:r w:rsidRPr="009C2310">
        <w:rPr>
          <w:u w:val="single"/>
        </w:rPr>
        <w:t>Riigiasutustest</w:t>
      </w:r>
      <w:r w:rsidRPr="009C2310">
        <w:t xml:space="preserve"> tekib õigusi ja seega eri tegevusi Kaitseväele, kes saab muu hulgas juurde õiguse reageerida merelistele ohtudele; samuti hakkab Kaitseväe juures tegutsema mereliste ohtude töörühm. See tähendab Kaitseväe (peamiselt mereväe) jaoks uusi tööülesandeid ja oskusi, mille täitmiseks on vaja üle vaadata või kehtestada uued tegevusjuhendid. See on ühekordne ülesanne ja ei vaja lisatööjõudu ega kordade kehtestamise järel ümberkorraldusi Kaitseväes.</w:t>
      </w:r>
    </w:p>
    <w:p w:rsidRPr="009C2310" w:rsidR="009715CC" w:rsidP="0005721C" w:rsidRDefault="009715CC" w14:paraId="2B673F5D" w14:textId="77777777">
      <w:pPr>
        <w:pStyle w:val="Vahedeta"/>
      </w:pPr>
    </w:p>
    <w:p w:rsidRPr="009C2310" w:rsidR="009715CC" w:rsidP="0005721C" w:rsidRDefault="009715CC" w14:paraId="32F6AF53" w14:textId="77777777">
      <w:pPr>
        <w:pStyle w:val="Vahedeta"/>
      </w:pPr>
      <w:r w:rsidRPr="009C2310">
        <w:t xml:space="preserve">Mereliste ohtude töörühma loomisega kaasnevad Kaitseväele väike töökoormus ja uued ülesanded, mis seisnevad peamiselt töörühma töö koordineerimises ning tegevusjuhendite väljatöötamises. Muu suhtes täidab Kaitsevägi oma tavapäraseid ülesandeid. Ka kõik töörühmas osalevad asutused täidavad </w:t>
      </w:r>
      <w:r w:rsidRPr="009C2310">
        <w:lastRenderedPageBreak/>
        <w:t xml:space="preserve">oma tavapäraseid ülesandeid ning uusi ülesandeid, mida nad ka ilma töörühmata ei teeks, töörühmas osalemisega ei teki (nt osaletakse </w:t>
      </w:r>
      <w:proofErr w:type="spellStart"/>
      <w:r w:rsidRPr="009C2310">
        <w:t>ühisõppustel</w:t>
      </w:r>
      <w:proofErr w:type="spellEnd"/>
      <w:r w:rsidRPr="009C2310">
        <w:t>, kohtutakse eri tööasjade arutamiseks jne).</w:t>
      </w:r>
    </w:p>
    <w:p w:rsidRPr="009C2310" w:rsidR="00304207" w:rsidP="0005721C" w:rsidRDefault="00304207" w14:paraId="64382E35" w14:textId="61C8A056">
      <w:pPr>
        <w:pStyle w:val="Vahedeta"/>
      </w:pPr>
    </w:p>
    <w:p w:rsidRPr="009C2310" w:rsidR="00304207" w:rsidP="0005721C" w:rsidRDefault="00304207" w14:paraId="68BC00F8" w14:textId="4EFB0A70">
      <w:pPr>
        <w:pStyle w:val="Vahedeta"/>
      </w:pPr>
      <w:r w:rsidRPr="009C2310">
        <w:t>Kaitsevägi peab muu hulgas üle vaatama ja välja töötama uued väljaõppe kavad, mis võivad lisanduda merel mis tahes merelisele ohule reageerimise õiguse saamise tõttu</w:t>
      </w:r>
      <w:r w:rsidRPr="009C2310" w:rsidR="003C5133">
        <w:t>, ning</w:t>
      </w:r>
      <w:r w:rsidRPr="009C2310">
        <w:t xml:space="preserve"> plaanima asjakohase väljaõppe</w:t>
      </w:r>
      <w:r w:rsidRPr="009C2310" w:rsidR="003C5133">
        <w:t xml:space="preserve">. </w:t>
      </w:r>
      <w:r w:rsidRPr="009C2310">
        <w:t xml:space="preserve">Üks selline ülesanne on </w:t>
      </w:r>
      <w:proofErr w:type="spellStart"/>
      <w:r w:rsidRPr="009C2310">
        <w:t>pardumine</w:t>
      </w:r>
      <w:proofErr w:type="spellEnd"/>
      <w:r w:rsidRPr="009C2310">
        <w:t xml:space="preserve"> teisele veesõidukile.</w:t>
      </w:r>
      <w:r w:rsidRPr="009C2310" w:rsidR="003C5133">
        <w:t xml:space="preserve"> Väljaõppe korraldamine vajab raha, kuid seda on võimalik korraldada Kaitseväe eelarve piires.</w:t>
      </w:r>
    </w:p>
    <w:p w:rsidRPr="009C2310" w:rsidR="001017FF" w:rsidP="0005721C" w:rsidRDefault="001017FF" w14:paraId="10F2ADCE" w14:textId="1A7FE5BF">
      <w:pPr>
        <w:pStyle w:val="Vahedeta"/>
      </w:pPr>
    </w:p>
    <w:p w:rsidRPr="009C2310" w:rsidR="00DB4448" w:rsidP="0005721C" w:rsidRDefault="00DB4448" w14:paraId="5D12CFB8" w14:textId="77777777">
      <w:pPr>
        <w:pStyle w:val="Vahedeta"/>
      </w:pPr>
      <w:r w:rsidRPr="009C2310">
        <w:t xml:space="preserve">Julgeolekuala vahetus läheduses reageerimise õiguse lisandumisega seoses tekib </w:t>
      </w:r>
      <w:r w:rsidRPr="004268BA">
        <w:rPr>
          <w:u w:val="single"/>
        </w:rPr>
        <w:t>r</w:t>
      </w:r>
      <w:r w:rsidRPr="00AA5D78">
        <w:rPr>
          <w:u w:val="single"/>
        </w:rPr>
        <w:t>i</w:t>
      </w:r>
      <w:r w:rsidRPr="009C2310">
        <w:rPr>
          <w:u w:val="single"/>
        </w:rPr>
        <w:t>igiasutustest</w:t>
      </w:r>
      <w:r w:rsidRPr="009C2310">
        <w:t xml:space="preserve"> õigusi ja seega eri tegevusi Kaitseväele, kes saab muu hulgas juurde õiguse reageerida julgeolekuala vahetus läheduses ohtudele julgeolekuala kaitse eesmärgil. </w:t>
      </w:r>
    </w:p>
    <w:p w:rsidRPr="009C2310" w:rsidR="00DB4448" w:rsidP="0005721C" w:rsidRDefault="00DB4448" w14:paraId="35B79E7C" w14:textId="77777777">
      <w:pPr>
        <w:rPr>
          <w:b/>
        </w:rPr>
      </w:pPr>
    </w:p>
    <w:p w:rsidR="00DB4448" w:rsidP="0005721C" w:rsidRDefault="00DB4448" w14:paraId="6047D050" w14:textId="73B84CF9">
      <w:pPr>
        <w:contextualSpacing/>
      </w:pPr>
      <w:r w:rsidRPr="009C2310">
        <w:t>Kaitseväe julgeolekuala kaitse ja julgeolekuala vahetus läheduses reageerimisega seotud muudatuste rakendamisega ei kaasne vajadust teha muudatusi Kaitseväe koosseisus ega struktuuris. Ka praegu on Kaitseväe koosseisus teenistujad, kelle ülesanne on tagada julgeolekuala ja sealse taristu, vara, teenistujate ja teabe valve ning kaitse.</w:t>
      </w:r>
    </w:p>
    <w:p w:rsidRPr="009C2310" w:rsidR="0099230A" w:rsidP="0005721C" w:rsidRDefault="0099230A" w14:paraId="006DD0CA" w14:textId="77777777">
      <w:pPr>
        <w:contextualSpacing/>
      </w:pPr>
    </w:p>
    <w:p w:rsidR="00DB4448" w:rsidP="0005721C" w:rsidRDefault="00DB4448" w14:paraId="73FC0EC5" w14:textId="7B0016F0">
      <w:pPr>
        <w:pStyle w:val="Vahedeta"/>
        <w:rPr>
          <w:rFonts w:eastAsia="Times New Roman" w:cs="Times New Roman"/>
        </w:rPr>
      </w:pPr>
      <w:r w:rsidRPr="009C2310">
        <w:t xml:space="preserve">Kaitsevägi peab muu hulgas üle vaatama ja välja töötama uued väljaõppe kavad, mis võivad lisanduda julgeolekuala vahetus läheduses ohule reageerimise õiguse saamise tõttu, ning plaanima asjakohase väljaõppe. Lisakoolitusega kindlustatakse, et volitusi rakendavad kaitseväelased on teadlikult nende tingimustest ja piiridest. </w:t>
      </w:r>
      <w:r w:rsidRPr="009C2310">
        <w:rPr>
          <w:rFonts w:eastAsia="Times New Roman" w:cs="Times New Roman"/>
        </w:rPr>
        <w:t>V</w:t>
      </w:r>
      <w:r w:rsidRPr="009C2310">
        <w:t xml:space="preserve">äljaõppe korraldamine vajab raha, kuid seda on võimalik korraldada Kaitseväe eelarve piires. </w:t>
      </w:r>
      <w:r w:rsidRPr="009C2310">
        <w:rPr>
          <w:rFonts w:eastAsia="Times New Roman" w:cs="Times New Roman"/>
        </w:rPr>
        <w:t xml:space="preserve">Väljaõppeks kuluvat summat ei ole võimalik öelda. </w:t>
      </w:r>
    </w:p>
    <w:p w:rsidR="0099230A" w:rsidP="0005721C" w:rsidRDefault="0099230A" w14:paraId="4D7D013A" w14:textId="61699C3A">
      <w:pPr>
        <w:pStyle w:val="Vahedeta"/>
        <w:rPr>
          <w:rFonts w:eastAsia="Times New Roman" w:cs="Times New Roman"/>
        </w:rPr>
      </w:pPr>
    </w:p>
    <w:p w:rsidRPr="0099230A" w:rsidR="0099230A" w:rsidRDefault="0099230A" w14:paraId="261C0AF3" w14:textId="215807D6">
      <w:r w:rsidRPr="004268BA">
        <w:t xml:space="preserve">Justiits- ja Digiministeeriumi töökoormus suureneb sõjavangide pikaajalise </w:t>
      </w:r>
      <w:proofErr w:type="spellStart"/>
      <w:r w:rsidRPr="004268BA">
        <w:t>kinnipidajana</w:t>
      </w:r>
      <w:proofErr w:type="spellEnd"/>
      <w:r w:rsidRPr="004268BA">
        <w:t>. Sealjuures suureneb töökoormus personalile sõjaseisukorra ajal, kuna lisaks tavapärastele ülesannetele kinnipeetavate kinnipidamisel peab personal hakkama tegelema ka täiesti uue isikutegrupiga – sõjavangidega.</w:t>
      </w:r>
    </w:p>
    <w:p w:rsidRPr="004268BA" w:rsidR="0099230A" w:rsidRDefault="0099230A" w14:paraId="1CDCCC32" w14:textId="77777777"/>
    <w:p w:rsidRPr="0099230A" w:rsidR="0099230A" w:rsidRDefault="0099230A" w14:paraId="5D924B51" w14:textId="15822B35">
      <w:r w:rsidRPr="00D351AF">
        <w:rPr>
          <w:u w:val="single"/>
        </w:rPr>
        <w:t>Riigi erinevate tegevuste rahastamine ja riigieelarve muutmine erikorra ajal</w:t>
      </w:r>
      <w:r w:rsidRPr="00D351AF">
        <w:t xml:space="preserve"> on sätestatud riigieelarveseaduses (RES) ja </w:t>
      </w:r>
      <w:proofErr w:type="spellStart"/>
      <w:r w:rsidRPr="00D351AF" w:rsidR="002370CC">
        <w:t>RiKS-s</w:t>
      </w:r>
      <w:proofErr w:type="spellEnd"/>
      <w:r w:rsidRPr="00D351AF">
        <w:t>.</w:t>
      </w:r>
    </w:p>
    <w:p w:rsidRPr="004268BA" w:rsidR="0099230A" w:rsidRDefault="0099230A" w14:paraId="50604242" w14:textId="77777777">
      <w:pPr>
        <w:rPr>
          <w:u w:val="single"/>
        </w:rPr>
      </w:pPr>
    </w:p>
    <w:p w:rsidRPr="0099230A" w:rsidR="0099230A" w:rsidRDefault="0099230A" w14:paraId="17DAC408" w14:textId="5D284AC5">
      <w:r w:rsidRPr="00D351AF">
        <w:t xml:space="preserve">Sõjavangide kinnipidamine loodava regulatsiooni mõttes saab toimuda üksnes relvakonflikti raames. Relvakonflikti puhkedes kuulutatakse kõigi eelduste kohaselt </w:t>
      </w:r>
      <w:r w:rsidRPr="00D351AF" w:rsidR="00E30451">
        <w:t>riigisiseselt</w:t>
      </w:r>
      <w:r w:rsidRPr="00D351AF">
        <w:t xml:space="preserve"> välja sõjaseisukord. Sõjaseisukorra ajal on võimalik sõjaseisukorraga seonduvate ülesannete täitmiseks vajalikke tegevusi riigieelarvest rahastada paindlikumalt kui rahuajal. </w:t>
      </w:r>
      <w:r w:rsidRPr="00206D96">
        <w:t xml:space="preserve">Kui riik on </w:t>
      </w:r>
      <w:r w:rsidRPr="00206D96" w:rsidR="007407E0">
        <w:t>sõjaseisukorras</w:t>
      </w:r>
      <w:r w:rsidRPr="004268BA">
        <w:t>, on riigi prioriteet tagada selliste ülesannete jätkusuutlik täitmine (nt rahaliste vahenditega), mis on seotud sõjaliste ülesannetega. Vabariigi Valitsusel on pädevus teha ettepanek lisavahendite eraldamiseks kõrgendatud kaitsevalmiduse või sõjaseisukorrast tulenevate ülesannete täitmiseks. Sellisel juhul on võimalik riigieelarvet muuta</w:t>
      </w:r>
      <w:r w:rsidRPr="00D351AF">
        <w:t>, leida rahalised vahendid ja jagada need vastavalt ülesannete prioriteetsusele.</w:t>
      </w:r>
    </w:p>
    <w:p w:rsidRPr="0099230A" w:rsidR="0099230A" w:rsidRDefault="0099230A" w14:paraId="3E9F2985" w14:textId="77777777"/>
    <w:p w:rsidRPr="0099230A" w:rsidR="0099230A" w:rsidRDefault="0099230A" w14:paraId="7B089925" w14:textId="13FEAE17">
      <w:r w:rsidRPr="004268BA">
        <w:t xml:space="preserve">Oluline on, et </w:t>
      </w:r>
      <w:proofErr w:type="spellStart"/>
      <w:r w:rsidRPr="004268BA">
        <w:t>RiKS</w:t>
      </w:r>
      <w:proofErr w:type="spellEnd"/>
      <w:r w:rsidRPr="004268BA">
        <w:t xml:space="preserve"> ja RES sätestavad erandid riigieelarve muutmisele, kui ülesanne seondub kõrgendatud kaitsevalmiduse (KKV) või sõjaseisukorraga. Samuti on võimalik KKV ja </w:t>
      </w:r>
      <w:r w:rsidRPr="00D351AF">
        <w:t xml:space="preserve">sõjaseisukorra ajal juba enne Riigikogu poolt </w:t>
      </w:r>
      <w:proofErr w:type="spellStart"/>
      <w:r w:rsidRPr="00D351AF">
        <w:t>RES</w:t>
      </w:r>
      <w:r w:rsidRPr="00D351AF" w:rsidR="00FE4AC6">
        <w:t>-</w:t>
      </w:r>
      <w:r w:rsidRPr="00D351AF">
        <w:t>i</w:t>
      </w:r>
      <w:proofErr w:type="spellEnd"/>
      <w:r w:rsidRPr="00D351AF">
        <w:t xml:space="preserve"> muutmise otsustamist hakata esitatud eelnõu rakendama. Siinkohal vt </w:t>
      </w:r>
      <w:proofErr w:type="spellStart"/>
      <w:r w:rsidRPr="00D351AF">
        <w:t>RiKS</w:t>
      </w:r>
      <w:proofErr w:type="spellEnd"/>
      <w:r w:rsidRPr="00D351AF">
        <w:t xml:space="preserve"> § 14 lg 1 p 3; RES § 43 lg 1; § 44 lg 1; § 45 lg 1, lg 2 p 3 ja lg 3. Lisaks on  sõjaseisukorra või muu erakorralise olukorra või olulise mõjuga kriisi lahendamiseks või ennetamiseks võimalik kasutada finantsreservi ehk stabiliseerimisreservi (RES § 71).</w:t>
      </w:r>
    </w:p>
    <w:p w:rsidRPr="0099230A" w:rsidR="0099230A" w:rsidRDefault="0099230A" w14:paraId="13E82BBC" w14:textId="77777777"/>
    <w:p w:rsidRPr="00474F60" w:rsidR="0099230A" w:rsidRDefault="0099230A" w14:paraId="2B9B41B3" w14:textId="4B585004">
      <w:r w:rsidRPr="004268BA">
        <w:t xml:space="preserve">Seega olukorras, kus sõjavange puudutavat regulatsiooni tuleb hakata rakendama, on võimalik eri reeglite järgi riigieelarvet muuta ning võimalik on võtta kasutusele ka stabiliseerimisreserv, et </w:t>
      </w:r>
      <w:r w:rsidR="007C0C28">
        <w:t xml:space="preserve">vastava ülesandega asutustel oleks võimalik </w:t>
      </w:r>
      <w:r w:rsidRPr="004268BA">
        <w:t>sõjaseisukorraga</w:t>
      </w:r>
      <w:r w:rsidR="007C0C28">
        <w:t>, sh sõjavangide pikaajalise kinnipidamisega,</w:t>
      </w:r>
      <w:r w:rsidRPr="004268BA">
        <w:t xml:space="preserve"> seotud ülesandeid täita. </w:t>
      </w:r>
    </w:p>
    <w:p w:rsidRPr="009C2310" w:rsidR="00DB4448" w:rsidP="0005721C" w:rsidRDefault="00DB4448" w14:paraId="379D8357" w14:textId="77777777">
      <w:pPr>
        <w:pStyle w:val="Vahedeta"/>
      </w:pPr>
    </w:p>
    <w:p w:rsidRPr="009C2310" w:rsidR="001017FF" w:rsidP="0005721C" w:rsidRDefault="001017FF" w14:paraId="49027D85" w14:textId="77777777">
      <w:pPr>
        <w:rPr>
          <w:b/>
          <w:i/>
          <w:u w:val="single"/>
        </w:rPr>
      </w:pPr>
      <w:r w:rsidRPr="009C2310">
        <w:rPr>
          <w:b/>
          <w:i/>
          <w:u w:val="single"/>
        </w:rPr>
        <w:t>Tulud</w:t>
      </w:r>
    </w:p>
    <w:p w:rsidRPr="009C2310" w:rsidR="001017FF" w:rsidP="0005721C" w:rsidRDefault="001017FF" w14:paraId="7F962E4E" w14:textId="77777777"/>
    <w:p w:rsidRPr="009C2310" w:rsidR="001017FF" w:rsidP="0005721C" w:rsidRDefault="0028218C" w14:paraId="7B6FF56E" w14:textId="0CDED112">
      <w:r w:rsidRPr="009C2310">
        <w:t xml:space="preserve">Eelnõukohase seaduse jõustamisega ei kaasne riigieelarve tulu. Eelnõuga ei kehtestata </w:t>
      </w:r>
      <w:r w:rsidRPr="009C2310" w:rsidR="001F4908">
        <w:t xml:space="preserve">kohustust tasuda </w:t>
      </w:r>
      <w:r w:rsidRPr="009C2310">
        <w:t>riigilõivu taristu ja rajatiste hooldustöödega seotud tegevuste jaoks taotluse menetlemiseks.</w:t>
      </w:r>
    </w:p>
    <w:p w:rsidRPr="009C2310" w:rsidR="0028218C" w:rsidP="0005721C" w:rsidRDefault="0028218C" w14:paraId="10AF1323" w14:textId="77777777"/>
    <w:p w:rsidRPr="009C2310" w:rsidR="001017FF" w:rsidP="0005721C" w:rsidRDefault="001017FF" w14:paraId="112789AE" w14:textId="77777777">
      <w:pPr>
        <w:rPr>
          <w:b/>
          <w:i/>
          <w:u w:val="single"/>
        </w:rPr>
      </w:pPr>
      <w:r w:rsidRPr="009C2310">
        <w:rPr>
          <w:b/>
          <w:i/>
          <w:u w:val="single"/>
        </w:rPr>
        <w:t>Kulud</w:t>
      </w:r>
    </w:p>
    <w:p w:rsidRPr="009C2310" w:rsidR="001017FF" w:rsidP="0005721C" w:rsidRDefault="001017FF" w14:paraId="34D9907C" w14:textId="77777777"/>
    <w:p w:rsidRPr="009C2310" w:rsidR="001017FF" w:rsidP="0005721C" w:rsidRDefault="000E7520" w14:paraId="2AAEA311" w14:textId="111D6387">
      <w:pPr>
        <w:pStyle w:val="Vahedeta"/>
        <w:rPr>
          <w:rFonts w:eastAsia="Times New Roman" w:cs="Times New Roman"/>
        </w:rPr>
      </w:pPr>
      <w:r w:rsidRPr="00763D5E">
        <w:rPr>
          <w:rFonts w:eastAsia="Times New Roman" w:cs="Times New Roman"/>
        </w:rPr>
        <w:t>Riigile ei too eelnõukohase seaduse rakendamine</w:t>
      </w:r>
      <w:r w:rsidRPr="00763D5E" w:rsidR="00763D5E">
        <w:rPr>
          <w:rFonts w:eastAsia="Times New Roman" w:cs="Times New Roman"/>
        </w:rPr>
        <w:t xml:space="preserve"> lähiajal ettenähtavaid </w:t>
      </w:r>
      <w:r w:rsidRPr="00763D5E" w:rsidR="001F4908">
        <w:rPr>
          <w:rFonts w:eastAsia="Times New Roman" w:cs="Times New Roman"/>
        </w:rPr>
        <w:t>lisa</w:t>
      </w:r>
      <w:r w:rsidRPr="00763D5E">
        <w:rPr>
          <w:rFonts w:eastAsia="Times New Roman" w:cs="Times New Roman"/>
        </w:rPr>
        <w:t>kulutusi. Kõik vajalikud kulutused jäävad riigieelarve</w:t>
      </w:r>
      <w:r w:rsidRPr="00763D5E" w:rsidR="00997A3B">
        <w:rPr>
          <w:rFonts w:eastAsia="Times New Roman" w:cs="Times New Roman"/>
        </w:rPr>
        <w:t>,</w:t>
      </w:r>
      <w:r w:rsidRPr="00763D5E">
        <w:rPr>
          <w:rFonts w:eastAsia="Times New Roman" w:cs="Times New Roman"/>
        </w:rPr>
        <w:t xml:space="preserve"> s</w:t>
      </w:r>
      <w:r w:rsidRPr="00763D5E" w:rsidR="00997A3B">
        <w:rPr>
          <w:rFonts w:eastAsia="Times New Roman" w:cs="Times New Roman"/>
        </w:rPr>
        <w:t>eal</w:t>
      </w:r>
      <w:r w:rsidRPr="00763D5E">
        <w:rPr>
          <w:rFonts w:eastAsia="Times New Roman" w:cs="Times New Roman"/>
        </w:rPr>
        <w:t>h</w:t>
      </w:r>
      <w:r w:rsidRPr="00763D5E" w:rsidR="00997A3B">
        <w:rPr>
          <w:rFonts w:eastAsia="Times New Roman" w:cs="Times New Roman"/>
        </w:rPr>
        <w:t>ulgas</w:t>
      </w:r>
      <w:r w:rsidRPr="00763D5E">
        <w:rPr>
          <w:rFonts w:eastAsia="Times New Roman" w:cs="Times New Roman"/>
        </w:rPr>
        <w:t xml:space="preserve"> Kaitseväe</w:t>
      </w:r>
      <w:r w:rsidRPr="00763D5E" w:rsidR="001F4908">
        <w:rPr>
          <w:rFonts w:eastAsia="Times New Roman" w:cs="Times New Roman"/>
        </w:rPr>
        <w:t xml:space="preserve">, </w:t>
      </w:r>
      <w:r w:rsidRPr="00763D5E">
        <w:rPr>
          <w:rFonts w:eastAsia="Times New Roman" w:cs="Times New Roman"/>
        </w:rPr>
        <w:t xml:space="preserve">Kaitseliidu </w:t>
      </w:r>
      <w:r w:rsidRPr="00763D5E" w:rsidR="001F4908">
        <w:rPr>
          <w:rFonts w:eastAsia="Times New Roman" w:cs="Times New Roman"/>
        </w:rPr>
        <w:t>ja teiste</w:t>
      </w:r>
      <w:r w:rsidRPr="00763D5E">
        <w:rPr>
          <w:rFonts w:eastAsia="Times New Roman" w:cs="Times New Roman"/>
        </w:rPr>
        <w:t xml:space="preserve"> asutuste eelarve piiresse</w:t>
      </w:r>
      <w:r w:rsidRPr="00763D5E" w:rsidR="00FC4E3F">
        <w:rPr>
          <w:rFonts w:eastAsia="Times New Roman" w:cs="Times New Roman"/>
        </w:rPr>
        <w:t>.</w:t>
      </w:r>
      <w:r w:rsidRPr="00763D5E" w:rsidR="000D6940">
        <w:rPr>
          <w:rFonts w:eastAsia="Times New Roman" w:cs="Times New Roman"/>
        </w:rPr>
        <w:t xml:space="preserve"> Kaitseväe jaoks vajaliku väljaõppe kulud </w:t>
      </w:r>
      <w:r w:rsidRPr="00763D5E" w:rsidR="007524F4">
        <w:rPr>
          <w:rFonts w:eastAsia="Times New Roman" w:cs="Times New Roman"/>
        </w:rPr>
        <w:t xml:space="preserve">kavandatakse </w:t>
      </w:r>
      <w:r w:rsidRPr="00763D5E" w:rsidR="000D6940">
        <w:rPr>
          <w:rFonts w:eastAsia="Times New Roman" w:cs="Times New Roman"/>
        </w:rPr>
        <w:t>Kaitseväe eelarve planeerimise</w:t>
      </w:r>
      <w:r w:rsidRPr="00763D5E" w:rsidR="007524F4">
        <w:rPr>
          <w:rFonts w:eastAsia="Times New Roman" w:cs="Times New Roman"/>
        </w:rPr>
        <w:t>l</w:t>
      </w:r>
      <w:r w:rsidRPr="00763D5E" w:rsidR="000D6940">
        <w:rPr>
          <w:rFonts w:eastAsia="Times New Roman" w:cs="Times New Roman"/>
        </w:rPr>
        <w:t>.</w:t>
      </w:r>
      <w:r w:rsidRPr="00763D5E" w:rsidR="004651EC">
        <w:rPr>
          <w:rFonts w:eastAsia="Times New Roman" w:cs="Times New Roman"/>
        </w:rPr>
        <w:t xml:space="preserve"> Väljaõppeks</w:t>
      </w:r>
      <w:r w:rsidRPr="009C2310" w:rsidR="004651EC">
        <w:rPr>
          <w:rFonts w:eastAsia="Times New Roman" w:cs="Times New Roman"/>
        </w:rPr>
        <w:t xml:space="preserve"> kuluvat summat ei ole võimalik öelda</w:t>
      </w:r>
      <w:r w:rsidRPr="009C2310" w:rsidR="007524F4">
        <w:rPr>
          <w:rFonts w:eastAsia="Times New Roman" w:cs="Times New Roman"/>
        </w:rPr>
        <w:t>. See</w:t>
      </w:r>
      <w:r w:rsidRPr="009C2310" w:rsidR="004651EC">
        <w:rPr>
          <w:rFonts w:eastAsia="Times New Roman" w:cs="Times New Roman"/>
        </w:rPr>
        <w:t xml:space="preserve"> oleneb sellest, millis</w:t>
      </w:r>
      <w:r w:rsidRPr="009C2310" w:rsidR="007524F4">
        <w:rPr>
          <w:rFonts w:eastAsia="Times New Roman" w:cs="Times New Roman"/>
        </w:rPr>
        <w:t xml:space="preserve">te uute ülesannete </w:t>
      </w:r>
      <w:r w:rsidRPr="009C2310" w:rsidR="004651EC">
        <w:rPr>
          <w:rFonts w:eastAsia="Times New Roman" w:cs="Times New Roman"/>
        </w:rPr>
        <w:t xml:space="preserve">alast väljaõpet nad saanud ei ole, kuid see selgub täpsemas koostöökokkuleppes </w:t>
      </w:r>
      <w:proofErr w:type="spellStart"/>
      <w:r w:rsidRPr="009C2310" w:rsidR="004651EC">
        <w:rPr>
          <w:rFonts w:eastAsia="Times New Roman" w:cs="Times New Roman"/>
        </w:rPr>
        <w:t>KAPO-ga</w:t>
      </w:r>
      <w:proofErr w:type="spellEnd"/>
      <w:r w:rsidRPr="009C2310" w:rsidR="004651EC">
        <w:rPr>
          <w:rFonts w:eastAsia="Times New Roman" w:cs="Times New Roman"/>
        </w:rPr>
        <w:t>.</w:t>
      </w:r>
    </w:p>
    <w:p w:rsidRPr="009C2310" w:rsidR="00DB4448" w:rsidP="0005721C" w:rsidRDefault="00DB4448" w14:paraId="43F0E433" w14:textId="77777777">
      <w:pPr>
        <w:pStyle w:val="Vahedeta"/>
        <w:rPr>
          <w:rFonts w:eastAsia="Times New Roman" w:cs="Times New Roman"/>
        </w:rPr>
      </w:pPr>
    </w:p>
    <w:p w:rsidR="00DB4448" w:rsidP="0005721C" w:rsidRDefault="00DB4448" w14:paraId="5EFD06EC" w14:textId="7C057D01">
      <w:pPr>
        <w:contextualSpacing/>
      </w:pPr>
      <w:r w:rsidRPr="009C2310">
        <w:t>Võimalik kulu kaasneb julgeolekuala valve ja kaitse ülesannet täitvate Kaitseväe teenistujate lisakoolitusega, mille käigus omandavad nad lisateadmised ja -oskused ning hoiakud, mida on vaja lisandunud volituste proportsionaalseks rakendamiseks. Neid koolitusi saab ühendada regulaarsete füüsilise jõu, vahetu sunni ja relva kasutamise oskuste täiendamise ja kontrollimise koolitustega ning katta Kaitseväe eelarves sellisteks koolituseks ette nähtud vahenditest.</w:t>
      </w:r>
    </w:p>
    <w:p w:rsidR="0099230A" w:rsidP="0005721C" w:rsidRDefault="0099230A" w14:paraId="7999982E" w14:textId="213E48DD">
      <w:pPr>
        <w:contextualSpacing/>
      </w:pPr>
    </w:p>
    <w:p w:rsidRPr="00D10C46" w:rsidR="00390FE9" w:rsidP="00390FE9" w:rsidRDefault="00763D5E" w14:paraId="3D997A06" w14:textId="3C7428B5">
      <w:pPr>
        <w:pStyle w:val="Vahedeta"/>
      </w:pPr>
      <w:r>
        <w:t>Sõja</w:t>
      </w:r>
      <w:r w:rsidR="00EF6743">
        <w:t>seisu</w:t>
      </w:r>
      <w:r>
        <w:t>korras võib p</w:t>
      </w:r>
      <w:r w:rsidRPr="0091545A" w:rsidR="0099230A">
        <w:t>otentsiaalne mõju kuludes o</w:t>
      </w:r>
      <w:r w:rsidR="007C0C28">
        <w:t>lla</w:t>
      </w:r>
      <w:r w:rsidRPr="0091545A" w:rsidR="0099230A">
        <w:t xml:space="preserve"> vanglateenistusele suur</w:t>
      </w:r>
      <w:r w:rsidR="00EF6743">
        <w:t>em</w:t>
      </w:r>
      <w:r w:rsidRPr="0091545A" w:rsidR="0099230A">
        <w:t xml:space="preserve">. Reaalne mõju vanglateenistuse eelarvele sõltub kahest asjaolust: millist eelnevat ettevalmistuse taset eeldatakse (investeeringud jt) ning kui palju sõjavange riigis viibib ja kui pikalt neid kinni peetakse. Praegu puudub vanglateenistusel raha sõjavangide kinnipidamise ülesande ettevalmistamiseks ja täitmiseks väljaspool igapäevaseid tegevuskulusid. Eelnõu jõustumisel tuleb määratleda vanglateenistuse vajalik valmisoleku aste ning </w:t>
      </w:r>
      <w:r w:rsidRPr="00D10C46" w:rsidR="0099230A">
        <w:t>eraldada selleks vastavad vahendid.</w:t>
      </w:r>
      <w:r w:rsidRPr="00D10C46" w:rsidR="007C0C28">
        <w:t xml:space="preserve"> </w:t>
      </w:r>
      <w:r w:rsidRPr="00D10C46" w:rsidR="00390FE9">
        <w:t xml:space="preserve">Ühtlasi kaasnevad </w:t>
      </w:r>
      <w:r w:rsidRPr="00D10C46" w:rsidR="00D10C46">
        <w:t xml:space="preserve">eelnõuga </w:t>
      </w:r>
      <w:r w:rsidRPr="00D10C46" w:rsidR="00390FE9">
        <w:t xml:space="preserve">Justiits- ja Digiministeeriumile kulud seoses </w:t>
      </w:r>
      <w:proofErr w:type="spellStart"/>
      <w:r w:rsidRPr="00D10C46" w:rsidR="00390FE9">
        <w:t>VangS</w:t>
      </w:r>
      <w:proofErr w:type="spellEnd"/>
      <w:r w:rsidRPr="00D10C46" w:rsidR="00390FE9">
        <w:t xml:space="preserve"> § 5</w:t>
      </w:r>
      <w:r w:rsidRPr="00D10C46" w:rsidR="00390FE9">
        <w:rPr>
          <w:vertAlign w:val="superscript"/>
        </w:rPr>
        <w:t>1</w:t>
      </w:r>
      <w:r w:rsidRPr="00D10C46" w:rsidR="00390FE9">
        <w:t xml:space="preserve"> lõikes 1 nimetatud registri arendustöödega, et luua registrisse lahendus sõjavangide üle arvestuse pidamiseks. </w:t>
      </w:r>
    </w:p>
    <w:p w:rsidRPr="00D10C46" w:rsidR="00390FE9" w:rsidP="00390FE9" w:rsidRDefault="00390FE9" w14:paraId="43EB188A" w14:textId="77777777">
      <w:pPr>
        <w:pStyle w:val="Vahedeta"/>
      </w:pPr>
    </w:p>
    <w:p w:rsidRPr="00D10C46" w:rsidR="00D10C46" w:rsidP="00D10C46" w:rsidRDefault="00D10C46" w14:paraId="48362EDB" w14:textId="77777777">
      <w:pPr>
        <w:pStyle w:val="Vahedeta"/>
      </w:pPr>
      <w:r w:rsidRPr="00D10C46">
        <w:t xml:space="preserve">TTKS §-s 52 on sätestatud tervishoiu rahastamine riigieelarvest ning loetletakse kulud, mis kaetakse ministeeriumite või nende allasutuste eelarvest. Eelnõu näeb ette, et Sotsiaalministeeriumi kaudu rahastatakse riigieelarvest tulevikus ka sõjavangidele tervishoiuteenuste osutamise korraldamist ning rahastamine toimub Terviseameti kaudu. Kulu tekib ainult sõjaseisukorras ning sõltub sõjavangide arvust ja nendele pakutavatest raviteenustest. </w:t>
      </w:r>
    </w:p>
    <w:p w:rsidRPr="009C2310" w:rsidR="00FE0600" w:rsidP="0005721C" w:rsidRDefault="00FE0600" w14:paraId="631F9546" w14:textId="77777777">
      <w:pPr>
        <w:pStyle w:val="Vahedeta"/>
      </w:pPr>
    </w:p>
    <w:p w:rsidRPr="009C2310" w:rsidR="001017FF" w:rsidP="006F2C3B" w:rsidRDefault="001017FF" w14:paraId="08B28305" w14:textId="05A6A744">
      <w:pPr>
        <w:pStyle w:val="Pealkiri1"/>
      </w:pPr>
      <w:r w:rsidRPr="009C2310">
        <w:t>Rakendusaktid</w:t>
      </w:r>
    </w:p>
    <w:p w:rsidRPr="009C2310" w:rsidR="001017FF" w:rsidP="0005721C" w:rsidRDefault="001017FF" w14:paraId="43590100" w14:textId="77777777">
      <w:pPr>
        <w:pStyle w:val="Vahedeta"/>
      </w:pPr>
    </w:p>
    <w:p w:rsidR="001017FF" w:rsidP="0005721C" w:rsidRDefault="002F1CED" w14:paraId="488840F4" w14:textId="54842AFF">
      <w:pPr>
        <w:pStyle w:val="Vahedeta"/>
      </w:pPr>
      <w:r>
        <w:t>Seoses eelnõu rakendamisega on vaja teha järgmised muudatused</w:t>
      </w:r>
      <w:r w:rsidR="007C3D98">
        <w:t xml:space="preserve"> ning kehtestada järgmised aktid</w:t>
      </w:r>
      <w:r>
        <w:t>:</w:t>
      </w:r>
    </w:p>
    <w:p w:rsidR="5389983C" w:rsidP="00E055E0" w:rsidRDefault="5389983C" w14:paraId="6C80CB44" w14:textId="77777777">
      <w:pPr>
        <w:pStyle w:val="Vahedeta"/>
      </w:pPr>
    </w:p>
    <w:p w:rsidR="00752B0C" w:rsidP="007C3D98" w:rsidRDefault="00681067" w14:paraId="7C9E3EC1" w14:textId="6C912A66">
      <w:pPr>
        <w:pStyle w:val="Vahedeta"/>
        <w:ind w:firstLine="708"/>
      </w:pPr>
      <w:r>
        <w:rPr>
          <w:b/>
          <w:bCs/>
        </w:rPr>
        <w:t>1</w:t>
      </w:r>
      <w:r w:rsidRPr="009C2310" w:rsidR="008D372D">
        <w:t>. </w:t>
      </w:r>
      <w:proofErr w:type="spellStart"/>
      <w:r w:rsidRPr="009C2310" w:rsidR="008D372D">
        <w:t>RiPS</w:t>
      </w:r>
      <w:r w:rsidRPr="009C2310" w:rsidR="0009467D">
        <w:t>-i</w:t>
      </w:r>
      <w:proofErr w:type="spellEnd"/>
      <w:r w:rsidRPr="009C2310" w:rsidR="008D372D">
        <w:t xml:space="preserve"> § 14</w:t>
      </w:r>
      <w:r w:rsidRPr="009C2310" w:rsidR="008D372D">
        <w:rPr>
          <w:vertAlign w:val="superscript"/>
        </w:rPr>
        <w:t>2</w:t>
      </w:r>
      <w:r w:rsidRPr="009C2310" w:rsidR="008D372D">
        <w:t xml:space="preserve"> lõige 3</w:t>
      </w:r>
      <w:r w:rsidRPr="009C2310" w:rsidR="005C540E">
        <w:t>:</w:t>
      </w:r>
      <w:r w:rsidRPr="009C2310" w:rsidR="008D372D">
        <w:t xml:space="preserve"> Taristu ja rajatiste hooldamisega seotud tegevusteks loa taotlemise ja andmise korra ning loa taotlemise vormi kehtestab riigikaitse korraldamise valdkonna eest vastutav minister määrusega. </w:t>
      </w:r>
      <w:r>
        <w:t xml:space="preserve">Määruse eelnõu kavand </w:t>
      </w:r>
      <w:r w:rsidR="000A5038">
        <w:t>lisatud</w:t>
      </w:r>
      <w:r>
        <w:t>.</w:t>
      </w:r>
      <w:r w:rsidR="00593A14">
        <w:t xml:space="preserve"> </w:t>
      </w:r>
    </w:p>
    <w:p w:rsidRPr="009C2310" w:rsidR="006F2C3B" w:rsidP="0005721C" w:rsidRDefault="006F2C3B" w14:paraId="46294B31" w14:textId="77777777">
      <w:pPr>
        <w:pStyle w:val="Vahedeta"/>
      </w:pPr>
    </w:p>
    <w:p w:rsidRPr="00D62839" w:rsidR="00295EF0" w:rsidP="007C3D98" w:rsidRDefault="000A5038" w14:paraId="3378D2CC" w14:textId="23E59374">
      <w:pPr>
        <w:pStyle w:val="Vahedeta"/>
        <w:ind w:firstLine="708"/>
      </w:pPr>
      <w:r>
        <w:rPr>
          <w:b/>
          <w:bCs/>
        </w:rPr>
        <w:t>2</w:t>
      </w:r>
      <w:r w:rsidRPr="0059789F" w:rsidR="00295EF0">
        <w:rPr>
          <w:b/>
          <w:bCs/>
        </w:rPr>
        <w:t xml:space="preserve">. </w:t>
      </w:r>
      <w:proofErr w:type="spellStart"/>
      <w:r w:rsidRPr="00026213" w:rsidR="00295EF0">
        <w:t>RiKS-i</w:t>
      </w:r>
      <w:proofErr w:type="spellEnd"/>
      <w:r w:rsidRPr="00026213" w:rsidR="00295EF0">
        <w:t xml:space="preserve"> § 87</w:t>
      </w:r>
      <w:r w:rsidRPr="00026213" w:rsidR="00295EF0">
        <w:rPr>
          <w:vertAlign w:val="superscript"/>
        </w:rPr>
        <w:t>8</w:t>
      </w:r>
      <w:r w:rsidRPr="00026213" w:rsidR="00295EF0">
        <w:t xml:space="preserve"> </w:t>
      </w:r>
      <w:r w:rsidRPr="00026213" w:rsidR="00026213">
        <w:t>lõige</w:t>
      </w:r>
      <w:r w:rsidRPr="0059789F" w:rsidR="00026213">
        <w:rPr>
          <w:b/>
          <w:bCs/>
        </w:rPr>
        <w:t xml:space="preserve"> </w:t>
      </w:r>
      <w:r w:rsidRPr="00026213" w:rsidR="00026213">
        <w:t>5:</w:t>
      </w:r>
      <w:r w:rsidRPr="0059789F" w:rsidR="00026213">
        <w:rPr>
          <w:b/>
          <w:bCs/>
        </w:rPr>
        <w:t xml:space="preserve"> </w:t>
      </w:r>
      <w:r w:rsidRPr="00E94E2B" w:rsidR="0099230A">
        <w:rPr>
          <w:bCs/>
        </w:rPr>
        <w:t>sõjavangide lühiajalise ja pikaajalise kinnipidamise korra ning Kaitseministeeriumi ja Justiits- ja Digiministeeriumi koostöö selle korraldamisel võib kehtestada Vabariigi Valitsuse määrusega.</w:t>
      </w:r>
      <w:r w:rsidR="002F1CED">
        <w:rPr>
          <w:bCs/>
        </w:rPr>
        <w:t xml:space="preserve"> Vabariigi Valitsuse määruse eelnõu kavand seletuskirjale lisatud.</w:t>
      </w:r>
    </w:p>
    <w:p w:rsidRPr="009C2310" w:rsidR="000E0F71" w:rsidP="0005721C" w:rsidRDefault="000E0F71" w14:paraId="504E08D1" w14:textId="0743B139">
      <w:pPr>
        <w:pStyle w:val="Vahedeta"/>
      </w:pPr>
    </w:p>
    <w:p w:rsidRPr="009C2310" w:rsidR="0073275A" w:rsidP="007C3D98" w:rsidRDefault="000A5038" w14:paraId="0789B09D" w14:textId="4AA91503">
      <w:pPr>
        <w:pStyle w:val="Vahedeta"/>
        <w:ind w:firstLine="708"/>
      </w:pPr>
      <w:r>
        <w:rPr>
          <w:b/>
        </w:rPr>
        <w:t>3</w:t>
      </w:r>
      <w:r w:rsidRPr="002F1CED" w:rsidR="002F1CED">
        <w:rPr>
          <w:b/>
        </w:rPr>
        <w:t>.</w:t>
      </w:r>
      <w:r w:rsidR="002F1CED">
        <w:t xml:space="preserve"> </w:t>
      </w:r>
      <w:r w:rsidRPr="009C2310" w:rsidR="00A540F3">
        <w:t xml:space="preserve">Kaitseväele uue ülesande </w:t>
      </w:r>
      <w:r w:rsidRPr="009C2310" w:rsidR="006F0B97">
        <w:t xml:space="preserve">(tehnilise järelevalve tegemine) </w:t>
      </w:r>
      <w:r w:rsidRPr="009C2310" w:rsidR="00A540F3">
        <w:t xml:space="preserve">lisandumisega on vaja muuta Vabariigi Valitsuse 21. juuni 2018. a määrust nr 45 „Kaitseväe põhimäärus“. Põhimääruse § 19 lõikesse 2 </w:t>
      </w:r>
      <w:r w:rsidRPr="009C2310" w:rsidR="001C378E">
        <w:t xml:space="preserve">on vaja lisada </w:t>
      </w:r>
      <w:r w:rsidRPr="009C2310" w:rsidR="00A540F3">
        <w:t xml:space="preserve">mereväele uus ülesanne, mis on seotud tehnilise järelevalve tegemisega. </w:t>
      </w:r>
      <w:r w:rsidRPr="009C2310" w:rsidR="00A540F3">
        <w:lastRenderedPageBreak/>
        <w:t xml:space="preserve">Selleks lisatakse punkt 7 tekstiga </w:t>
      </w:r>
      <w:r w:rsidRPr="009C2310" w:rsidR="001C378E">
        <w:t>„</w:t>
      </w:r>
      <w:r w:rsidRPr="009C2310" w:rsidR="00A540F3">
        <w:t>7) </w:t>
      </w:r>
      <w:r w:rsidRPr="009C2310" w:rsidR="000E630C">
        <w:t>korraldada meresõiduohutust Kaitseministeeriumi valitsemisalas</w:t>
      </w:r>
      <w:r w:rsidRPr="009C2310" w:rsidR="001C378E">
        <w:t>“</w:t>
      </w:r>
      <w:r w:rsidRPr="009C2310" w:rsidR="00A540F3">
        <w:t xml:space="preserve">. Eelnõu </w:t>
      </w:r>
      <w:r>
        <w:t>kavand seletuskirjale lisatud</w:t>
      </w:r>
      <w:r w:rsidRPr="009C2310" w:rsidR="00A540F3">
        <w:t>.</w:t>
      </w:r>
    </w:p>
    <w:p w:rsidRPr="009C2310" w:rsidR="00B85232" w:rsidP="0005721C" w:rsidRDefault="00B85232" w14:paraId="375E53BF" w14:textId="77777777">
      <w:pPr>
        <w:pStyle w:val="Vahedeta"/>
      </w:pPr>
    </w:p>
    <w:p w:rsidRPr="009C2310" w:rsidR="00B85232" w:rsidP="007C3D98" w:rsidRDefault="000A5038" w14:paraId="6DD18AC9" w14:textId="070E0F72">
      <w:pPr>
        <w:pStyle w:val="Vahedeta"/>
        <w:ind w:firstLine="708"/>
      </w:pPr>
      <w:r>
        <w:rPr>
          <w:b/>
        </w:rPr>
        <w:t>4</w:t>
      </w:r>
      <w:r w:rsidRPr="002F1CED" w:rsidR="002F1CED">
        <w:rPr>
          <w:b/>
        </w:rPr>
        <w:t>.</w:t>
      </w:r>
      <w:r w:rsidR="002F1CED">
        <w:t xml:space="preserve"> </w:t>
      </w:r>
      <w:r w:rsidRPr="009C2310" w:rsidR="00B85232">
        <w:t>Seoses eelnõu § </w:t>
      </w:r>
      <w:r w:rsidR="002E6B58">
        <w:t>7</w:t>
      </w:r>
      <w:r w:rsidRPr="009C2310" w:rsidR="00B85232">
        <w:t xml:space="preserve"> punktiga 4 on vaja asjakohane muudatus teha Vabariigi Valitsuse 19. mai 2004. a määruse nr 194 „Laevade ja väikelaevade </w:t>
      </w:r>
      <w:proofErr w:type="spellStart"/>
      <w:r w:rsidRPr="009C2310" w:rsidR="00B85232">
        <w:t>sisemerre</w:t>
      </w:r>
      <w:proofErr w:type="spellEnd"/>
      <w:r w:rsidRPr="009C2310" w:rsidR="00B85232">
        <w:t xml:space="preserve">, sadamatesse ning piiriveekogude Eestile kuuluvatesse vetesse sisenemise ja neist väljumise kord“ § 3 lõikes 1, jättes sellest välja erandite loetelust </w:t>
      </w:r>
      <w:proofErr w:type="spellStart"/>
      <w:r w:rsidRPr="009C2310" w:rsidR="00B85232">
        <w:t>punkerdamise</w:t>
      </w:r>
      <w:proofErr w:type="spellEnd"/>
      <w:r w:rsidRPr="009C2310" w:rsidR="00B85232">
        <w:t xml:space="preserve">. Eelnõu </w:t>
      </w:r>
      <w:r>
        <w:t>kavand seletuskirjale lisatud</w:t>
      </w:r>
      <w:r w:rsidRPr="009C2310" w:rsidR="00B85232">
        <w:t>.</w:t>
      </w:r>
    </w:p>
    <w:p w:rsidRPr="009C2310" w:rsidR="005D397C" w:rsidP="0005721C" w:rsidRDefault="005D397C" w14:paraId="2B2DAD6D" w14:textId="2A648033">
      <w:pPr>
        <w:pStyle w:val="Vahedeta"/>
      </w:pPr>
    </w:p>
    <w:p w:rsidRPr="009C2310" w:rsidR="003B0BA3" w:rsidP="007C3D98" w:rsidRDefault="000A5038" w14:paraId="5043EBAA" w14:textId="7E4E9A2B">
      <w:pPr>
        <w:pStyle w:val="Vahedeta"/>
        <w:ind w:firstLine="708"/>
      </w:pPr>
      <w:r>
        <w:rPr>
          <w:b/>
        </w:rPr>
        <w:t>5</w:t>
      </w:r>
      <w:r w:rsidRPr="007C3D98" w:rsidR="007C3D98">
        <w:rPr>
          <w:b/>
        </w:rPr>
        <w:t>.</w:t>
      </w:r>
      <w:r w:rsidR="007C3D98">
        <w:t xml:space="preserve"> </w:t>
      </w:r>
      <w:r w:rsidRPr="009C2310" w:rsidR="005D397C">
        <w:t>Mitmekordse loa andmise võimaluse loomise tõttu</w:t>
      </w:r>
      <w:r w:rsidRPr="009C2310" w:rsidR="00B85232">
        <w:t xml:space="preserve"> teatud ülesandeid täitvatele riigilaevadele (eelnõu § </w:t>
      </w:r>
      <w:r w:rsidR="002E6B58">
        <w:t>7</w:t>
      </w:r>
      <w:r w:rsidRPr="009C2310" w:rsidR="00B85232">
        <w:t xml:space="preserve"> punkt 6), on vaja asjakohane </w:t>
      </w:r>
      <w:r w:rsidRPr="009C2310" w:rsidR="005D397C">
        <w:t xml:space="preserve">muudatus teha ka </w:t>
      </w:r>
      <w:r w:rsidRPr="009C2310" w:rsidR="00B85232">
        <w:t xml:space="preserve">Vabariigi Valitsuse 10. juuli 2001. a määruse nr 237 „Välisriigi laevale laevaloa taotlemise ja andmise kord“ § 3 lõiget 2, lisades sellesse mitmekordse loa saajate hulka eelnõukohases seaduses nimetatud riigilaevad. Eelnõu </w:t>
      </w:r>
      <w:r>
        <w:t>kavand seletuskirjale lisatud</w:t>
      </w:r>
      <w:r w:rsidRPr="009C2310" w:rsidR="00B85232">
        <w:t>.</w:t>
      </w:r>
    </w:p>
    <w:p w:rsidRPr="009C2310" w:rsidR="0014219F" w:rsidP="0005721C" w:rsidRDefault="0014219F" w14:paraId="024D3B8A" w14:textId="2E6F0928">
      <w:pPr>
        <w:pStyle w:val="Vahedeta"/>
      </w:pPr>
    </w:p>
    <w:p w:rsidRPr="009C2310" w:rsidR="001017FF" w:rsidP="006F2C3B" w:rsidRDefault="001017FF" w14:paraId="1DCF2DED" w14:textId="35DE6AAB">
      <w:pPr>
        <w:pStyle w:val="Pealkiri1"/>
      </w:pPr>
      <w:r w:rsidRPr="009C2310">
        <w:t>Seaduse jõustumine</w:t>
      </w:r>
    </w:p>
    <w:p w:rsidRPr="009C2310" w:rsidR="001017FF" w:rsidP="0005721C" w:rsidRDefault="001017FF" w14:paraId="3021912D" w14:textId="77777777">
      <w:pPr>
        <w:pStyle w:val="Vahedeta"/>
      </w:pPr>
    </w:p>
    <w:p w:rsidRPr="009C2310" w:rsidR="004E6BB6" w:rsidP="0005721C" w:rsidRDefault="001017FF" w14:paraId="11271732" w14:textId="0807F527">
      <w:pPr>
        <w:pStyle w:val="Vahedeta"/>
      </w:pPr>
      <w:r w:rsidRPr="009C2310">
        <w:t xml:space="preserve">Seadus jõustub </w:t>
      </w:r>
      <w:r w:rsidR="001E5D7F">
        <w:t xml:space="preserve">2026. aasta </w:t>
      </w:r>
      <w:r w:rsidRPr="009C2310" w:rsidR="004E6BB6">
        <w:t>1. jaanuaril</w:t>
      </w:r>
      <w:r w:rsidRPr="009C2310">
        <w:t>.</w:t>
      </w:r>
    </w:p>
    <w:p w:rsidRPr="009C2310" w:rsidR="004E6BB6" w:rsidP="0005721C" w:rsidRDefault="004E6BB6" w14:paraId="75EC2823" w14:textId="77777777">
      <w:pPr>
        <w:pStyle w:val="Vahedeta"/>
      </w:pPr>
    </w:p>
    <w:p w:rsidRPr="009C2310" w:rsidR="001017FF" w:rsidP="0005721C" w:rsidRDefault="00217690" w14:paraId="12CB280B" w14:textId="23F84EF7">
      <w:pPr>
        <w:pStyle w:val="Vahedeta"/>
      </w:pPr>
      <w:r w:rsidRPr="009C2310">
        <w:t>Üleminekuaeg kuus kuud (vt § </w:t>
      </w:r>
      <w:r w:rsidR="001E5D7F">
        <w:t>5</w:t>
      </w:r>
      <w:r w:rsidRPr="009C2310">
        <w:t xml:space="preserve"> punkt 1</w:t>
      </w:r>
      <w:r w:rsidRPr="009C2310" w:rsidR="004E6BB6">
        <w:t>2</w:t>
      </w:r>
      <w:r w:rsidRPr="009C2310">
        <w:t xml:space="preserve">) on antud nende veesõidukite omanikele, kelle veesõidukitega osutatakse ankrualal või sadama reidil seisvatele ja ootavatele laevadele teenust. </w:t>
      </w:r>
      <w:r w:rsidRPr="009C2310" w:rsidR="006F13A7">
        <w:t xml:space="preserve">Vt täpsemalt eelnõu § </w:t>
      </w:r>
      <w:r w:rsidR="001E5D7F">
        <w:t>5</w:t>
      </w:r>
      <w:r w:rsidRPr="009C2310" w:rsidR="006F13A7">
        <w:t xml:space="preserve"> punkt 1</w:t>
      </w:r>
      <w:r w:rsidRPr="009C2310" w:rsidR="004E6BB6">
        <w:t>2</w:t>
      </w:r>
      <w:r w:rsidRPr="009C2310" w:rsidR="006F13A7">
        <w:t>.</w:t>
      </w:r>
      <w:r w:rsidRPr="009C2310" w:rsidR="004E6BB6">
        <w:t xml:space="preserve"> </w:t>
      </w:r>
      <w:r w:rsidRPr="009C2310">
        <w:t xml:space="preserve">Muudel juhtudel puudub </w:t>
      </w:r>
      <w:r w:rsidRPr="009C2310" w:rsidR="00426174">
        <w:t>vajadus üleminekuaja andmiseks, sest enamus sätteid puudutab õiguse andmist, mitte nõuetele vastamise kohustust</w:t>
      </w:r>
      <w:r w:rsidRPr="009C2310">
        <w:t>, või viiakse seaduses olev säte kooskõlla tegelikkusega.</w:t>
      </w:r>
      <w:r w:rsidRPr="009C2310" w:rsidR="006C7D7C">
        <w:t xml:space="preserve"> Eelnõukohase seaduse sätteid on võimalik tä</w:t>
      </w:r>
      <w:r w:rsidRPr="009C2310" w:rsidR="00B82961">
        <w:t>ita jooksvalt nii, et riigi julgeolek ja -kaitse on tagatud.</w:t>
      </w:r>
    </w:p>
    <w:p w:rsidRPr="009C2310" w:rsidR="00600748" w:rsidP="0005721C" w:rsidRDefault="00600748" w14:paraId="7A3CBEE1" w14:textId="77777777">
      <w:pPr>
        <w:pStyle w:val="Vahedeta"/>
      </w:pPr>
    </w:p>
    <w:p w:rsidRPr="009C2310" w:rsidR="001017FF" w:rsidP="006F2C3B" w:rsidRDefault="001017FF" w14:paraId="27536818" w14:textId="14CD46DE">
      <w:pPr>
        <w:pStyle w:val="Pealkiri1"/>
      </w:pPr>
      <w:r w:rsidRPr="009C2310">
        <w:t>Eelnõu kooskõlastamine, huvirühmade kaasamine ja avalik konsultatsioon</w:t>
      </w:r>
    </w:p>
    <w:p w:rsidRPr="009C2310" w:rsidR="001017FF" w:rsidP="0005721C" w:rsidRDefault="001017FF" w14:paraId="45CD36A9" w14:textId="77777777">
      <w:pPr>
        <w:pStyle w:val="Vahedeta"/>
      </w:pPr>
    </w:p>
    <w:p w:rsidR="0099230A" w:rsidP="0005721C" w:rsidRDefault="001017FF" w14:paraId="481D467B" w14:textId="4C222DBF">
      <w:pPr>
        <w:pStyle w:val="Vahedeta"/>
      </w:pPr>
      <w:r w:rsidRPr="009C2310">
        <w:t xml:space="preserve">Eelnõu </w:t>
      </w:r>
      <w:r w:rsidR="0099230A">
        <w:t>esitatakse</w:t>
      </w:r>
      <w:r w:rsidRPr="009C2310" w:rsidR="0099230A">
        <w:t xml:space="preserve"> </w:t>
      </w:r>
      <w:r w:rsidRPr="009C2310">
        <w:t xml:space="preserve">kooskõlastamiseks eelnõude infosüsteemi kaudu </w:t>
      </w:r>
      <w:r w:rsidR="00734712">
        <w:t xml:space="preserve">Justiits- ja Digiministeeriumile, Kliimaministeeriumile, </w:t>
      </w:r>
      <w:r w:rsidRPr="009C2310" w:rsidR="00734712">
        <w:t>Majandus- ja Kommunikatsiooniministeeriumile</w:t>
      </w:r>
      <w:r w:rsidR="00734712">
        <w:t>,</w:t>
      </w:r>
      <w:r w:rsidRPr="009C2310" w:rsidR="00734712">
        <w:t xml:space="preserve"> </w:t>
      </w:r>
      <w:r w:rsidRPr="009C2310">
        <w:t xml:space="preserve">Siseministeeriumile, </w:t>
      </w:r>
      <w:r w:rsidR="00F365F9">
        <w:t xml:space="preserve">Sotsiaalministeeriumile </w:t>
      </w:r>
      <w:r w:rsidR="00734712">
        <w:t>ning</w:t>
      </w:r>
      <w:r w:rsidRPr="009C2310" w:rsidR="003412B1">
        <w:t xml:space="preserve"> </w:t>
      </w:r>
      <w:r w:rsidRPr="009C2310">
        <w:t xml:space="preserve">Välisministeeriumile </w:t>
      </w:r>
      <w:r w:rsidR="00734712">
        <w:t>ja</w:t>
      </w:r>
      <w:r w:rsidRPr="009C2310">
        <w:t xml:space="preserve"> arvamuse andmiseks </w:t>
      </w:r>
      <w:r w:rsidRPr="00734712" w:rsidR="00734712">
        <w:t>Eesti Laevaomanike Liidule ning merealuse taristu omanikele</w:t>
      </w:r>
      <w:r w:rsidR="00734712">
        <w:t>,</w:t>
      </w:r>
      <w:r w:rsidRPr="00734712" w:rsidR="00734712">
        <w:t xml:space="preserve"> </w:t>
      </w:r>
      <w:r w:rsidR="00734712">
        <w:t xml:space="preserve">Kaitseliidule, </w:t>
      </w:r>
      <w:r w:rsidRPr="00734712" w:rsidR="00734712">
        <w:t>Kaitsepolitseile</w:t>
      </w:r>
      <w:r w:rsidR="00734712">
        <w:t>,</w:t>
      </w:r>
      <w:r w:rsidRPr="00734712" w:rsidR="00734712">
        <w:t xml:space="preserve"> </w:t>
      </w:r>
      <w:r w:rsidR="00734712">
        <w:t>Kaitseväele,</w:t>
      </w:r>
      <w:r w:rsidRPr="00734712" w:rsidR="00734712">
        <w:t xml:space="preserve"> Logistika ja Sadamate Liidule</w:t>
      </w:r>
      <w:r w:rsidR="00734712">
        <w:t xml:space="preserve">, </w:t>
      </w:r>
      <w:r w:rsidRPr="00734712" w:rsidR="00734712">
        <w:t>Politsei- ja Piirivalveametile</w:t>
      </w:r>
      <w:r w:rsidR="00734712">
        <w:t>,</w:t>
      </w:r>
      <w:r w:rsidR="009C0498">
        <w:t xml:space="preserve"> Riigikantseleile,</w:t>
      </w:r>
      <w:r w:rsidRPr="00734712" w:rsidR="00734712">
        <w:t xml:space="preserve"> </w:t>
      </w:r>
      <w:r w:rsidR="00931A28">
        <w:t>Tallinna Vanglale, Tartu Vanglale,</w:t>
      </w:r>
      <w:r w:rsidR="000D59F2">
        <w:t xml:space="preserve"> Viru Vanglale,</w:t>
      </w:r>
      <w:r w:rsidR="00931A28">
        <w:t xml:space="preserve"> </w:t>
      </w:r>
      <w:r w:rsidRPr="00734712" w:rsidR="00734712">
        <w:t>Tervisekassale</w:t>
      </w:r>
      <w:r w:rsidR="00931A28">
        <w:t>,</w:t>
      </w:r>
      <w:r w:rsidR="00734712">
        <w:t xml:space="preserve"> </w:t>
      </w:r>
      <w:r w:rsidR="009C0681">
        <w:t>Transpordiametile</w:t>
      </w:r>
      <w:r w:rsidR="00D0400D">
        <w:t xml:space="preserve"> ning</w:t>
      </w:r>
      <w:r w:rsidR="0099230A">
        <w:t xml:space="preserve"> Välisluureametile</w:t>
      </w:r>
      <w:r w:rsidR="009C0498">
        <w:t>.</w:t>
      </w:r>
    </w:p>
    <w:p w:rsidR="00C4576C" w:rsidP="0005721C" w:rsidRDefault="00C4576C" w14:paraId="48B451C6" w14:textId="14F01128">
      <w:pPr>
        <w:pStyle w:val="Vahedeta"/>
      </w:pPr>
    </w:p>
    <w:p w:rsidR="00C4576C" w:rsidP="0005721C" w:rsidRDefault="00C4576C" w14:paraId="58CEE763" w14:textId="3C7BCCDC">
      <w:pPr>
        <w:pStyle w:val="Vahedeta"/>
      </w:pPr>
    </w:p>
    <w:p w:rsidR="00C4576C" w:rsidP="0005721C" w:rsidRDefault="00C4576C" w14:paraId="746EE73E" w14:textId="77777777">
      <w:pPr>
        <w:pStyle w:val="Vahedeta"/>
      </w:pPr>
    </w:p>
    <w:p w:rsidR="002F1CED" w:rsidP="0005721C" w:rsidRDefault="002F1CED" w14:paraId="44817152" w14:textId="43BBC5B8">
      <w:pPr>
        <w:pStyle w:val="Vahedeta"/>
      </w:pPr>
    </w:p>
    <w:p w:rsidRPr="002F1CED" w:rsidR="002F1CED" w:rsidP="002F1CED" w:rsidRDefault="002F1CED" w14:paraId="08F49220" w14:textId="482D26AD">
      <w:pPr>
        <w:pStyle w:val="Vahedeta"/>
      </w:pPr>
      <w:r>
        <w:t xml:space="preserve">Lisa: </w:t>
      </w:r>
      <w:r w:rsidR="00D351AF">
        <w:t>Rakendusaktide kavandid</w:t>
      </w:r>
    </w:p>
    <w:p w:rsidRPr="002F1CED" w:rsidR="002F1CED" w:rsidP="002F1CED" w:rsidRDefault="002F1CED" w14:paraId="29969697" w14:textId="77777777">
      <w:pPr>
        <w:pStyle w:val="Vahedeta"/>
      </w:pPr>
    </w:p>
    <w:p w:rsidR="002F1CED" w:rsidP="0005721C" w:rsidRDefault="002F1CED" w14:paraId="159CFB70" w14:textId="373560DD">
      <w:pPr>
        <w:pStyle w:val="Vahedeta"/>
      </w:pPr>
    </w:p>
    <w:sectPr w:rsidR="002F1CED" w:rsidSect="00C57EB8">
      <w:footerReference w:type="default" r:id="rId12"/>
      <w:pgSz w:w="11906" w:h="16838" w:orient="portrait"/>
      <w:pgMar w:top="1134" w:right="1134" w:bottom="1474" w:left="1134"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u" w:author="Autor" w:date="" w:id="1534100896">
    <w:p xmlns:w14="http://schemas.microsoft.com/office/word/2010/wordml" xmlns:w="http://schemas.openxmlformats.org/wordprocessingml/2006/main" w:rsidR="1DFBD540" w:rsidRDefault="4F86220D" w14:paraId="6EF145AA" w14:textId="7A5B6AE9">
      <w:pPr>
        <w:pStyle w:val="CommentText"/>
      </w:pPr>
      <w:r>
        <w:rPr>
          <w:rStyle w:val="CommentReference"/>
        </w:rPr>
        <w:annotationRef/>
      </w:r>
      <w:r w:rsidRPr="09AE7010" w:rsidR="40974550">
        <w:t>Kes need peamiselt on? Võimalusel hinnata sihtrühma suurust arvuliselt</w:t>
      </w:r>
    </w:p>
  </w:comment>
  <w:comment xmlns:w="http://schemas.openxmlformats.org/wordprocessingml/2006/main" w:initials="Au" w:author="Autor" w:date="" w:id="1446059463">
    <w:p xmlns:w14="http://schemas.microsoft.com/office/word/2010/wordml" xmlns:w="http://schemas.openxmlformats.org/wordprocessingml/2006/main" w:rsidR="064C317E" w:rsidRDefault="169BD305" w14:paraId="7FC1527B" w14:textId="1F145A20">
      <w:pPr>
        <w:pStyle w:val="CommentText"/>
      </w:pPr>
      <w:r>
        <w:rPr>
          <w:rStyle w:val="CommentReference"/>
        </w:rPr>
        <w:annotationRef/>
      </w:r>
      <w:r w:rsidRPr="3AEA55A2" w:rsidR="2E4503D7">
        <w:t>Otsene halduskoormus vastavuskulu näol tekib ka neile seitsmele veesõiduki omanikule, kes peavad oma alusele AIS seadme paigaldama.</w:t>
      </w:r>
    </w:p>
  </w:comment>
  <w:comment xmlns:w="http://schemas.openxmlformats.org/wordprocessingml/2006/main" w:initials="Au" w:author="Autor" w:date="" w:id="422147911">
    <w:p xmlns:w14="http://schemas.microsoft.com/office/word/2010/wordml" xmlns:w="http://schemas.openxmlformats.org/wordprocessingml/2006/main" w:rsidR="5A19C373" w:rsidRDefault="7852831C" w14:paraId="2284C59F" w14:textId="67BF508C">
      <w:pPr>
        <w:pStyle w:val="CommentText"/>
      </w:pPr>
      <w:r>
        <w:rPr>
          <w:rStyle w:val="CommentReference"/>
        </w:rPr>
        <w:annotationRef/>
      </w:r>
      <w:r w:rsidRPr="4B4ECB3A" w:rsidR="4C65164B">
        <w:t>Üleval lõigus on juba sihtrühmad tasemeti ära jaotatud. Siinne jaotus tekitab mõneti segadust. Parema loetavuse huvides palume mõju analüüsis kasutada läbivalt sarnast ülesehitust.</w:t>
      </w:r>
    </w:p>
  </w:comment>
  <w:comment xmlns:w="http://schemas.openxmlformats.org/wordprocessingml/2006/main" w:initials="Au" w:author="Autor" w:date="" w:id="1183774783">
    <w:p xmlns:w14="http://schemas.microsoft.com/office/word/2010/wordml" xmlns:w="http://schemas.openxmlformats.org/wordprocessingml/2006/main" w:rsidR="3FD202DA" w:rsidRDefault="6752D898" w14:paraId="5DEA1F0D" w14:textId="1B482A88">
      <w:pPr>
        <w:pStyle w:val="CommentText"/>
      </w:pPr>
      <w:r>
        <w:rPr>
          <w:rStyle w:val="CommentReference"/>
        </w:rPr>
        <w:annotationRef/>
      </w:r>
      <w:r w:rsidRPr="192921B4" w:rsidR="3580FAE3">
        <w:t>Siin on vist muudatus, mille mõju asutakse hindama, jäetud nimetamata?</w:t>
      </w:r>
    </w:p>
  </w:comment>
  <w:comment xmlns:w="http://schemas.openxmlformats.org/wordprocessingml/2006/main" w:initials="Au" w:author="Autor" w:date="" w:id="1620529028">
    <w:p xmlns:w14="http://schemas.microsoft.com/office/word/2010/wordml" xmlns:w="http://schemas.openxmlformats.org/wordprocessingml/2006/main" w:rsidR="4C184F06" w:rsidRDefault="1092CB95" w14:paraId="5F8003E5" w14:textId="1CE4D781">
      <w:pPr>
        <w:pStyle w:val="CommentText"/>
      </w:pPr>
      <w:r>
        <w:rPr>
          <w:rStyle w:val="CommentReference"/>
        </w:rPr>
        <w:annotationRef/>
      </w:r>
      <w:r w:rsidRPr="28E336D6" w:rsidR="05066061">
        <w:t xml:space="preserve">Vastavalt HÕNTE § 41 lg 1 p 3 tuleb seletuskirjas sisukokkuvõttes esitada info halduskoormuse kohta ning halduskoormuse kasvu korral ülevaade selle vähendamisest. Käesolevas eelnõus on nii halduskoormust suurendavaid kui ka vähendavaid nõudeid. Samas võib halduskoormuse tasakaalustamise reegli jätta rakendamata, kui halduskoormus lisandub riigikaitse või julgeoleku oluliste vajaduste tõttu (HÕNTE § 1 lg 4(2)). Seega käesolevas eelnõus ei ole kohustust halduskoormuse vähendamise ettepanekuid leida. Siiski teeme ettepaneku sisukokkuvõttes kajastada mõju halduskoormusele tervikuna ning lisada viide julgeoleku erandile. </w:t>
      </w:r>
    </w:p>
    <w:p xmlns:w14="http://schemas.microsoft.com/office/word/2010/wordml" xmlns:w="http://schemas.openxmlformats.org/wordprocessingml/2006/main" w:rsidR="35EDD7CA" w:rsidRDefault="4074EC32" w14:paraId="112E2D4A" w14:textId="0AE4B6FF">
      <w:pPr>
        <w:pStyle w:val="CommentText"/>
      </w:pPr>
    </w:p>
    <w:p xmlns:w14="http://schemas.microsoft.com/office/word/2010/wordml" xmlns:w="http://schemas.openxmlformats.org/wordprocessingml/2006/main" w:rsidR="3CB15B30" w:rsidRDefault="269E3BEA" w14:paraId="74C752BB" w14:textId="2D391B6E">
      <w:pPr>
        <w:pStyle w:val="CommentText"/>
      </w:pPr>
      <w:r w:rsidRPr="5FBDADC1" w:rsidR="0DD561B1">
        <w:t xml:space="preserve">(nt sõnastusettepanek: Käesolevas eelnõus on nii muudatusi, mis mõnevõrra suurendavad, aga ka vähendavad teatud veesõiduki omanike halduskoormust. Kavandatavate muudatustega lisanduv halduskoormus on seotud riigikaitseliste eesmärkide täitmisega, seetõttu halduskoormuse tasakaalustamise reeglit käesolevas eelnõus rakendada ei ole vaja.) </w:t>
      </w:r>
    </w:p>
  </w:comment>
  <w:comment xmlns:w="http://schemas.openxmlformats.org/wordprocessingml/2006/main" w:initials="Au" w:author="Autor" w:date="" w:id="250820961">
    <w:p xmlns:w14="http://schemas.microsoft.com/office/word/2010/wordml" xmlns:w="http://schemas.openxmlformats.org/wordprocessingml/2006/main" w:rsidR="123D4A51" w:rsidRDefault="00447DF4" w14:paraId="567A3B93" w14:textId="5DD3339F">
      <w:pPr>
        <w:pStyle w:val="CommentText"/>
      </w:pPr>
      <w:r>
        <w:rPr>
          <w:rStyle w:val="CommentReference"/>
        </w:rPr>
        <w:annotationRef/>
      </w:r>
      <w:r w:rsidRPr="43E96928" w:rsidR="3A2DAF46">
        <w:t>Seda asjaolu normist ei nähtu, palume EN selle asjaoluga täiendada. Nt sõnastada: Ajutist julgeolekuala ei tähistata, kui see on vajalik riigikaitselise varjatud ülesande täitmiseks. Samuti viia KOV-i puudutav regulatsioon eraldi lauseks nt nii: Kaitsevägi võib jätta ajutise julgeolekuala asukohajärgse kohaliku omavalitsuse teavitamata, kui see on julgeoleku tagamiseks vajalik.</w:t>
      </w:r>
    </w:p>
  </w:comment>
  <w:comment xmlns:w="http://schemas.openxmlformats.org/wordprocessingml/2006/main" w:initials="Au" w:author="Autor" w:date="" w:id="1034598176">
    <w:p xmlns:w14="http://schemas.microsoft.com/office/word/2010/wordml" xmlns:w="http://schemas.openxmlformats.org/wordprocessingml/2006/main" w:rsidR="2EC56B69" w:rsidRDefault="07FA251F" w14:paraId="109C8671" w14:textId="05B0CE5A">
      <w:pPr>
        <w:pStyle w:val="CommentText"/>
      </w:pPr>
      <w:r>
        <w:rPr>
          <w:rStyle w:val="CommentReference"/>
        </w:rPr>
        <w:annotationRef/>
      </w:r>
      <w:r w:rsidRPr="15CE6321" w:rsidR="1D059631">
        <w:t>SK selgitus ja normid ei ole kooskõlas - normide kohaselt kehtestab korra Kaitsevägi. Palume normid ja selgitus kooskõlla viia.</w:t>
      </w:r>
    </w:p>
  </w:comment>
  <w:comment xmlns:w="http://schemas.openxmlformats.org/wordprocessingml/2006/main" w:initials="Au" w:author="Autor" w:date="" w:id="1243126242">
    <w:p xmlns:w14="http://schemas.microsoft.com/office/word/2010/wordml" xmlns:w="http://schemas.openxmlformats.org/wordprocessingml/2006/main" w:rsidR="2C27BA74" w:rsidRDefault="544B1380" w14:paraId="419895D3" w14:textId="50196351">
      <w:pPr>
        <w:pStyle w:val="CommentText"/>
      </w:pPr>
      <w:r>
        <w:rPr>
          <w:rStyle w:val="CommentReference"/>
        </w:rPr>
        <w:annotationRef/>
      </w:r>
      <w:r w:rsidRPr="7D2612F4" w:rsidR="55C8A8C0">
        <w:t>Palume märkida ka põhjus, mis seda seadet vaja on ehk mis probleemi selle seadme paigaldamise kohustus praktikas lahendab. Paar lõiku allpool küll selgitate eesmärki "paremini jälgida piirirežiimist kinnipidamist", kuid ei selgu, kas praktikas on probleeme sellest kinnipidamisega, kui suur see probleem on ja kas on ka probleemi lahendamiseks alternatiive.</w:t>
      </w:r>
    </w:p>
    <w:p xmlns:w14="http://schemas.microsoft.com/office/word/2010/wordml" xmlns:w="http://schemas.openxmlformats.org/wordprocessingml/2006/main" w:rsidR="542DCB1F" w:rsidRDefault="288F8F53" w14:paraId="0712B8F4" w14:textId="6DC9C622">
      <w:pPr>
        <w:pStyle w:val="CommentText"/>
      </w:pPr>
      <w:r w:rsidRPr="720AE11C" w:rsidR="731B89A2">
        <w:t>Samuti palume lisada SK sisukokkuvõttesse teave, kuidas on planeeritud selle halduskoormuse kasvu tõusu tasakaalustamine (kui ei ole esitatud seost halduskoormuse lisandumise ja riigikaitse või julgeoleku oluliste vajaduste vahel).</w:t>
      </w:r>
    </w:p>
  </w:comment>
</w:comments>
</file>

<file path=word/commentsExtended.xml><?xml version="1.0" encoding="utf-8"?>
<w15:commentsEx xmlns:mc="http://schemas.openxmlformats.org/markup-compatibility/2006" xmlns:w15="http://schemas.microsoft.com/office/word/2012/wordml" mc:Ignorable="w15">
  <w15:commentEx w15:done="0" w15:paraId="6EF145AA"/>
  <w15:commentEx w15:done="0" w15:paraId="7FC1527B"/>
  <w15:commentEx w15:done="0" w15:paraId="2284C59F"/>
  <w15:commentEx w15:done="0" w15:paraId="5DEA1F0D"/>
  <w15:commentEx w15:done="0" w15:paraId="74C752BB"/>
  <w15:commentEx w15:done="0" w15:paraId="567A3B93"/>
  <w15:commentEx w15:done="0" w15:paraId="109C8671"/>
  <w15:commentEx w15:done="0" w15:paraId="0712B8F4"/>
</w15:commentsEx>
</file>

<file path=word/commentsIds.xml><?xml version="1.0" encoding="utf-8"?>
<w16cid:commentsIds xmlns:mc="http://schemas.openxmlformats.org/markup-compatibility/2006" xmlns:w16cid="http://schemas.microsoft.com/office/word/2016/wordml/cid" mc:Ignorable="w16cid">
  <w16cid:commentId w16cid:paraId="6EF145AA" w16cid:durableId="60BD9989"/>
  <w16cid:commentId w16cid:paraId="7FC1527B" w16cid:durableId="141EB1CA"/>
  <w16cid:commentId w16cid:paraId="2284C59F" w16cid:durableId="74C7BE74"/>
  <w16cid:commentId w16cid:paraId="5DEA1F0D" w16cid:durableId="1D0BF006"/>
  <w16cid:commentId w16cid:paraId="74C752BB" w16cid:durableId="49942554"/>
  <w16cid:commentId w16cid:paraId="567A3B93" w16cid:durableId="1137E448"/>
  <w16cid:commentId w16cid:paraId="109C8671" w16cid:durableId="156CEC51"/>
  <w16cid:commentId w16cid:paraId="0712B8F4" w16cid:durableId="34FC07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482B" w:rsidP="001017FF" w:rsidRDefault="007B482B" w14:paraId="3DAB8475" w14:textId="77777777">
      <w:r>
        <w:separator/>
      </w:r>
    </w:p>
  </w:endnote>
  <w:endnote w:type="continuationSeparator" w:id="0">
    <w:p w:rsidR="007B482B" w:rsidP="001017FF" w:rsidRDefault="007B482B" w14:paraId="00B9F50A" w14:textId="77777777">
      <w:r>
        <w:continuationSeparator/>
      </w:r>
    </w:p>
  </w:endnote>
  <w:endnote w:type="continuationNotice" w:id="1">
    <w:p w:rsidR="007B482B" w:rsidRDefault="007B482B" w14:paraId="32B65BF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Roboto">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366700"/>
      <w:docPartObj>
        <w:docPartGallery w:val="Page Numbers (Bottom of Page)"/>
        <w:docPartUnique/>
      </w:docPartObj>
    </w:sdtPr>
    <w:sdtEndPr/>
    <w:sdtContent>
      <w:sdt>
        <w:sdtPr>
          <w:id w:val="-1769616900"/>
          <w:docPartObj>
            <w:docPartGallery w:val="Page Numbers (Top of Page)"/>
            <w:docPartUnique/>
          </w:docPartObj>
        </w:sdtPr>
        <w:sdtEndPr/>
        <w:sdtContent>
          <w:p w:rsidRPr="00296228" w:rsidR="00962205" w:rsidRDefault="00962205" w14:paraId="6C4EBEF8" w14:textId="2119F63D">
            <w:pPr>
              <w:pStyle w:val="Jalus"/>
              <w:jc w:val="right"/>
            </w:pPr>
            <w:r w:rsidRPr="00296228">
              <w:rPr>
                <w:bCs/>
              </w:rPr>
              <w:fldChar w:fldCharType="begin"/>
            </w:r>
            <w:r w:rsidRPr="00296228">
              <w:rPr>
                <w:bCs/>
              </w:rPr>
              <w:instrText xml:space="preserve"> PAGE </w:instrText>
            </w:r>
            <w:r w:rsidRPr="00296228">
              <w:rPr>
                <w:bCs/>
              </w:rPr>
              <w:fldChar w:fldCharType="separate"/>
            </w:r>
            <w:r w:rsidR="0021101C">
              <w:rPr>
                <w:bCs/>
                <w:noProof/>
              </w:rPr>
              <w:t>1</w:t>
            </w:r>
            <w:r w:rsidRPr="00296228">
              <w:rPr>
                <w:bCs/>
              </w:rPr>
              <w:fldChar w:fldCharType="end"/>
            </w:r>
            <w:r w:rsidRPr="00296228">
              <w:rPr>
                <w:bCs/>
              </w:rPr>
              <w:t>/</w:t>
            </w:r>
            <w:r w:rsidRPr="00296228">
              <w:rPr>
                <w:bCs/>
              </w:rPr>
              <w:fldChar w:fldCharType="begin"/>
            </w:r>
            <w:r w:rsidRPr="00296228">
              <w:rPr>
                <w:bCs/>
              </w:rPr>
              <w:instrText xml:space="preserve"> NUMPAGES  </w:instrText>
            </w:r>
            <w:r w:rsidRPr="00296228">
              <w:rPr>
                <w:bCs/>
              </w:rPr>
              <w:fldChar w:fldCharType="separate"/>
            </w:r>
            <w:r w:rsidR="0021101C">
              <w:rPr>
                <w:bCs/>
                <w:noProof/>
              </w:rPr>
              <w:t>61</w:t>
            </w:r>
            <w:r w:rsidRPr="00296228">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482B" w:rsidP="001017FF" w:rsidRDefault="007B482B" w14:paraId="5C5F91C3" w14:textId="77777777">
      <w:r>
        <w:separator/>
      </w:r>
    </w:p>
  </w:footnote>
  <w:footnote w:type="continuationSeparator" w:id="0">
    <w:p w:rsidR="007B482B" w:rsidP="001017FF" w:rsidRDefault="007B482B" w14:paraId="7FAF3FA9" w14:textId="77777777">
      <w:r>
        <w:continuationSeparator/>
      </w:r>
    </w:p>
  </w:footnote>
  <w:footnote w:type="continuationNotice" w:id="1">
    <w:p w:rsidR="007B482B" w:rsidRDefault="007B482B" w14:paraId="4913590F" w14:textId="77777777"/>
  </w:footnote>
  <w:footnote w:id="2">
    <w:p w:rsidRPr="00CA362B" w:rsidR="00962205" w:rsidP="00CA362B" w:rsidRDefault="00962205" w14:paraId="55A7C364"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Inglise keeles Automatic Identification System – AIS.</w:t>
      </w:r>
    </w:p>
  </w:footnote>
  <w:footnote w:id="3">
    <w:p w:rsidRPr="00CA362B" w:rsidR="00962205" w:rsidP="00CA362B" w:rsidRDefault="00962205" w14:paraId="3BB909F1"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Kaitseväe korralduse seaduse ja teiste seaduste muutmise seadus (Politsei- ja Piirivalveameti laevade üleandmine Kaitseministeeriumi valitsemisalasse), 572 SE; leitav aadressil: </w:t>
      </w:r>
      <w:hyperlink w:history="1" r:id="rId1">
        <w:r w:rsidRPr="00CA362B">
          <w:rPr>
            <w:rStyle w:val="Hperlink"/>
            <w:rFonts w:cs="Times New Roman"/>
            <w:sz w:val="20"/>
            <w:szCs w:val="20"/>
          </w:rPr>
          <w:t>https://www.riigikogu.ee/tegevus/eelnoud/eelnou/13032f15-ab1b-48a9-892c-44badaf89859/kaitsevae-korralduse-seaduse-ja-teiste-seaduste-muutmise-seadus-politsei--ja-piirivalveameti-laevade-uleandmine-kaitseministeeriumi-valitsemisalasse</w:t>
        </w:r>
      </w:hyperlink>
      <w:r w:rsidRPr="00CA362B">
        <w:rPr>
          <w:rFonts w:cs="Times New Roman"/>
          <w:sz w:val="20"/>
          <w:szCs w:val="20"/>
        </w:rPr>
        <w:t>.</w:t>
      </w:r>
    </w:p>
  </w:footnote>
  <w:footnote w:id="4">
    <w:p w:rsidRPr="00CA362B" w:rsidR="00962205" w:rsidP="00CA362B" w:rsidRDefault="00962205" w14:paraId="75314487" w14:textId="1A6AEC06">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Näiteks Euroopa Liidu merendusjulgeoleku strateegias nimetatakse sellist lõhkematerjali „unexploded ordnances“ (eesti keeles lõhkemata lõhkematerjal).</w:t>
      </w:r>
    </w:p>
  </w:footnote>
  <w:footnote w:id="5">
    <w:p w:rsidRPr="00CA362B" w:rsidR="00962205" w:rsidP="00CA362B" w:rsidRDefault="00962205" w14:paraId="45609B85" w14:textId="06900183">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relvaseaduse, strateegilise kauba seaduse, lõhkematerjaliseaduse ja teiste seaduste muutmise seaduse 615 SE seletuskirja (lk 34).</w:t>
      </w:r>
    </w:p>
  </w:footnote>
  <w:footnote w:id="6">
    <w:p w:rsidRPr="00CA362B" w:rsidR="00962205" w:rsidP="00CA362B" w:rsidRDefault="00962205" w14:paraId="42596FB2" w14:textId="0AD2FD3B">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relvaseaduse § 83</w:t>
      </w:r>
      <w:r w:rsidRPr="00CA362B">
        <w:rPr>
          <w:rFonts w:cs="Times New Roman"/>
          <w:sz w:val="20"/>
          <w:szCs w:val="20"/>
          <w:vertAlign w:val="superscript"/>
        </w:rPr>
        <w:t>3</w:t>
      </w:r>
      <w:r w:rsidRPr="00CA362B">
        <w:rPr>
          <w:rFonts w:cs="Times New Roman"/>
          <w:sz w:val="20"/>
          <w:szCs w:val="20"/>
        </w:rPr>
        <w:t xml:space="preserve"> lõige 2.</w:t>
      </w:r>
    </w:p>
  </w:footnote>
  <w:footnote w:id="7">
    <w:p w:rsidRPr="00CA362B" w:rsidR="00962205" w:rsidP="00CA362B" w:rsidRDefault="00962205" w14:paraId="57E01D22" w14:textId="2B279651">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Lõhkematerjaliseaduse § 8 lõige 1: Isik, kes on leidnud lõhkematerjali või pürotehnilist toodet sisaldava leiu, peab sellest viivitamata teavitama Häirekeskust.</w:t>
      </w:r>
    </w:p>
  </w:footnote>
  <w:footnote w:id="8">
    <w:p w:rsidRPr="00CA362B" w:rsidR="00962205" w:rsidP="00CA362B" w:rsidRDefault="00962205" w14:paraId="25CE7C62" w14:textId="18FA4C2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Lõhkematerjaliseaduse § 8 lõige 2: Leidja peab võimaluse korral tagama leiu puutumatuse leiukohal. Leidja ei omanda lõhkematerjali või pürotehnilist toodet sisaldavat leidu, samuti ei maksta talle leiutasu.</w:t>
      </w:r>
    </w:p>
  </w:footnote>
  <w:footnote w:id="9">
    <w:p w:rsidRPr="00CA362B" w:rsidR="00962205" w:rsidP="00CA362B" w:rsidRDefault="00962205" w14:paraId="6FD247D3" w14:textId="7F8164E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Märkus: ei kohaldata andmete kogumise ja töötlemise osa, sest see ei ole otseselt seotud vahetu ohu tõrjumisega inimeste elule ja tervisele.</w:t>
      </w:r>
    </w:p>
  </w:footnote>
  <w:footnote w:id="10">
    <w:p w:rsidRPr="00CA362B" w:rsidR="00962205" w:rsidP="00CA362B" w:rsidRDefault="00962205" w14:paraId="711A4F2D" w14:textId="367EAF8F">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Märkus: loetelu ei ole sama numeratsiooni ega identse sõnastusega nagu JAS-i §-s 6.</w:t>
      </w:r>
    </w:p>
  </w:footnote>
  <w:footnote w:id="11">
    <w:p w:rsidRPr="00CA362B" w:rsidR="00962205" w:rsidP="00CA362B" w:rsidRDefault="00962205" w14:paraId="195C7659"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JAS-i § 21 lõige 2.</w:t>
      </w:r>
    </w:p>
  </w:footnote>
  <w:footnote w:id="12">
    <w:p w:rsidRPr="00CA362B" w:rsidR="00962205" w:rsidP="00CA362B" w:rsidRDefault="00962205" w14:paraId="4E3BD658" w14:textId="0E9BF0B9">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Selleks, et mõju ulatuks väljapoole Kaitseväge, on vaja anda üksusele, kes neid ülesandeid täidab, seadusega õigus järelevalvet teha väljaspool Kaitseväge. Praegu on see õigus antud lennundusseadusega.</w:t>
      </w:r>
    </w:p>
  </w:footnote>
  <w:footnote w:id="13">
    <w:p w:rsidRPr="00CA362B" w:rsidR="00962205" w:rsidP="00CA362B" w:rsidRDefault="00962205" w14:paraId="20A279DC" w14:textId="35781B6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Leitav: </w:t>
      </w:r>
      <w:hyperlink w:history="1" r:id="rId2">
        <w:r w:rsidRPr="00CA362B">
          <w:rPr>
            <w:rStyle w:val="Hperlink"/>
            <w:rFonts w:cs="Times New Roman"/>
            <w:sz w:val="20"/>
            <w:szCs w:val="20"/>
          </w:rPr>
          <w:t>https://mil.ee/wp-content/uploads/2024/09/Ohuvae-pohimaarus.pdf</w:t>
        </w:r>
      </w:hyperlink>
      <w:r w:rsidRPr="00CA362B">
        <w:rPr>
          <w:rFonts w:cs="Times New Roman"/>
          <w:sz w:val="20"/>
          <w:szCs w:val="20"/>
        </w:rPr>
        <w:t>.</w:t>
      </w:r>
    </w:p>
  </w:footnote>
  <w:footnote w:id="14">
    <w:p w:rsidRPr="00CA362B" w:rsidR="00962205" w:rsidP="00CA362B" w:rsidRDefault="00962205" w14:paraId="426C424C" w14:textId="1DE6D2D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Auditiaruanne on asutusesiseseks kasutamiseks märkega ega ole avalikult kättesaadav.</w:t>
      </w:r>
    </w:p>
  </w:footnote>
  <w:footnote w:id="15">
    <w:p w:rsidRPr="00CA362B" w:rsidR="00962205" w:rsidP="00CA362B" w:rsidRDefault="00962205" w14:paraId="711EC1D5"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lennundusseaduse § 6</w:t>
      </w:r>
      <w:r w:rsidRPr="00CA362B">
        <w:rPr>
          <w:rFonts w:cs="Times New Roman"/>
          <w:sz w:val="20"/>
          <w:szCs w:val="20"/>
          <w:vertAlign w:val="superscript"/>
        </w:rPr>
        <w:t>1</w:t>
      </w:r>
      <w:r w:rsidRPr="00CA362B">
        <w:rPr>
          <w:rFonts w:cs="Times New Roman"/>
          <w:sz w:val="20"/>
          <w:szCs w:val="20"/>
        </w:rPr>
        <w:t xml:space="preserve"> lõiget 2. Kaitselennundus on Kaitseministeeriumi valitsemisala valitsusasutuse, Kaitseliidu ning välisriigi relvajõudude või nende nimel ja kontrolli all toimuv lennundustegevus.</w:t>
      </w:r>
    </w:p>
  </w:footnote>
  <w:footnote w:id="16">
    <w:p w:rsidRPr="00CA362B" w:rsidR="00962205" w:rsidP="00CA362B" w:rsidRDefault="00962205" w14:paraId="3A3E399E" w14:textId="06B46968">
      <w:pPr>
        <w:pStyle w:val="Vahedeta"/>
        <w:rPr>
          <w:rFonts w:cs="Times New Roman"/>
          <w:sz w:val="20"/>
          <w:szCs w:val="20"/>
        </w:rPr>
      </w:pPr>
      <w:r w:rsidRPr="00A261F5">
        <w:rPr>
          <w:rStyle w:val="Allmrkuseviide"/>
          <w:rFonts w:cs="Times New Roman"/>
          <w:sz w:val="20"/>
          <w:szCs w:val="20"/>
        </w:rPr>
        <w:footnoteRef/>
      </w:r>
      <w:r w:rsidRPr="00CA362B">
        <w:rPr>
          <w:rFonts w:cs="Times New Roman"/>
          <w:sz w:val="20"/>
          <w:szCs w:val="20"/>
        </w:rPr>
        <w:t xml:space="preserve"> Et vahet teha eri riikide MAA-del, võidakse kasutada MAA nimetuse ees veel riigi kahetähelist tunnust – EE MAA.</w:t>
      </w:r>
    </w:p>
  </w:footnote>
  <w:footnote w:id="17">
    <w:p w:rsidRPr="00CA362B" w:rsidR="00962205" w:rsidP="00CA362B" w:rsidRDefault="00962205" w14:paraId="409DF71E" w14:textId="511960BB">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Kaitseväe põhimääruse § 18 lõike 2 punkt 8 ja lõike 3 punkt 4.</w:t>
      </w:r>
    </w:p>
  </w:footnote>
  <w:footnote w:id="18">
    <w:p w:rsidRPr="00CA362B" w:rsidR="00962205" w:rsidP="00CA362B" w:rsidRDefault="00962205" w14:paraId="54FBC3B7" w14:textId="2C9782FF">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Praegu on käsuõiguse mittekohaldamine järelevalve ülesannete täitmise suhtes sätestatud Kaitseväe põhimääruse § 18 lõikes 5.</w:t>
      </w:r>
    </w:p>
  </w:footnote>
  <w:footnote w:id="19">
    <w:p w:rsidRPr="00CA362B" w:rsidR="00962205" w:rsidP="00CA362B" w:rsidRDefault="00962205" w14:paraId="16E4AAC1" w14:textId="5B764535">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Vabariigi Valitsuse seaduse § 101.</w:t>
      </w:r>
    </w:p>
  </w:footnote>
  <w:footnote w:id="20">
    <w:p w:rsidRPr="00CA362B" w:rsidR="00962205" w:rsidP="00CA362B" w:rsidRDefault="00962205" w14:paraId="109CB35D" w14:textId="1964112E">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Vt kaitseministri 18. oktoobri 2019. a määruse nr 20 „Kaitselennundusmäärustik“ § 90</w:t>
      </w:r>
      <w:r w:rsidRPr="00CA362B">
        <w:rPr>
          <w:rFonts w:ascii="Times New Roman" w:hAnsi="Times New Roman"/>
          <w:vertAlign w:val="superscript"/>
        </w:rPr>
        <w:t>1</w:t>
      </w:r>
      <w:r w:rsidRPr="00CA362B">
        <w:rPr>
          <w:rFonts w:ascii="Times New Roman" w:hAnsi="Times New Roman"/>
        </w:rPr>
        <w:t>.</w:t>
      </w:r>
    </w:p>
  </w:footnote>
  <w:footnote w:id="21">
    <w:p w:rsidRPr="00CA362B" w:rsidR="00962205" w:rsidP="00CA362B" w:rsidRDefault="00962205" w14:paraId="0CE6B6D1" w14:textId="77777777">
      <w:pPr>
        <w:pStyle w:val="Vahedeta"/>
        <w:rPr>
          <w:rFonts w:cs="Times New Roman"/>
          <w:sz w:val="20"/>
          <w:szCs w:val="20"/>
        </w:rPr>
      </w:pPr>
      <w:r w:rsidRPr="00A261F5">
        <w:rPr>
          <w:rStyle w:val="Allmrkuseviide"/>
          <w:rFonts w:cs="Times New Roman"/>
          <w:sz w:val="20"/>
          <w:szCs w:val="20"/>
        </w:rPr>
        <w:footnoteRef/>
      </w:r>
      <w:r w:rsidRPr="00A261F5">
        <w:rPr>
          <w:rFonts w:cs="Times New Roman"/>
          <w:sz w:val="20"/>
          <w:szCs w:val="20"/>
          <w:vertAlign w:val="superscript"/>
        </w:rPr>
        <w:t xml:space="preserve"> </w:t>
      </w:r>
      <w:r w:rsidRPr="00CA362B">
        <w:rPr>
          <w:rFonts w:cs="Times New Roman"/>
          <w:sz w:val="20"/>
          <w:szCs w:val="20"/>
        </w:rPr>
        <w:t>Vt Vabariigi Valitsuse seaduse § 75</w:t>
      </w:r>
      <w:r w:rsidRPr="00CA362B">
        <w:rPr>
          <w:rFonts w:cs="Times New Roman"/>
          <w:sz w:val="20"/>
          <w:szCs w:val="20"/>
          <w:vertAlign w:val="superscript"/>
        </w:rPr>
        <w:t>1</w:t>
      </w:r>
      <w:r w:rsidRPr="00CA362B">
        <w:rPr>
          <w:rFonts w:cs="Times New Roman"/>
          <w:sz w:val="20"/>
          <w:szCs w:val="20"/>
        </w:rPr>
        <w:t xml:space="preserve"> ja 75</w:t>
      </w:r>
      <w:r w:rsidRPr="00CA362B">
        <w:rPr>
          <w:rFonts w:cs="Times New Roman"/>
          <w:sz w:val="20"/>
          <w:szCs w:val="20"/>
          <w:vertAlign w:val="superscript"/>
        </w:rPr>
        <w:t>2</w:t>
      </w:r>
      <w:r w:rsidRPr="00CA362B">
        <w:rPr>
          <w:rFonts w:cs="Times New Roman"/>
          <w:sz w:val="20"/>
          <w:szCs w:val="20"/>
        </w:rPr>
        <w:t>.</w:t>
      </w:r>
    </w:p>
  </w:footnote>
  <w:footnote w:id="22">
    <w:p w:rsidRPr="00CA362B" w:rsidR="00962205" w:rsidP="00CA362B" w:rsidRDefault="00962205" w14:paraId="49078135" w14:textId="3BEE1CC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Rootsis vahistati Eesti kodanik, kes pildistas riigi üht kõige salajasemat sõjaväebaasi (Delfi, 25.06.2025). Leitav: https://www.delfi.ee/artikkel/120386662/rootsis-vahistati-eesti-kodanik-kes-pildistas-riigi-uht-koige-salajasemat-sojavaebaasi. </w:t>
      </w:r>
    </w:p>
  </w:footnote>
  <w:footnote w:id="23">
    <w:p w:rsidRPr="00CA362B" w:rsidR="00962205" w:rsidP="00CA362B" w:rsidRDefault="00962205" w14:paraId="24759DF5" w14:textId="5C2608A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Saksa merevägi on hiljuti kokku puutunud korduvate sabotaažikatsetega. Intsidendid hõlmasid mereväebaasidesse tungimise katseid nii maalt kui merelt, aga ka otsest laevade saboteerimist. Oletatakse, et sellised tegevused on tõenäoliselt osa jõupingutustest õõnestada üldsuse usaldust ja destabiliseerida NATO-t. Saksamaal uuritakse Hamburgis Blohm+Voss laevaehitustehases ehitatava korveti Emden tahtlikku rikkumisekatset kui võimalikku sabotaaži. Väidetavalt leiti korveti mootorist metallilaaste. (11.02.2025) Leitav: </w:t>
      </w:r>
      <w:hyperlink w:history="1" r:id="rId3">
        <w:r w:rsidRPr="00CA362B">
          <w:rPr>
            <w:rStyle w:val="Hperlink"/>
            <w:rFonts w:cs="Times New Roman"/>
            <w:sz w:val="20"/>
            <w:szCs w:val="20"/>
          </w:rPr>
          <w:t>https://www.n-tv.de/politik/Marine-Inspekteur-Jan-Christian-Kaack-Deutsche-Kriegsschiffe-wurden-sabotiert-article25555013.html</w:t>
        </w:r>
      </w:hyperlink>
      <w:r w:rsidRPr="00CA362B">
        <w:rPr>
          <w:rStyle w:val="Hperlink"/>
          <w:rFonts w:cs="Times New Roman"/>
          <w:sz w:val="20"/>
          <w:szCs w:val="20"/>
        </w:rPr>
        <w:t>.</w:t>
      </w:r>
      <w:r w:rsidRPr="00CA362B">
        <w:rPr>
          <w:rFonts w:cs="Times New Roman"/>
          <w:sz w:val="20"/>
          <w:szCs w:val="20"/>
        </w:rPr>
        <w:t xml:space="preserve"> </w:t>
      </w:r>
    </w:p>
  </w:footnote>
  <w:footnote w:id="24">
    <w:p w:rsidRPr="00CA362B" w:rsidR="00962205" w:rsidP="00CA362B" w:rsidRDefault="00962205" w14:paraId="6066EDE5" w14:textId="6C13BA6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Läti kaitseministeeriumi teatel on</w:t>
      </w:r>
      <w:r w:rsidRPr="00CA362B" w:rsidDel="00FE19E2">
        <w:rPr>
          <w:rFonts w:cs="Times New Roman"/>
          <w:sz w:val="20"/>
          <w:szCs w:val="20"/>
        </w:rPr>
        <w:t xml:space="preserve"> </w:t>
      </w:r>
      <w:r w:rsidRPr="00CA362B">
        <w:rPr>
          <w:rFonts w:cs="Times New Roman"/>
          <w:sz w:val="20"/>
          <w:szCs w:val="20"/>
        </w:rPr>
        <w:t xml:space="preserve">Lätis kasvanud huvi sõjaliste ja kriitilise infrastruktuuri rajatiste pildistamise ja filmimise vastu. Selliseid juhtumeid registreeritakse mitu korda nädalas ning enamik rikkumisi avastatakse ja likvideeritakse kiiresti koostöös julgeolekuteenistustega. Läti kaitseministri sõnul on Läti agressorriigi pidevas tähelepanu keskpunktis. (LSM, 21.06.2025) Leitav: </w:t>
      </w:r>
      <w:hyperlink w:history="1" r:id="rId4">
        <w:r w:rsidRPr="00CA362B">
          <w:rPr>
            <w:rStyle w:val="Hperlink"/>
            <w:rFonts w:cs="Times New Roman"/>
            <w:sz w:val="20"/>
            <w:szCs w:val="20"/>
          </w:rPr>
          <w:t>https://www.lsm.lv/raksts/zinas/latvija/21.06.2025-pieaug-interese-par-militaro-un-kritiskas-infrastrukturas-objektu-fotografesanu-un-filmesanu.a604184/</w:t>
        </w:r>
      </w:hyperlink>
      <w:r w:rsidRPr="00CA362B">
        <w:rPr>
          <w:rStyle w:val="Hperlink"/>
          <w:rFonts w:cs="Times New Roman"/>
          <w:sz w:val="20"/>
          <w:szCs w:val="20"/>
        </w:rPr>
        <w:t>.</w:t>
      </w:r>
      <w:r w:rsidRPr="00CA362B">
        <w:rPr>
          <w:rFonts w:cs="Times New Roman"/>
          <w:sz w:val="20"/>
          <w:szCs w:val="20"/>
        </w:rPr>
        <w:t xml:space="preserve">   </w:t>
      </w:r>
    </w:p>
  </w:footnote>
  <w:footnote w:id="25">
    <w:p w:rsidRPr="00CA362B" w:rsidR="00962205" w:rsidP="00CA362B" w:rsidRDefault="00962205" w14:paraId="6C4EED7D" w14:textId="570A9CE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w:t>
      </w:r>
      <w:r w:rsidRPr="00CA362B">
        <w:rPr>
          <w:rFonts w:cs="Times New Roman"/>
          <w:sz w:val="20"/>
          <w:szCs w:val="20"/>
          <w:bdr w:val="none" w:color="auto" w:sz="0" w:space="0" w:frame="1"/>
          <w:lang w:eastAsia="et-EE"/>
        </w:rPr>
        <w:t>FSB agendid kasutavad Ukrainas spioonidena ja sabotaaži läbiviimiseks teismelisi, </w:t>
      </w:r>
      <w:r w:rsidRPr="00CA362B">
        <w:rPr>
          <w:rFonts w:cs="Times New Roman"/>
          <w:sz w:val="20"/>
          <w:szCs w:val="20"/>
          <w:lang w:eastAsia="et-EE"/>
        </w:rPr>
        <w:t>pakkudes neile raha Telegrami vms platvormi kaudu. Ülesanneteks on nii ette antud sihtmärkidest piltide tegemine kui ka pommide paigaldamine. Alates eelmise aasta kevadest on SBU vahistanud enam kui 700 inimest luuretöö, süütamise ja pommitamise plaanides osalemise eest. Nendest 175 ehk 25% olid alaealised. </w:t>
      </w:r>
      <w:r w:rsidRPr="00CA362B">
        <w:rPr>
          <w:rFonts w:cs="Times New Roman"/>
          <w:sz w:val="20"/>
          <w:szCs w:val="20"/>
          <w:bdr w:val="none" w:color="auto" w:sz="0" w:space="0" w:frame="1"/>
          <w:lang w:eastAsia="et-EE"/>
        </w:rPr>
        <w:t xml:space="preserve">(FT/Guardian, 30.06.2025) Leitav: </w:t>
      </w:r>
    </w:p>
    <w:p w:rsidRPr="00CA362B" w:rsidR="00962205" w:rsidP="00CA362B" w:rsidRDefault="00962205" w14:paraId="2AF9C195" w14:textId="504136E9">
      <w:pPr>
        <w:pStyle w:val="Vahedeta"/>
        <w:rPr>
          <w:rFonts w:cs="Times New Roman"/>
          <w:sz w:val="20"/>
          <w:szCs w:val="20"/>
        </w:rPr>
      </w:pPr>
      <w:hyperlink w:history="1" r:id="rId5">
        <w:r w:rsidRPr="00CA362B">
          <w:rPr>
            <w:rStyle w:val="Hperlink"/>
            <w:rFonts w:cs="Times New Roman"/>
            <w:sz w:val="20"/>
            <w:szCs w:val="20"/>
          </w:rPr>
          <w:t>https://www.theguardian.com/world/2025/jun/30/russia-pays-ukrainians-suicide-bombers-shadow-war-you-now</w:t>
        </w:r>
      </w:hyperlink>
      <w:r w:rsidRPr="00CA362B">
        <w:rPr>
          <w:rStyle w:val="Hperlink"/>
          <w:rFonts w:cs="Times New Roman"/>
          <w:sz w:val="20"/>
          <w:szCs w:val="20"/>
        </w:rPr>
        <w:t>.</w:t>
      </w:r>
      <w:r w:rsidRPr="00CA362B">
        <w:rPr>
          <w:rFonts w:cs="Times New Roman"/>
          <w:sz w:val="20"/>
          <w:szCs w:val="20"/>
        </w:rPr>
        <w:t xml:space="preserve">  </w:t>
      </w:r>
    </w:p>
  </w:footnote>
  <w:footnote w:id="26">
    <w:p w:rsidRPr="00CA362B" w:rsidR="00962205" w:rsidP="00CA362B" w:rsidRDefault="00962205" w14:paraId="26D2D18B" w14:textId="40C520A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KKS-i lisatakse säte (KKS § 54² lg 1), mille järgi erimeetmeid on õigustatud kasutama vaid sellekohase väljaõppe läbinud kaitseväelased ja ametnikud.</w:t>
      </w:r>
    </w:p>
  </w:footnote>
  <w:footnote w:id="27">
    <w:p w:rsidRPr="00CA362B" w:rsidR="00962205" w:rsidP="00CA362B" w:rsidRDefault="00962205" w14:paraId="4A843DA1" w14:textId="54DE6E40">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Kaitseväe Tapa ja Jõhvi linnak sattusid sügisel võõraste droonide huvi alla. (20.06.2025) Leitav: </w:t>
      </w:r>
      <w:hyperlink w:history="1" r:id="rId6">
        <w:r w:rsidRPr="00CA362B">
          <w:rPr>
            <w:rStyle w:val="Hperlink"/>
            <w:rFonts w:cs="Times New Roman"/>
            <w:sz w:val="20"/>
            <w:szCs w:val="20"/>
          </w:rPr>
          <w:t>https://www.err.ee/1609725954/kaitsevae-tapa-ja-johvi-linnak-sattusid-sugisel-vooraste-droonide-huvi-alla</w:t>
        </w:r>
      </w:hyperlink>
      <w:r w:rsidRPr="00CA362B">
        <w:rPr>
          <w:rStyle w:val="Hperlink"/>
          <w:rFonts w:cs="Times New Roman"/>
          <w:sz w:val="20"/>
          <w:szCs w:val="20"/>
        </w:rPr>
        <w:t>.</w:t>
      </w:r>
      <w:r w:rsidRPr="00CA362B">
        <w:rPr>
          <w:rFonts w:cs="Times New Roman"/>
          <w:sz w:val="20"/>
          <w:szCs w:val="20"/>
        </w:rPr>
        <w:t xml:space="preserve"> </w:t>
      </w:r>
    </w:p>
  </w:footnote>
  <w:footnote w:id="28">
    <w:p w:rsidRPr="00CA362B" w:rsidR="00962205" w:rsidP="00CA362B" w:rsidRDefault="00962205" w14:paraId="4E3D34C9" w14:textId="04AA5E2D">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„Killnet häkkis teid.“ Kuidas Vene sõjaväeluure saatis Lätist kaks meest Tallinna hirmu külvama. (11.07.2024) Leitav: </w:t>
      </w:r>
      <w:hyperlink w:history="1" r:id="rId7">
        <w:r w:rsidRPr="00CA362B">
          <w:rPr>
            <w:rStyle w:val="Hperlink"/>
            <w:rFonts w:cs="Times New Roman"/>
            <w:sz w:val="20"/>
            <w:szCs w:val="20"/>
          </w:rPr>
          <w:t>https://www.delfi.ee/artikkel/120306313/killnet-hakkis-teid-kuidas-vene-sojavaeluure-saatis-latist-kaks-meest-tallinna-hirmu-kulvama</w:t>
        </w:r>
      </w:hyperlink>
      <w:r w:rsidRPr="00CA362B">
        <w:rPr>
          <w:rStyle w:val="Hperlink"/>
          <w:rFonts w:cs="Times New Roman"/>
          <w:sz w:val="20"/>
          <w:szCs w:val="20"/>
        </w:rPr>
        <w:t>.</w:t>
      </w:r>
      <w:r w:rsidRPr="00CA362B">
        <w:rPr>
          <w:rFonts w:cs="Times New Roman"/>
          <w:sz w:val="20"/>
          <w:szCs w:val="20"/>
        </w:rPr>
        <w:t xml:space="preserve"> </w:t>
      </w:r>
    </w:p>
  </w:footnote>
  <w:footnote w:id="29">
    <w:p w:rsidRPr="00CA362B" w:rsidR="00962205" w:rsidP="00CA362B" w:rsidRDefault="00962205" w14:paraId="1D1EE10F" w14:textId="41376FC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RKPJKo 13.06.2005, nr 3-4-1-5-05, punktid 16 ja 20: "Määratlemata õigusmõiste on õigustehniline vahend, mille puhul seadusandja loobub detailsete ettekirjutuste andmisest seadustes enestes, delegeerides normi täpsustamise seaduse rakendajale. Kuna määratlemata õigusmõiste on seadusandja poolt loodud, tuleb seda sisustada seadusandja juhiste ja eesmärkide abil. Seega tuleb [… määratlemata õigusmõiste – lisatud täiendus] sisustada vaadeldava volitusnormi eesmärgi kaudu ehk püüda välja selgitada, mis oli seadusandja eesmärk Delegatsiooninormist tuleneva pädevuse rakendamisel peab silmas pidama erinevate huvide, väärtuste ja õiguste tasakaalustamise vajadust ning volitatud seadusandluse teostamisega põhiõigustele asetatud piirangute proportsionaalsust.".</w:t>
      </w:r>
    </w:p>
  </w:footnote>
  <w:footnote w:id="30">
    <w:p w:rsidRPr="00CA362B" w:rsidR="00962205" w:rsidP="00CA362B" w:rsidRDefault="00962205" w14:paraId="64F2C10F" w14:textId="08421562">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Välisriikide sõjalaevade ümber oleva nn mulli mõõtmed ei ole enamikel juhtudel avalik teave.</w:t>
      </w:r>
    </w:p>
  </w:footnote>
  <w:footnote w:id="31">
    <w:p w:rsidRPr="00CA362B" w:rsidR="00962205" w:rsidP="00CA362B" w:rsidRDefault="00962205" w14:paraId="5CCB81A0" w14:textId="715F248B">
      <w:pPr>
        <w:pStyle w:val="Default"/>
        <w:jc w:val="both"/>
        <w:rPr>
          <w:rFonts w:ascii="Times New Roman" w:hAnsi="Times New Roman" w:cs="Times New Roman"/>
          <w:sz w:val="20"/>
          <w:szCs w:val="20"/>
        </w:rPr>
      </w:pPr>
      <w:r w:rsidRPr="00CA362B">
        <w:rPr>
          <w:rStyle w:val="Allmrkuseviide"/>
          <w:rFonts w:ascii="Times New Roman" w:hAnsi="Times New Roman" w:cs="Times New Roman"/>
          <w:sz w:val="20"/>
          <w:szCs w:val="20"/>
        </w:rPr>
        <w:footnoteRef/>
      </w:r>
      <w:r w:rsidRPr="00CA362B">
        <w:rPr>
          <w:rFonts w:ascii="Times New Roman" w:hAnsi="Times New Roman" w:cs="Times New Roman"/>
          <w:sz w:val="20"/>
          <w:szCs w:val="20"/>
        </w:rPr>
        <w:t xml:space="preserve"> </w:t>
      </w:r>
      <w:r w:rsidRPr="00CA362B">
        <w:rPr>
          <w:rFonts w:ascii="Times New Roman" w:hAnsi="Times New Roman" w:cs="Times New Roman"/>
          <w:color w:val="auto"/>
          <w:sz w:val="20"/>
          <w:szCs w:val="20"/>
        </w:rPr>
        <w:t xml:space="preserve">Soome julgeolekuteenistuse teatel huvitab Vene eriteenistusi, mis tüüpi NATO varustust Soome paigutatakse. Soome relvajõudude luureülema sõnul Soome väeosade lähistel tuvastatakse tihti droonilende. Soome kaitseväe sõjaväeluure hiljutise raporti järgi on Venemaa huvide seas Soome pinnal paiknevad rahvusvahelised väed ja NATO staabid ning väestruktuurid. NATO liitlasväed on kavas paigutada Rovaniemisse ja Sodankylässe FLF (forward land forces) formaadis. (YLE, 17.02.2025) </w:t>
      </w:r>
      <w:hyperlink w:history="1" r:id="rId8">
        <w:r w:rsidRPr="00CA362B">
          <w:rPr>
            <w:rStyle w:val="Hperlink"/>
            <w:rFonts w:ascii="Times New Roman" w:hAnsi="Times New Roman" w:cs="Times New Roman"/>
            <w:color w:val="auto"/>
            <w:sz w:val="20"/>
            <w:szCs w:val="20"/>
          </w:rPr>
          <w:t>https://yle.fi/a/74-20143674</w:t>
        </w:r>
      </w:hyperlink>
      <w:r w:rsidRPr="00CA362B">
        <w:rPr>
          <w:rStyle w:val="Hperlink"/>
          <w:rFonts w:ascii="Times New Roman" w:hAnsi="Times New Roman" w:cs="Times New Roman"/>
          <w:color w:val="auto"/>
          <w:sz w:val="20"/>
          <w:szCs w:val="20"/>
        </w:rPr>
        <w:t xml:space="preserve">. </w:t>
      </w:r>
      <w:r w:rsidRPr="00CA362B">
        <w:rPr>
          <w:rFonts w:ascii="Times New Roman" w:hAnsi="Times New Roman" w:cs="Times New Roman"/>
          <w:sz w:val="20"/>
          <w:szCs w:val="20"/>
        </w:rPr>
        <w:t xml:space="preserve"> </w:t>
      </w:r>
    </w:p>
  </w:footnote>
  <w:footnote w:id="32">
    <w:p w:rsidRPr="00CA362B" w:rsidR="00962205" w:rsidP="00CA362B" w:rsidRDefault="00962205" w14:paraId="40170B98" w14:textId="766F518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w:t>
      </w:r>
      <w:r w:rsidRPr="00CA362B">
        <w:rPr>
          <w:rFonts w:cs="Times New Roman"/>
          <w:sz w:val="20"/>
          <w:szCs w:val="20"/>
          <w:bdr w:val="none" w:color="auto" w:sz="0" w:space="0" w:frame="1"/>
          <w:shd w:val="clear" w:color="auto" w:fill="FFFFFF"/>
          <w:lang w:eastAsia="et-EE"/>
        </w:rPr>
        <w:t>Saksamaal Erfurti linnas süüdati mitu Bundeswehri veokit. Venemeelses sotsiaalmeedias kirjutatakse, et tegu oli Venemaa korraldatud rünnakuga, väites, et Erfurti parklas remonditi Ukraina relvajõudude sõidukeid, kuigi Bundeswehr pole seda kinnitanud. Sarnane süütamine leidis aset kaks nädalat varem Alam-Saksi liidumaal Soltaus. (</w:t>
      </w:r>
      <w:hyperlink w:tgtFrame="_blank" w:history="1" r:id="rId9">
        <w:r w:rsidRPr="00CA362B">
          <w:rPr>
            <w:rStyle w:val="Hperlink"/>
            <w:rFonts w:cs="Times New Roman"/>
            <w:sz w:val="20"/>
            <w:szCs w:val="20"/>
            <w:bdr w:val="none" w:color="auto" w:sz="0" w:space="0" w:frame="1"/>
            <w:lang w:eastAsia="et-EE"/>
          </w:rPr>
          <w:t>Ntv</w:t>
        </w:r>
      </w:hyperlink>
      <w:r w:rsidRPr="00CA362B">
        <w:rPr>
          <w:rFonts w:cs="Times New Roman"/>
          <w:sz w:val="20"/>
          <w:szCs w:val="20"/>
          <w:bdr w:val="none" w:color="auto" w:sz="0" w:space="0" w:frame="1"/>
          <w:shd w:val="clear" w:color="auto" w:fill="FFFFFF"/>
          <w:lang w:eastAsia="et-EE"/>
        </w:rPr>
        <w:t>/</w:t>
      </w:r>
      <w:hyperlink w:tgtFrame="_blank" w:history="1" r:id="rId10">
        <w:r w:rsidRPr="00CA362B">
          <w:rPr>
            <w:rStyle w:val="Hperlink"/>
            <w:rFonts w:cs="Times New Roman"/>
            <w:sz w:val="20"/>
            <w:szCs w:val="20"/>
            <w:bdr w:val="none" w:color="auto" w:sz="0" w:space="0" w:frame="1"/>
            <w:lang w:eastAsia="et-EE"/>
          </w:rPr>
          <w:t>Welt</w:t>
        </w:r>
      </w:hyperlink>
      <w:r w:rsidRPr="00CA362B">
        <w:rPr>
          <w:rFonts w:cs="Times New Roman"/>
          <w:sz w:val="20"/>
          <w:szCs w:val="20"/>
          <w:bdr w:val="none" w:color="auto" w:sz="0" w:space="0" w:frame="1"/>
          <w:shd w:val="clear" w:color="auto" w:fill="FFFFFF"/>
          <w:lang w:eastAsia="et-EE"/>
        </w:rPr>
        <w:t>, 26.06.2025)</w:t>
      </w:r>
    </w:p>
    <w:p w:rsidRPr="00CA362B" w:rsidR="00962205" w:rsidP="00CA362B" w:rsidRDefault="00962205" w14:paraId="4F24A2E8" w14:textId="6C8BDE4D">
      <w:pPr>
        <w:pStyle w:val="Vahedeta"/>
        <w:rPr>
          <w:rFonts w:cs="Times New Roman"/>
          <w:sz w:val="20"/>
          <w:szCs w:val="20"/>
        </w:rPr>
      </w:pPr>
      <w:r w:rsidRPr="00CA362B">
        <w:rPr>
          <w:rFonts w:cs="Times New Roman"/>
          <w:sz w:val="20"/>
          <w:szCs w:val="20"/>
        </w:rPr>
        <w:t xml:space="preserve">Leitav: </w:t>
      </w:r>
      <w:hyperlink w:history="1" r:id="rId11">
        <w:r w:rsidRPr="00CA362B">
          <w:rPr>
            <w:rStyle w:val="Hperlink"/>
            <w:rFonts w:cs="Times New Roman"/>
            <w:sz w:val="20"/>
            <w:szCs w:val="20"/>
          </w:rPr>
          <w:t>https://www.n-tv.de/politik/Kreml-Kanaele-prahlen-mit-Anschlag-auf-Bundeswehr-in-Erfurt-article25862710.html</w:t>
        </w:r>
      </w:hyperlink>
      <w:r w:rsidRPr="00CA362B">
        <w:rPr>
          <w:rStyle w:val="Hperlink"/>
          <w:rFonts w:cs="Times New Roman"/>
          <w:sz w:val="20"/>
          <w:szCs w:val="20"/>
        </w:rPr>
        <w:t>.</w:t>
      </w:r>
      <w:r w:rsidRPr="00CA362B">
        <w:rPr>
          <w:rFonts w:cs="Times New Roman"/>
          <w:sz w:val="20"/>
          <w:szCs w:val="20"/>
        </w:rPr>
        <w:t xml:space="preserve"> </w:t>
      </w:r>
    </w:p>
  </w:footnote>
  <w:footnote w:id="33">
    <w:p w:rsidRPr="00CA362B" w:rsidR="00962205" w:rsidP="00CA362B" w:rsidRDefault="00962205" w14:paraId="1C1E283E" w14:textId="0A87B37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w:t>
      </w:r>
      <w:r w:rsidRPr="00CA362B">
        <w:rPr>
          <w:rFonts w:cs="Times New Roman"/>
          <w:sz w:val="20"/>
          <w:szCs w:val="20"/>
          <w:bdr w:val="none" w:color="auto" w:sz="0" w:space="0" w:frame="1"/>
          <w:lang w:eastAsia="et-EE"/>
        </w:rPr>
        <w:t>Saksamaal ja Šveitsis vahistati kolm Ukraina kodakondsusega meest, keda kahtlustatakse sabotaaži kavandamises Venemaa huvides. </w:t>
      </w:r>
      <w:r w:rsidRPr="00CA362B">
        <w:rPr>
          <w:rFonts w:cs="Times New Roman"/>
          <w:sz w:val="20"/>
          <w:szCs w:val="20"/>
          <w:lang w:eastAsia="et-EE"/>
        </w:rPr>
        <w:t>Saksa ametivõimude teatel valmistusid mehed korraldama süütamisi ja saatma posti teel lõhkeseadeldisi ning olid sellega seoses ühenduses Venemaa julgeolekuasutustega. Prokuratuuri sõnul olid sihtmärgiks valitud kaubad, mis olid teel Ukrainasse. Ettevalmistuste raames saadeti Ukrainas asuvatele aadressidele pakke, mis olid varustatud jälgimisseadmetega. </w:t>
      </w:r>
      <w:r w:rsidRPr="00CA362B">
        <w:rPr>
          <w:rFonts w:cs="Times New Roman"/>
          <w:sz w:val="20"/>
          <w:szCs w:val="20"/>
          <w:bdr w:val="none" w:color="auto" w:sz="0" w:space="0" w:frame="1"/>
          <w:lang w:eastAsia="et-EE"/>
        </w:rPr>
        <w:t>(</w:t>
      </w:r>
      <w:hyperlink w:tgtFrame="_blank" w:history="1" r:id="rId12">
        <w:r w:rsidRPr="00CA362B">
          <w:rPr>
            <w:rStyle w:val="Hperlink"/>
            <w:rFonts w:cs="Times New Roman"/>
            <w:sz w:val="20"/>
            <w:szCs w:val="20"/>
            <w:bdr w:val="none" w:color="auto" w:sz="0" w:space="0" w:frame="1"/>
            <w:lang w:eastAsia="et-EE"/>
          </w:rPr>
          <w:t>DW</w:t>
        </w:r>
      </w:hyperlink>
      <w:r w:rsidRPr="00CA362B">
        <w:rPr>
          <w:rFonts w:cs="Times New Roman"/>
          <w:sz w:val="20"/>
          <w:szCs w:val="20"/>
          <w:bdr w:val="none" w:color="auto" w:sz="0" w:space="0" w:frame="1"/>
          <w:lang w:eastAsia="et-EE"/>
        </w:rPr>
        <w:t>/</w:t>
      </w:r>
      <w:hyperlink w:tgtFrame="_blank" w:history="1" w:anchor="ref=rss" r:id="rId13">
        <w:r w:rsidRPr="00CA362B">
          <w:rPr>
            <w:rStyle w:val="Hperlink"/>
            <w:rFonts w:cs="Times New Roman"/>
            <w:sz w:val="20"/>
            <w:szCs w:val="20"/>
            <w:bdr w:val="none" w:color="auto" w:sz="0" w:space="0" w:frame="1"/>
            <w:lang w:eastAsia="et-EE"/>
          </w:rPr>
          <w:t>Spiegel</w:t>
        </w:r>
      </w:hyperlink>
      <w:r w:rsidRPr="00CA362B">
        <w:rPr>
          <w:rFonts w:cs="Times New Roman"/>
          <w:sz w:val="20"/>
          <w:szCs w:val="20"/>
          <w:bdr w:val="none" w:color="auto" w:sz="0" w:space="0" w:frame="1"/>
          <w:lang w:eastAsia="et-EE"/>
        </w:rPr>
        <w:t>, 14.05.2025)</w:t>
      </w:r>
      <w:r w:rsidRPr="00CA362B">
        <w:rPr>
          <w:rFonts w:cs="Times New Roman"/>
          <w:sz w:val="20"/>
          <w:szCs w:val="20"/>
          <w:lang w:eastAsia="et-EE"/>
        </w:rPr>
        <w:t xml:space="preserve">  </w:t>
      </w:r>
      <w:r w:rsidRPr="00CA362B">
        <w:rPr>
          <w:rFonts w:cs="Times New Roman"/>
          <w:sz w:val="20"/>
          <w:szCs w:val="20"/>
        </w:rPr>
        <w:t xml:space="preserve">Leitav: </w:t>
      </w:r>
      <w:hyperlink w:history="1" r:id="rId14">
        <w:r w:rsidRPr="00CA362B">
          <w:rPr>
            <w:rStyle w:val="Hperlink"/>
            <w:rFonts w:cs="Times New Roman"/>
            <w:sz w:val="20"/>
            <w:szCs w:val="20"/>
          </w:rPr>
          <w:t>https://www.dw.com/en/germany-arrests-3-for-planning-russian-sabotage-attacks/a-68048728?maca=en-rss-en-all-1573-rdf</w:t>
        </w:r>
      </w:hyperlink>
      <w:r w:rsidRPr="00CA362B">
        <w:rPr>
          <w:rFonts w:cs="Times New Roman"/>
          <w:sz w:val="20"/>
          <w:szCs w:val="20"/>
        </w:rPr>
        <w:t xml:space="preserve">. </w:t>
      </w:r>
    </w:p>
    <w:p w:rsidRPr="00CA362B" w:rsidR="00962205" w:rsidP="00CA362B" w:rsidRDefault="00962205" w14:paraId="4BFA8ACB" w14:textId="6A33FDC6">
      <w:pPr>
        <w:pStyle w:val="Vahedeta"/>
        <w:rPr>
          <w:rFonts w:cs="Times New Roman"/>
          <w:sz w:val="20"/>
          <w:szCs w:val="20"/>
        </w:rPr>
      </w:pPr>
      <w:r w:rsidRPr="00CA362B">
        <w:rPr>
          <w:rFonts w:cs="Times New Roman"/>
          <w:sz w:val="20"/>
          <w:szCs w:val="20"/>
          <w:bdr w:val="none" w:color="auto" w:sz="0" w:space="0" w:frame="1"/>
        </w:rPr>
        <w:t>Kaks Saksamaal elavat saksa-vene päritolu meest sattusid Saksamaal uurimise alla.</w:t>
      </w:r>
      <w:r w:rsidRPr="00CA362B">
        <w:rPr>
          <w:rFonts w:cs="Times New Roman"/>
          <w:sz w:val="20"/>
          <w:szCs w:val="20"/>
        </w:rPr>
        <w:t> Neid süüdistatakse spionaažis ja terrorismis. Väidetavalt on nad kogunud teavet Saksamaa ja USA sõjaliste rajatiste ning taristu kohta, et kavandada sabotaaži Ukrainasse viidava sõjavarustuse vastu. Üks kahtlusalustest omab nii Saksa kui ka Vene kodakondsust ning on varem võidelnud nn. "Donetski Rahvavabariigi" koosseisus. Tegevust aitas alates 2024. aasta märtsist väidetavalt koordineerida teine sarnase taustaga inimene. Mehi võib oodata aastatepikkune vangistus. </w:t>
      </w:r>
      <w:r w:rsidRPr="00CA362B">
        <w:rPr>
          <w:rFonts w:cs="Times New Roman"/>
          <w:sz w:val="20"/>
          <w:szCs w:val="20"/>
          <w:bdr w:val="none" w:color="auto" w:sz="0" w:space="0" w:frame="1"/>
        </w:rPr>
        <w:t>(</w:t>
      </w:r>
      <w:hyperlink w:tgtFrame="_blank" w:history="1" r:id="rId15">
        <w:r w:rsidRPr="00CA362B">
          <w:rPr>
            <w:rStyle w:val="Hperlink"/>
            <w:rFonts w:cs="Times New Roman"/>
            <w:sz w:val="20"/>
            <w:szCs w:val="20"/>
            <w:bdr w:val="none" w:color="auto" w:sz="0" w:space="0" w:frame="1"/>
          </w:rPr>
          <w:t>Tagesschau,</w:t>
        </w:r>
      </w:hyperlink>
      <w:r w:rsidRPr="00CA362B">
        <w:rPr>
          <w:rFonts w:cs="Times New Roman"/>
          <w:sz w:val="20"/>
          <w:szCs w:val="20"/>
          <w:bdr w:val="none" w:color="auto" w:sz="0" w:space="0" w:frame="1"/>
        </w:rPr>
        <w:t xml:space="preserve"> 18.04.2025) Leitav: </w:t>
      </w:r>
      <w:hyperlink w:history="1" r:id="rId16">
        <w:r w:rsidRPr="00CA362B">
          <w:rPr>
            <w:rStyle w:val="Hperlink"/>
            <w:rFonts w:cs="Times New Roman"/>
            <w:sz w:val="20"/>
            <w:szCs w:val="20"/>
            <w:bdr w:val="none" w:color="auto" w:sz="0" w:space="0" w:frame="1"/>
          </w:rPr>
          <w:t>https://www.tagesschau.de/investigativ/russland-sabotage-100.html</w:t>
        </w:r>
      </w:hyperlink>
      <w:r w:rsidRPr="00CA362B">
        <w:rPr>
          <w:rStyle w:val="Hperlink"/>
          <w:rFonts w:cs="Times New Roman"/>
          <w:sz w:val="20"/>
          <w:szCs w:val="20"/>
          <w:bdr w:val="none" w:color="auto" w:sz="0" w:space="0" w:frame="1"/>
        </w:rPr>
        <w:t>.</w:t>
      </w:r>
      <w:r w:rsidRPr="00CA362B">
        <w:rPr>
          <w:rFonts w:cs="Times New Roman"/>
          <w:sz w:val="20"/>
          <w:szCs w:val="20"/>
          <w:bdr w:val="none" w:color="auto" w:sz="0" w:space="0" w:frame="1"/>
        </w:rPr>
        <w:t xml:space="preserve"> </w:t>
      </w:r>
    </w:p>
  </w:footnote>
  <w:footnote w:id="34">
    <w:p w:rsidRPr="00CA362B" w:rsidR="00962205" w:rsidP="00CA362B" w:rsidRDefault="00962205" w14:paraId="7E103BDF" w14:textId="37CC1EB6">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Leedus hoiti eelmisel aastal ära rida katseid rünnata Ukrainale mõeldud sõjalise abi saadetisi. Leedu politsei on erinevate juurdluste käigus pidanud kinni inimesi, keda kahtlustatakse terrorirünnakute kavandamises Ukrainale mõeldud sõjatehnikale. Käimas on mitu tosinat sarnast eeluurimist. (LRT, 28.02.2025) Leitav: </w:t>
      </w:r>
      <w:hyperlink w:history="1" r:id="rId17">
        <w:r w:rsidRPr="00CA362B">
          <w:rPr>
            <w:rStyle w:val="Hperlink"/>
            <w:rFonts w:cs="Times New Roman"/>
            <w:sz w:val="20"/>
            <w:szCs w:val="20"/>
          </w:rPr>
          <w:t>https://www.lrt.lt/naujienos/lietuvoje/2/2500074/policija-per-nepavykusi-teroro-akta-siauliuose-noreta-sunaikinti-karine-parama-ukrainai</w:t>
        </w:r>
      </w:hyperlink>
      <w:r w:rsidRPr="00CA362B">
        <w:rPr>
          <w:rStyle w:val="Hperlink"/>
          <w:rFonts w:cs="Times New Roman"/>
          <w:sz w:val="20"/>
          <w:szCs w:val="20"/>
        </w:rPr>
        <w:t>.</w:t>
      </w:r>
      <w:r w:rsidRPr="00CA362B">
        <w:rPr>
          <w:rFonts w:cs="Times New Roman"/>
          <w:sz w:val="20"/>
          <w:szCs w:val="20"/>
        </w:rPr>
        <w:t xml:space="preserve"> </w:t>
      </w:r>
    </w:p>
  </w:footnote>
  <w:footnote w:id="35">
    <w:p w:rsidRPr="00CA362B" w:rsidR="00962205" w:rsidP="00CA362B" w:rsidRDefault="00962205" w14:paraId="44E27D7C" w14:textId="080060AB">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Venemaa püüab hübriidoperatsioonide abil Euroopat destabiliseerida ning õõnestada kollektiivset tahet Ukrainat toetada, tõdes Kaitsepolitseiameti peadirektori Margo Palloson. Pallosoni sõnul sellised rünnakud Euroopa vastu mitte ei nõrgesta, vaid tugevdavad lääne ühtsust ja otsustavust Ukrainat toetada. Reaalselt õnnestus Venemaa mahitusel 2024. aastal toime panna üks rünnak, kui Tartus süüdati Ukraina registreerimisnumbriga sõiduk. 2024. aastal viis KAPO kohtu ette viis GRU kaastöötajat. Alates Venemaa täiemahulise sõja algusest Ukrainas on Kaitsepolitseiameti ettepanekul Eestis julgeolekukaalutlustel elamisluba kehtetuks tunnistatud kokku 15 inimesel. (ERR/Kapo, 14.04.2025) Leitav: </w:t>
      </w:r>
      <w:hyperlink w:history="1" r:id="rId18">
        <w:r w:rsidRPr="00CA362B">
          <w:rPr>
            <w:rStyle w:val="Hperlink"/>
            <w:rFonts w:cs="Times New Roman"/>
            <w:sz w:val="20"/>
            <w:szCs w:val="20"/>
          </w:rPr>
          <w:t>https://kapo.ee/sites/default/files/content_page_attachments/aastaraamat-2024-2025_0.pdf</w:t>
        </w:r>
      </w:hyperlink>
      <w:r w:rsidRPr="00CA362B">
        <w:rPr>
          <w:rFonts w:cs="Times New Roman"/>
          <w:sz w:val="20"/>
          <w:szCs w:val="20"/>
        </w:rPr>
        <w:t xml:space="preserve">; </w:t>
      </w:r>
      <w:hyperlink w:history="1" r:id="rId19">
        <w:r w:rsidRPr="00CA362B">
          <w:rPr>
            <w:rStyle w:val="Hperlink"/>
            <w:rFonts w:cs="Times New Roman"/>
            <w:sz w:val="20"/>
            <w:szCs w:val="20"/>
          </w:rPr>
          <w:t>https://www.err.ee/1609663862/margo-palloson-venemaa-eriteenistuste-luurehuvi-eesti-vastu-on-pidev</w:t>
        </w:r>
      </w:hyperlink>
      <w:r w:rsidRPr="00CA362B">
        <w:rPr>
          <w:rStyle w:val="Hperlink"/>
          <w:rFonts w:cs="Times New Roman"/>
          <w:sz w:val="20"/>
          <w:szCs w:val="20"/>
        </w:rPr>
        <w:t>.</w:t>
      </w:r>
    </w:p>
  </w:footnote>
  <w:footnote w:id="36">
    <w:p w:rsidRPr="00CA362B" w:rsidR="00962205" w:rsidP="00CA362B" w:rsidRDefault="00962205" w14:paraId="25C36CA3" w14:textId="62960D3E">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Jaanimägi, K. Politsei sisemise rahu tagajana. Juridica 2004 nr 7, lk. 459.</w:t>
      </w:r>
    </w:p>
  </w:footnote>
  <w:footnote w:id="37">
    <w:p w:rsidRPr="00CA362B" w:rsidR="00962205" w:rsidP="00CA362B" w:rsidRDefault="00962205" w14:paraId="458D1E7D"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Jäätma, J. The Constitutional Require ments for Averting of a Danger: The Principles of a State Based on Democracy, and the Rule of Law v. Averting of a Danger. Juridica International 2012 nr 11, lk. 144.</w:t>
      </w:r>
    </w:p>
  </w:footnote>
  <w:footnote w:id="38">
    <w:p w:rsidRPr="00CA362B" w:rsidR="00962205" w:rsidP="00CA362B" w:rsidRDefault="00962205" w14:paraId="3BC2628D" w14:textId="58910A48">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artikkel 55.</w:t>
      </w:r>
    </w:p>
  </w:footnote>
  <w:footnote w:id="39">
    <w:p w:rsidRPr="00CA362B" w:rsidR="00962205" w:rsidP="00CA362B" w:rsidRDefault="00962205" w14:paraId="4D8E3639" w14:textId="13DB5D4B">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artikli 56 lõike 1 punkt b.</w:t>
      </w:r>
    </w:p>
  </w:footnote>
  <w:footnote w:id="40">
    <w:p w:rsidRPr="00CA362B" w:rsidR="00962205" w:rsidP="00CA362B" w:rsidRDefault="00962205" w14:paraId="6E25344C" w14:textId="74AD02C1">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artikli 60 lõige 2.</w:t>
      </w:r>
    </w:p>
  </w:footnote>
  <w:footnote w:id="41">
    <w:p w:rsidRPr="00CA362B" w:rsidR="00962205" w:rsidP="00CA362B" w:rsidRDefault="00962205" w14:paraId="52692AD8" w14:textId="54327F5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 jõustus Eesti Vabariigi suhtes 25. septembril 2005.</w:t>
      </w:r>
    </w:p>
  </w:footnote>
  <w:footnote w:id="42">
    <w:p w:rsidRPr="00CA362B" w:rsidR="00962205" w:rsidP="00CA362B" w:rsidRDefault="00962205" w14:paraId="617102E4" w14:textId="6B1BB725">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See tähendab, et näiteks NATO ja Euroopa Liit ei saa liikmesriikide nimel tegutseda. Küll on võimalik riikidel omavahel kahe- või mitmepoolselt kokku leppida ühistegevusi, mis võivad sisaldada patrullimist merel ja muid tegevusi, et muu hulgas valvata ja kaitsta merealust taristut. NATO ja Euroopa Liit saavad kohaldada kaudseid tegevusi ning nn pehmeid meetmeid, mis ei sisalda vahetu sunni või jõu kasutamist ega muud taolist, samuti mitte korralduslikke küsimusi, kuidas riigid midagi tegema peaksid.</w:t>
      </w:r>
    </w:p>
  </w:footnote>
  <w:footnote w:id="43">
    <w:p w:rsidRPr="00CA362B" w:rsidR="00962205" w:rsidP="00CA362B" w:rsidRDefault="00962205" w14:paraId="1F0AC8AD" w14:textId="62A86A15">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artikli 110 lõike 1 punkt d.</w:t>
      </w:r>
    </w:p>
  </w:footnote>
  <w:footnote w:id="44">
    <w:p w:rsidRPr="00CA362B" w:rsidR="00962205" w:rsidP="00CA362B" w:rsidRDefault="00962205" w14:paraId="325B2B07" w14:textId="33FE35D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artikli 110 lõige 2.</w:t>
      </w:r>
    </w:p>
  </w:footnote>
  <w:footnote w:id="45">
    <w:p w:rsidRPr="00CA362B" w:rsidR="00962205" w:rsidP="00CA362B" w:rsidRDefault="00962205" w14:paraId="076954CC" w14:textId="33C38E0A">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Märkus: Näiteid tegevustest seletuskirja ei lisata, sest need on piiratud juurdepääsuga teave kas avaliku teabe seaduse või riigisaladuse ja salastatud välisteabe seaduse järgi.</w:t>
      </w:r>
    </w:p>
  </w:footnote>
  <w:footnote w:id="46">
    <w:p w:rsidRPr="00CA362B" w:rsidR="00962205" w:rsidP="00CA362B" w:rsidRDefault="00962205" w14:paraId="288F21A9" w14:textId="4F862035">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Laeva lipuõiguse ja laevaregistrite seaduse § 77</w:t>
      </w:r>
      <w:r w:rsidRPr="00CA362B">
        <w:rPr>
          <w:rFonts w:cs="Times New Roman"/>
          <w:sz w:val="20"/>
          <w:szCs w:val="20"/>
          <w:vertAlign w:val="superscript"/>
        </w:rPr>
        <w:t>2</w:t>
      </w:r>
      <w:r w:rsidRPr="00CA362B">
        <w:rPr>
          <w:rFonts w:cs="Times New Roman"/>
          <w:sz w:val="20"/>
          <w:szCs w:val="20"/>
        </w:rPr>
        <w:t>, kaitseministri 13. oktoobri 2022. a määrus nr 23 „Kaitseväe ja Kaitseliidu veesõidukite registri põhimäärus“.</w:t>
      </w:r>
    </w:p>
  </w:footnote>
  <w:footnote w:id="47">
    <w:p w:rsidRPr="00CA362B" w:rsidR="00962205" w:rsidP="00CA362B" w:rsidRDefault="00962205" w14:paraId="6B7715C8" w14:textId="34707156">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Käesoleva eelnõu seletuskirja koostaja märkus: ilmselt mõeldud siiski MSOS-i § 1 lõiget 4.</w:t>
      </w:r>
    </w:p>
  </w:footnote>
  <w:footnote w:id="48">
    <w:p w:rsidRPr="00CA362B" w:rsidR="00962205" w:rsidP="00CA362B" w:rsidRDefault="00962205" w14:paraId="528B8A59" w14:textId="0F54B11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Leitav aadressil: </w:t>
      </w:r>
      <w:hyperlink w:history="1" r:id="rId20">
        <w:r w:rsidRPr="00CA362B">
          <w:rPr>
            <w:rStyle w:val="Hperlink"/>
            <w:rFonts w:cs="Times New Roman"/>
            <w:sz w:val="20"/>
            <w:szCs w:val="20"/>
          </w:rPr>
          <w:t>https://eelnoud.valitsus.ee/main/mount/docList/cd4ee9b6-4603-49e1-87cc-6245ee81622d</w:t>
        </w:r>
      </w:hyperlink>
      <w:r w:rsidRPr="00CA362B">
        <w:rPr>
          <w:rFonts w:cs="Times New Roman"/>
          <w:sz w:val="20"/>
          <w:szCs w:val="20"/>
        </w:rPr>
        <w:t>.</w:t>
      </w:r>
    </w:p>
  </w:footnote>
  <w:footnote w:id="49">
    <w:p w:rsidRPr="00CA362B" w:rsidR="00962205" w:rsidP="00CA362B" w:rsidRDefault="00962205" w14:paraId="7231FA70" w14:textId="19259EE9">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Vt näiteks UNCLOS-i artikli 21 lõike 1 punkt a, lõige 2.</w:t>
      </w:r>
    </w:p>
  </w:footnote>
  <w:footnote w:id="50">
    <w:p w:rsidRPr="00CA362B" w:rsidR="00962205" w:rsidP="00CA362B" w:rsidRDefault="00962205" w14:paraId="6E1E460C" w14:textId="60D7F0B3">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MSOS-i § 12 lõiked 1 ja 2.</w:t>
      </w:r>
    </w:p>
  </w:footnote>
  <w:footnote w:id="51">
    <w:p w:rsidRPr="00CA362B" w:rsidR="00962205" w:rsidP="00CA362B" w:rsidRDefault="00962205" w14:paraId="74A51365" w14:textId="6E7CB63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MSOS-i § 17 lõige 1.</w:t>
      </w:r>
    </w:p>
  </w:footnote>
  <w:footnote w:id="52">
    <w:p w:rsidRPr="00CA362B" w:rsidR="00962205" w:rsidP="00CA362B" w:rsidRDefault="00962205" w14:paraId="45FAE66A" w14:textId="78AC8672">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Tõenäoliselt antakse see ülesanne mereväele.</w:t>
      </w:r>
    </w:p>
  </w:footnote>
  <w:footnote w:id="53">
    <w:p w:rsidRPr="00CA362B" w:rsidR="00962205" w:rsidP="00CA362B" w:rsidRDefault="00962205" w14:paraId="3E9BC84D"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Haldusmenetluse seaduse (edaspidi </w:t>
      </w:r>
      <w:r w:rsidRPr="00CA362B">
        <w:rPr>
          <w:rFonts w:cs="Times New Roman"/>
          <w:i/>
          <w:sz w:val="20"/>
          <w:szCs w:val="20"/>
        </w:rPr>
        <w:t>HMS</w:t>
      </w:r>
      <w:r w:rsidRPr="00CA362B">
        <w:rPr>
          <w:rFonts w:cs="Times New Roman"/>
          <w:sz w:val="20"/>
          <w:szCs w:val="20"/>
        </w:rPr>
        <w:t>) § 51 lõige 2.</w:t>
      </w:r>
    </w:p>
  </w:footnote>
  <w:footnote w:id="54">
    <w:p w:rsidRPr="00CA362B" w:rsidR="00962205" w:rsidP="00CA362B" w:rsidRDefault="00962205" w14:paraId="795FFF12"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HMS § 51 lõige 1.</w:t>
      </w:r>
    </w:p>
  </w:footnote>
  <w:footnote w:id="55">
    <w:p w:rsidRPr="00CA362B" w:rsidR="00962205" w:rsidP="00CA362B" w:rsidRDefault="00962205" w14:paraId="72C95238"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 Aedmaa, E. Lopman, N. Parrest, I. Pilving, E. Vene. Haldusmenetluse käsiraamat. Tartu, 2004, lk 265.</w:t>
      </w:r>
    </w:p>
  </w:footnote>
  <w:footnote w:id="56">
    <w:p w:rsidRPr="00CA362B" w:rsidR="00962205" w:rsidP="00CA362B" w:rsidRDefault="00962205" w14:paraId="306411C6"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 Merusk. „Haldusakt kehtivas õiguskorras: teooria ja praktika“. Juridica I/2011, lk 29.</w:t>
      </w:r>
    </w:p>
  </w:footnote>
  <w:footnote w:id="57">
    <w:p w:rsidRPr="00CA362B" w:rsidR="00962205" w:rsidP="00CA362B" w:rsidRDefault="00962205" w14:paraId="0A0AB445"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RKHKm 3-3-1-31-03, p 16.</w:t>
      </w:r>
    </w:p>
  </w:footnote>
  <w:footnote w:id="58">
    <w:p w:rsidRPr="00CA362B" w:rsidR="00962205" w:rsidP="00CA362B" w:rsidRDefault="00962205" w14:paraId="57B27EA7"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HMS § 88.</w:t>
      </w:r>
    </w:p>
  </w:footnote>
  <w:footnote w:id="59">
    <w:p w:rsidRPr="00CA362B" w:rsidR="00962205" w:rsidP="00CA362B" w:rsidRDefault="00962205" w14:paraId="75B1A05C"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 Aedmaa, </w:t>
      </w:r>
      <w:r w:rsidRPr="00CA362B">
        <w:rPr>
          <w:rFonts w:cs="Times New Roman"/>
          <w:i/>
          <w:sz w:val="20"/>
          <w:szCs w:val="20"/>
        </w:rPr>
        <w:t>et al</w:t>
      </w:r>
      <w:r w:rsidRPr="00CA362B">
        <w:rPr>
          <w:rFonts w:cs="Times New Roman"/>
          <w:sz w:val="20"/>
          <w:szCs w:val="20"/>
        </w:rPr>
        <w:t>, lk 449.</w:t>
      </w:r>
    </w:p>
  </w:footnote>
  <w:footnote w:id="60">
    <w:p w:rsidRPr="00CA362B" w:rsidR="00962205" w:rsidP="00CA362B" w:rsidRDefault="00962205" w14:paraId="3A61E581"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 Aedmaa </w:t>
      </w:r>
      <w:r w:rsidRPr="00CA362B">
        <w:rPr>
          <w:rFonts w:cs="Times New Roman"/>
          <w:i/>
          <w:sz w:val="20"/>
          <w:szCs w:val="20"/>
        </w:rPr>
        <w:t>et al</w:t>
      </w:r>
      <w:r w:rsidRPr="00CA362B">
        <w:rPr>
          <w:rFonts w:cs="Times New Roman"/>
          <w:sz w:val="20"/>
          <w:szCs w:val="20"/>
        </w:rPr>
        <w:t>, lk 451.</w:t>
      </w:r>
    </w:p>
  </w:footnote>
  <w:footnote w:id="61">
    <w:p w:rsidRPr="00CA362B" w:rsidR="00962205" w:rsidP="00CA362B" w:rsidRDefault="00962205" w14:paraId="58AE57E9"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Vabariigi Valitsuse seaduse § 27 lõige 3.</w:t>
      </w:r>
    </w:p>
  </w:footnote>
  <w:footnote w:id="62">
    <w:p w:rsidRPr="00CA362B" w:rsidR="00962205" w:rsidP="00CA362B" w:rsidRDefault="00962205" w14:paraId="336F5B83"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 Aedmaa </w:t>
      </w:r>
      <w:r w:rsidRPr="00CA362B">
        <w:rPr>
          <w:rFonts w:cs="Times New Roman"/>
          <w:i/>
          <w:sz w:val="20"/>
          <w:szCs w:val="20"/>
        </w:rPr>
        <w:t>et al</w:t>
      </w:r>
      <w:r w:rsidRPr="00CA362B">
        <w:rPr>
          <w:rFonts w:cs="Times New Roman"/>
          <w:sz w:val="20"/>
          <w:szCs w:val="20"/>
        </w:rPr>
        <w:t>, lk 264‒266.</w:t>
      </w:r>
    </w:p>
  </w:footnote>
  <w:footnote w:id="63">
    <w:p w:rsidRPr="00CA362B" w:rsidR="00962205" w:rsidP="00CA362B" w:rsidRDefault="00962205" w14:paraId="610A6BDA" w14:textId="13F8AB4D">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Veetee on laevatatav veeala Eesti merealadel ja laevatatavatel sisevetel (MSOS-i § 2 punkt 9</w:t>
      </w:r>
      <w:r w:rsidRPr="00CA362B">
        <w:rPr>
          <w:rFonts w:cs="Times New Roman"/>
          <w:sz w:val="20"/>
          <w:szCs w:val="20"/>
          <w:vertAlign w:val="superscript"/>
        </w:rPr>
        <w:t>1</w:t>
      </w:r>
      <w:r w:rsidRPr="00CA362B">
        <w:rPr>
          <w:rFonts w:cs="Times New Roman"/>
          <w:sz w:val="20"/>
          <w:szCs w:val="20"/>
        </w:rPr>
        <w:t>).</w:t>
      </w:r>
    </w:p>
  </w:footnote>
  <w:footnote w:id="64">
    <w:p w:rsidRPr="00CA362B" w:rsidR="00962205" w:rsidP="00CA362B" w:rsidRDefault="00962205" w14:paraId="337C8E5D" w14:textId="54AF75AA">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Laevaliiklusteenuste hulka kuuluvad infoteenus, navigatsiooniabiteenus ja liikluse organiseerimise teenus.</w:t>
      </w:r>
    </w:p>
  </w:footnote>
  <w:footnote w:id="65">
    <w:p w:rsidRPr="00CA362B" w:rsidR="00962205" w:rsidP="00CA362B" w:rsidRDefault="00962205" w14:paraId="3F213789" w14:textId="3325218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Märkus: Täpsem tegevus on juurdepääsupiiranguga teave avaliku teabe seaduse ning riigisaladuse ja salastatud välisteabe seaduse kohaselt ning seetõttu kõnesolevas seletuskirjas täpsemalt ei kirjeldata.</w:t>
      </w:r>
    </w:p>
  </w:footnote>
  <w:footnote w:id="66">
    <w:p w:rsidRPr="00CA362B" w:rsidR="00962205" w:rsidP="00CA362B" w:rsidRDefault="00962205" w14:paraId="53358472"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Märkus: Sama kommenteeritud väljaande § 54 selgituste punktis 2 on kommenteeritud, et põhiseaduslik kord moodustab avaliku korra tuuma. Põhiseadusliku korra hulka kuuluvad need avalikku korda tagavad normid, mis loovad riigi võimaluse eksisteerida ja ühiskonnasuhteid reguleerida.</w:t>
      </w:r>
    </w:p>
  </w:footnote>
  <w:footnote w:id="67">
    <w:p w:rsidRPr="00CA362B" w:rsidR="00962205" w:rsidP="00CA362B" w:rsidRDefault="00962205" w14:paraId="5A6D420A" w14:textId="6979953F">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Ingl Joint Rescue Coordination Centre − lennu- ja merepääste koordinatsioonikeskus.</w:t>
      </w:r>
    </w:p>
  </w:footnote>
  <w:footnote w:id="68">
    <w:p w:rsidRPr="00CA362B" w:rsidR="00962205" w:rsidP="00CA362B" w:rsidRDefault="00962205" w14:paraId="3237116A" w14:textId="5D79D373">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Teabe edastamise põhimõte, kui see on kogemata saadetud valele adressaadile, tuleneb haldusmenetluse seadusest (vt nt § 15 lõige 4).</w:t>
      </w:r>
    </w:p>
  </w:footnote>
  <w:footnote w:id="69">
    <w:p w:rsidRPr="00CA362B" w:rsidR="00962205" w:rsidP="00CA362B" w:rsidRDefault="00962205" w14:paraId="0FBFD9DE" w14:textId="082258DC">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Hinnad algavad B-klassi AIS-seadmel mõnesajast eurost olenevalt tootjast ja sellest, mis lisafunktsioone veel tahetakse, ning A-klassi AIS-seadmel paari tuhandest eurost.</w:t>
      </w:r>
    </w:p>
  </w:footnote>
  <w:footnote w:id="70">
    <w:p w:rsidRPr="00CA362B" w:rsidR="00962205" w:rsidP="00CA362B" w:rsidRDefault="00962205" w14:paraId="74733831" w14:textId="14C7C0D9">
      <w:pPr>
        <w:pStyle w:val="Allmrkusetekst"/>
        <w:spacing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Eesti Vabariigi ühinemisest Rahvusvahelise Punase Risti ja Punase Poolkuu Seltside Liiga konventsioonide ja lisaprotokollidega. – RT 1992, 34, 447.</w:t>
      </w:r>
    </w:p>
  </w:footnote>
  <w:footnote w:id="71">
    <w:p w:rsidRPr="00CA362B" w:rsidR="00962205" w:rsidP="00CA362B" w:rsidRDefault="00962205" w14:paraId="41840EFC" w14:textId="13BDAEC5">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Sõjavangide kohtlemise 12. augusti 1949 Genfi (III) konventsiooni artikkel 22. Kommenteeritud väljaanne 2022.  </w:t>
      </w:r>
      <w:hyperlink w:history="1" r:id="rId21">
        <w:r w:rsidRPr="00CA362B">
          <w:rPr>
            <w:rStyle w:val="Hperlink"/>
            <w:rFonts w:ascii="Times New Roman" w:hAnsi="Times New Roman"/>
          </w:rPr>
          <w:t>IHL Treaties - Convention (III) relative to the Treatment of Prisoners of War. Geneva, 12 August 1949.</w:t>
        </w:r>
      </w:hyperlink>
    </w:p>
  </w:footnote>
  <w:footnote w:id="72">
    <w:p w:rsidRPr="00CA362B" w:rsidR="00962205" w:rsidP="00CA362B" w:rsidRDefault="00962205" w14:paraId="023FB3D7"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Probleemid, mida ÜRO inimõiguste ülemvoliniku büroo nimetas, on seotud olmetingimustega, mitte asjaoluga, et tegemist on endise kinnipidamisasutusega. </w:t>
      </w:r>
      <w:hyperlink w:history="1" r:id="rId22">
        <w:r w:rsidRPr="00CA362B">
          <w:rPr>
            <w:rStyle w:val="Hperlink"/>
            <w:rFonts w:ascii="Times New Roman" w:hAnsi="Times New Roman"/>
          </w:rPr>
          <w:t>https://www.ohchr.org/sites/default/files/documents/countries/ukraine/2023/23-03-24-Ukraine-thematic-report-POWs-ENG.pdf</w:t>
        </w:r>
      </w:hyperlink>
      <w:r w:rsidRPr="00CA362B">
        <w:rPr>
          <w:rFonts w:ascii="Times New Roman" w:hAnsi="Times New Roman"/>
        </w:rPr>
        <w:t>.</w:t>
      </w:r>
    </w:p>
  </w:footnote>
  <w:footnote w:id="73">
    <w:p w:rsidRPr="00CA362B" w:rsidR="00962205" w:rsidP="00CA362B" w:rsidRDefault="00962205" w14:paraId="60E2EDDC" w14:textId="77777777">
      <w:pPr>
        <w:pStyle w:val="Allmrkusetekst"/>
        <w:spacing w:after="0" w:line="240" w:lineRule="auto"/>
        <w:rPr>
          <w:rFonts w:ascii="Times New Roman" w:hAnsi="Times New Roman"/>
          <w:color w:val="0563C1"/>
          <w:u w:val="single"/>
        </w:rPr>
      </w:pPr>
      <w:r w:rsidRPr="00CA362B">
        <w:rPr>
          <w:rStyle w:val="Allmrkuseviide"/>
          <w:rFonts w:ascii="Times New Roman" w:hAnsi="Times New Roman"/>
        </w:rPr>
        <w:footnoteRef/>
      </w:r>
      <w:r w:rsidRPr="00CA362B">
        <w:rPr>
          <w:rFonts w:ascii="Times New Roman" w:hAnsi="Times New Roman"/>
        </w:rPr>
        <w:t xml:space="preserve"> Sõjavangide kohtlemise 12. augusti 1949 Genfi (III) konventsiooni artiklid 22 ja 97. Kommenteeritud väljaanne 2022. </w:t>
      </w:r>
      <w:hyperlink w:history="1" r:id="rId23">
        <w:r w:rsidRPr="00CA362B">
          <w:rPr>
            <w:rStyle w:val="Hperlink"/>
            <w:rFonts w:ascii="Times New Roman" w:hAnsi="Times New Roman"/>
          </w:rPr>
          <w:t>IHL Treaties - Convention (III) relative to the Treatment of Prisoners of War. Geneva, 12 August 1949.</w:t>
        </w:r>
      </w:hyperlink>
    </w:p>
  </w:footnote>
  <w:footnote w:id="74">
    <w:p w:rsidRPr="00CA362B" w:rsidR="00962205" w:rsidP="00CA362B" w:rsidRDefault="00962205" w14:paraId="7CCBF7F2"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UNOPS. Technical guidance for prison planning. Technical and operational considerations based on the Nelson Mandela Rules, 2016. </w:t>
      </w:r>
      <w:hyperlink w:history="1" r:id="rId24">
        <w:r w:rsidRPr="00CA362B">
          <w:rPr>
            <w:rStyle w:val="Hperlink"/>
            <w:rFonts w:ascii="Times New Roman" w:hAnsi="Times New Roman"/>
          </w:rPr>
          <w:t>https://bip.brpo.gov.pl/sites/default/files/%2FPlanowanie%20i%20budowa%20wi%C4%99zie%C5%84%20%28UNOPS%2C%202016%29.pdf</w:t>
        </w:r>
      </w:hyperlink>
      <w:r w:rsidRPr="00CA362B">
        <w:rPr>
          <w:rFonts w:ascii="Times New Roman" w:hAnsi="Times New Roman"/>
        </w:rPr>
        <w:t>.</w:t>
      </w:r>
    </w:p>
  </w:footnote>
  <w:footnote w:id="75">
    <w:p w:rsidRPr="00CA362B" w:rsidR="00962205" w:rsidP="00CA362B" w:rsidRDefault="00962205" w14:paraId="37F40CC1"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Sõjavangide kohtlemise 12. augusti 1949 Genfi (III) konventsiooni artikkel 22. Kommenteeritud väljaanne 2022. </w:t>
      </w:r>
      <w:hyperlink w:history="1" r:id="rId25">
        <w:r w:rsidRPr="00CA362B">
          <w:rPr>
            <w:rStyle w:val="Hperlink"/>
            <w:rFonts w:ascii="Times New Roman" w:hAnsi="Times New Roman"/>
          </w:rPr>
          <w:t>IHL Treaties - Geneva Convention (III) on Prisoners of War, 1949 - Commentary of 2020 Article | Article 25 - Quarters | Article 25</w:t>
        </w:r>
      </w:hyperlink>
      <w:r w:rsidRPr="00CA362B">
        <w:rPr>
          <w:rFonts w:ascii="Times New Roman" w:hAnsi="Times New Roman"/>
        </w:rPr>
        <w:t>.</w:t>
      </w:r>
    </w:p>
  </w:footnote>
  <w:footnote w:id="76">
    <w:p w:rsidRPr="00CA362B" w:rsidR="00962205" w:rsidP="00CA362B" w:rsidRDefault="00962205" w14:paraId="289A1C1C"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w:t>
      </w:r>
      <w:r w:rsidRPr="00CA362B">
        <w:rPr>
          <w:rFonts w:ascii="Times New Roman" w:hAnsi="Times New Roman"/>
          <w:i/>
        </w:rPr>
        <w:t>Ibid</w:t>
      </w:r>
      <w:r w:rsidRPr="00CA362B">
        <w:rPr>
          <w:rFonts w:ascii="Times New Roman" w:hAnsi="Times New Roman"/>
        </w:rPr>
        <w:t>, artikkel 39.</w:t>
      </w:r>
    </w:p>
  </w:footnote>
  <w:footnote w:id="77">
    <w:p w:rsidRPr="00CA362B" w:rsidR="00962205" w:rsidP="00CA362B" w:rsidRDefault="00962205" w14:paraId="3B352967"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Regulation of the Ministry of Justice of Ukraine, approved by the Resolution of the Cabinet of Ministers of Ukraine № 228, 02.07.2014. </w:t>
      </w:r>
      <w:hyperlink w:history="1" w:anchor="Text" r:id="rId26">
        <w:r w:rsidRPr="00CA362B">
          <w:rPr>
            <w:rStyle w:val="Hperlink"/>
            <w:rFonts w:ascii="Times New Roman" w:hAnsi="Times New Roman"/>
          </w:rPr>
          <w:t>https://zakon.rada.gov.ua/laws/show/228-2014-%D0%BF#Text</w:t>
        </w:r>
      </w:hyperlink>
      <w:r w:rsidRPr="00CA362B">
        <w:rPr>
          <w:rFonts w:ascii="Times New Roman" w:hAnsi="Times New Roman"/>
        </w:rPr>
        <w:t xml:space="preserve">. </w:t>
      </w:r>
    </w:p>
  </w:footnote>
  <w:footnote w:id="78">
    <w:p w:rsidRPr="00CA362B" w:rsidR="00962205" w:rsidP="00CA362B" w:rsidRDefault="00962205" w14:paraId="018215FC"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Voluntary report on implementation of international humanitarian law. Ministry of Defence of Ukraine, 2024, lk 59.</w:t>
      </w:r>
    </w:p>
  </w:footnote>
  <w:footnote w:id="79">
    <w:p w:rsidRPr="00CA362B" w:rsidR="00962205" w:rsidP="00CA362B" w:rsidRDefault="00962205" w14:paraId="7692158C"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w:t>
      </w:r>
      <w:r w:rsidRPr="00CA362B">
        <w:rPr>
          <w:rFonts w:ascii="Times New Roman" w:hAnsi="Times New Roman"/>
          <w:i/>
        </w:rPr>
        <w:t>Ibid</w:t>
      </w:r>
      <w:r w:rsidRPr="00CA362B">
        <w:rPr>
          <w:rFonts w:ascii="Times New Roman" w:hAnsi="Times New Roman"/>
        </w:rPr>
        <w:t>, lk 61.</w:t>
      </w:r>
    </w:p>
  </w:footnote>
  <w:footnote w:id="80">
    <w:p w:rsidRPr="00CA362B" w:rsidR="00962205" w:rsidP="00CA362B" w:rsidRDefault="00962205" w14:paraId="5D51941E"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1949. a Genfi III konventsiooni artikkel 30.</w:t>
      </w:r>
    </w:p>
  </w:footnote>
  <w:footnote w:id="81">
    <w:p w:rsidRPr="00CA362B" w:rsidR="00962205" w:rsidP="00CA362B" w:rsidRDefault="00962205" w14:paraId="1DAC3CCF"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1949. a Genfi III konventsiooni artikkel 31.</w:t>
      </w:r>
    </w:p>
  </w:footnote>
  <w:footnote w:id="82">
    <w:p w:rsidRPr="00CA362B" w:rsidR="00962205" w:rsidP="00CA362B" w:rsidRDefault="00962205" w14:paraId="73A598FA"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Sõjavangide kohtlemise 12. augusti 1949 Genfi (III) konventsiooni artikkel 30. Kommenteeritud väljaanne 2020, p 2228. – </w:t>
      </w:r>
      <w:hyperlink w:history="1" r:id="rId27">
        <w:r w:rsidRPr="00CA362B">
          <w:rPr>
            <w:rStyle w:val="Hperlink"/>
            <w:rFonts w:ascii="Times New Roman" w:hAnsi="Times New Roman"/>
            <w:i/>
          </w:rPr>
          <w:t>https://ihl-databases.icrc.org/en/ihl-treaties/gciii-1949/article-30/commentary/2020?activeTab</w:t>
        </w:r>
      </w:hyperlink>
      <w:r w:rsidRPr="00CA362B">
        <w:rPr>
          <w:rFonts w:ascii="Times New Roman" w:hAnsi="Times New Roman"/>
        </w:rPr>
        <w:t>.</w:t>
      </w:r>
    </w:p>
  </w:footnote>
  <w:footnote w:id="83">
    <w:p w:rsidRPr="00CA362B" w:rsidR="00962205" w:rsidP="00CA362B" w:rsidRDefault="00962205" w14:paraId="46468BCE" w14:textId="77777777">
      <w:pPr>
        <w:pStyle w:val="Allmrkusetekst"/>
        <w:spacing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1949. a Genfi III konventsiooni artiklid 122–125.</w:t>
      </w:r>
    </w:p>
  </w:footnote>
  <w:footnote w:id="84">
    <w:p w:rsidRPr="003F0857" w:rsidR="00962205" w:rsidP="003F0857" w:rsidRDefault="00962205" w14:paraId="4742A778" w14:textId="77777777">
      <w:pPr>
        <w:pStyle w:val="Allmrkusetekst"/>
        <w:spacing w:after="0"/>
        <w:rPr>
          <w:rFonts w:ascii="Times New Roman" w:hAnsi="Times New Roman"/>
        </w:rPr>
      </w:pPr>
      <w:r w:rsidRPr="003F0857">
        <w:rPr>
          <w:rStyle w:val="Allmrkuseviide"/>
          <w:rFonts w:ascii="Times New Roman" w:hAnsi="Times New Roman"/>
        </w:rPr>
        <w:footnoteRef/>
      </w:r>
      <w:r w:rsidRPr="003F0857">
        <w:rPr>
          <w:rFonts w:ascii="Times New Roman" w:hAnsi="Times New Roman"/>
        </w:rPr>
        <w:t xml:space="preserve"> Vabariigi Valitsuse 1. märtsi 2018. a määrus nr 19 „Kinnipeetavate, vahistatute, arestialuste ja kriminaalhooldusaluste andmekogu põhimäärus“.</w:t>
      </w:r>
      <w:r w:rsidRPr="003F0857">
        <w:rPr>
          <w:rFonts w:ascii="Times New Roman" w:hAnsi="Times New Roman"/>
          <w:color w:val="202020"/>
          <w:sz w:val="18"/>
          <w:szCs w:val="18"/>
          <w:shd w:val="clear" w:color="auto" w:fill="FFFFFF"/>
        </w:rPr>
        <w:t xml:space="preserve"> </w:t>
      </w:r>
      <w:r w:rsidRPr="003F0857">
        <w:rPr>
          <w:rFonts w:ascii="Times New Roman" w:hAnsi="Times New Roman"/>
        </w:rPr>
        <w:t xml:space="preserve">RT I, 02.07.2024, 2. </w:t>
      </w:r>
      <w:hyperlink w:history="1" r:id="rId28">
        <w:r w:rsidRPr="003F0857">
          <w:rPr>
            <w:rStyle w:val="Hperlink"/>
            <w:rFonts w:ascii="Times New Roman" w:hAnsi="Times New Roman"/>
          </w:rPr>
          <w:t>Kinnipeetavate, vahistatute, arestialuste ja kriminaalhooldusaluste andmekogu põhimäärus, Riigi Teataja</w:t>
        </w:r>
      </w:hyperlink>
      <w:r w:rsidRPr="003F0857">
        <w:rPr>
          <w:rFonts w:ascii="Times New Roman" w:hAnsi="Times New Roman"/>
        </w:rPr>
        <w:t>.</w:t>
      </w:r>
    </w:p>
  </w:footnote>
  <w:footnote w:id="85">
    <w:p w:rsidRPr="00CA362B" w:rsidR="00962205" w:rsidP="003F0857" w:rsidRDefault="00962205" w14:paraId="2E80D8EA" w14:textId="77777777">
      <w:pPr>
        <w:pStyle w:val="Vahedeta"/>
        <w:rPr>
          <w:rFonts w:cs="Times New Roman"/>
          <w:sz w:val="20"/>
          <w:szCs w:val="20"/>
        </w:rPr>
      </w:pPr>
      <w:r w:rsidRPr="003F0857">
        <w:rPr>
          <w:rStyle w:val="Allmrkuseviide"/>
          <w:rFonts w:cs="Times New Roman"/>
          <w:sz w:val="20"/>
          <w:szCs w:val="20"/>
        </w:rPr>
        <w:footnoteRef/>
      </w:r>
      <w:r w:rsidRPr="003F0857">
        <w:rPr>
          <w:rFonts w:cs="Times New Roman"/>
          <w:sz w:val="20"/>
          <w:szCs w:val="20"/>
        </w:rPr>
        <w:t xml:space="preserve"> Kui muu korrakaitseorgani juht.</w:t>
      </w:r>
    </w:p>
  </w:footnote>
  <w:footnote w:id="86">
    <w:p w:rsidRPr="00CA362B" w:rsidR="00962205" w:rsidP="00CA362B" w:rsidRDefault="00962205" w14:paraId="16F7E98A"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Euroopa Liidu merendusjulgeoleku strateegias on nimetatud ühe võimaliku julgeolekuohuna.</w:t>
      </w:r>
    </w:p>
  </w:footnote>
  <w:footnote w:id="87">
    <w:p w:rsidRPr="00CA362B" w:rsidR="00962205" w:rsidP="00CA362B" w:rsidRDefault="00962205" w14:paraId="3FC6FF91"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Tuntud kui STS (</w:t>
      </w:r>
      <w:r w:rsidRPr="00CA362B">
        <w:rPr>
          <w:rFonts w:cs="Times New Roman"/>
          <w:i/>
          <w:sz w:val="20"/>
          <w:szCs w:val="20"/>
        </w:rPr>
        <w:t>ship-to-ship</w:t>
      </w:r>
      <w:r w:rsidRPr="00CA362B">
        <w:rPr>
          <w:rFonts w:cs="Times New Roman"/>
          <w:sz w:val="20"/>
          <w:szCs w:val="20"/>
        </w:rPr>
        <w:t>).</w:t>
      </w:r>
    </w:p>
  </w:footnote>
  <w:footnote w:id="88">
    <w:p w:rsidRPr="00CA362B" w:rsidR="00962205" w:rsidP="00CA362B" w:rsidRDefault="00962205" w14:paraId="50472C80" w14:textId="01FC2A63">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Käitlemine on punkerdamine, laevalt laevale ümberlaadimine ja laeva kütusest vabastamine. (Vabariigi Valitsuse 25.06.2020 määruse nr 51 § 2 punkt 1).</w:t>
      </w:r>
    </w:p>
  </w:footnote>
  <w:footnote w:id="89">
    <w:p w:rsidRPr="00CA362B" w:rsidR="00962205" w:rsidP="00CA362B" w:rsidRDefault="00962205" w14:paraId="558307A3"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Näiteks vrakile sukeldumiseks loa taotlemisega seonduv on reguleeritud muinsuskaitseseaduse §-ga 42.</w:t>
      </w:r>
    </w:p>
  </w:footnote>
  <w:footnote w:id="90">
    <w:p w:rsidRPr="00CA362B" w:rsidR="00962205" w:rsidP="00CA362B" w:rsidRDefault="00962205" w14:paraId="1EC8C997"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Näiteks tuulepargi rajamine, mille loa andmise menetlus on reguleeritud ja loaandja nimetatud ehitusseadustikuga.</w:t>
      </w:r>
    </w:p>
  </w:footnote>
  <w:footnote w:id="91">
    <w:p w:rsidRPr="00CA362B" w:rsidR="00962205" w:rsidP="00CA362B" w:rsidRDefault="00962205" w14:paraId="17EA6360" w14:textId="6085298E">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Artikli 79 lõige 4: „Käesolev osa ei mõjuta rannikuriigi õigust seada tema territooriumile või territoriaalmerre paigaldatavatele kaablitele või torujuhtmetele tingimusi ega jurisdiktsiooni kaablite ja torujuhtmete üle, mida ehitatakse või kasutatakse tema mandrilava uurimise või selle loodusvarade kasutamise eesmärgil või tema jurisdiktsiooni alla kuuluvate tehissaarte, seadmestike ja rajatiste käitamisel.“.</w:t>
      </w:r>
    </w:p>
  </w:footnote>
  <w:footnote w:id="92">
    <w:p w:rsidRPr="00CA362B" w:rsidR="00962205" w:rsidP="00CA362B" w:rsidRDefault="00962205" w14:paraId="15F31239"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Ingl </w:t>
      </w:r>
      <w:r w:rsidRPr="00CA362B">
        <w:rPr>
          <w:rFonts w:cs="Times New Roman"/>
          <w:i/>
          <w:sz w:val="20"/>
          <w:szCs w:val="20"/>
        </w:rPr>
        <w:t>vessel traffic service</w:t>
      </w:r>
      <w:r w:rsidRPr="00CA362B">
        <w:rPr>
          <w:rFonts w:cs="Times New Roman"/>
          <w:sz w:val="20"/>
          <w:szCs w:val="20"/>
        </w:rPr>
        <w:t>.</w:t>
      </w:r>
    </w:p>
  </w:footnote>
  <w:footnote w:id="93">
    <w:p w:rsidRPr="00CA362B" w:rsidR="00962205" w:rsidP="00CA362B" w:rsidRDefault="00962205" w14:paraId="290EDEF6"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Näiteks COLREG, SOLAS, MARPOL.</w:t>
      </w:r>
    </w:p>
  </w:footnote>
  <w:footnote w:id="94">
    <w:p w:rsidRPr="00CA362B" w:rsidR="00962205" w:rsidP="00CA362B" w:rsidRDefault="00962205" w14:paraId="3A8C5D6F"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UNCLOS-i artikkel 21.</w:t>
      </w:r>
    </w:p>
  </w:footnote>
  <w:footnote w:id="95">
    <w:p w:rsidRPr="00CA362B" w:rsidR="00962205" w:rsidP="00CA362B" w:rsidRDefault="00962205" w14:paraId="35E92B8A"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Greenwich Mean Time.</w:t>
      </w:r>
    </w:p>
  </w:footnote>
  <w:footnote w:id="96">
    <w:p w:rsidRPr="00CA362B" w:rsidR="00962205" w:rsidP="00CA362B" w:rsidRDefault="00962205" w14:paraId="78656435" w14:textId="77777777">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Genfi III konventsioon, artikkel 17. – </w:t>
      </w:r>
      <w:hyperlink w:history="1" r:id="rId29">
        <w:r w:rsidRPr="00CA362B">
          <w:rPr>
            <w:rStyle w:val="Hperlink"/>
            <w:rFonts w:ascii="Times New Roman" w:hAnsi="Times New Roman"/>
          </w:rPr>
          <w:t>Sõjavangide kohtlemise 12. augusti 1949 Genfi (III) konventsioon–Riigi Teataja</w:t>
        </w:r>
      </w:hyperlink>
      <w:r w:rsidRPr="00CA362B">
        <w:rPr>
          <w:rFonts w:ascii="Times New Roman" w:hAnsi="Times New Roman"/>
        </w:rPr>
        <w:t>.</w:t>
      </w:r>
    </w:p>
  </w:footnote>
  <w:footnote w:id="97">
    <w:p w:rsidRPr="00CA362B" w:rsidR="00962205" w:rsidP="00CA362B" w:rsidRDefault="00962205" w14:paraId="64C233C5" w14:textId="77777777">
      <w:pPr>
        <w:pStyle w:val="Allmrkusetekst"/>
        <w:spacing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Genfi III konventsioon, artikkel 18. – </w:t>
      </w:r>
      <w:hyperlink w:history="1" r:id="rId30">
        <w:r w:rsidRPr="00CA362B">
          <w:rPr>
            <w:rStyle w:val="Hperlink"/>
            <w:rFonts w:ascii="Times New Roman" w:hAnsi="Times New Roman"/>
          </w:rPr>
          <w:t>Sõjavangide kohtlemise 12. augusti 1949 Genfi (III) konventsioon–Riigi Teataja</w:t>
        </w:r>
      </w:hyperlink>
      <w:r w:rsidRPr="00CA362B">
        <w:rPr>
          <w:rFonts w:ascii="Times New Roman" w:hAnsi="Times New Roman"/>
        </w:rPr>
        <w:t>.</w:t>
      </w:r>
    </w:p>
  </w:footnote>
  <w:footnote w:id="98">
    <w:p w:rsidRPr="00CA362B" w:rsidR="00962205" w:rsidP="00CA362B" w:rsidRDefault="00962205" w14:paraId="2A661DC5" w14:textId="576F956F">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w:t>
      </w:r>
      <w:r w:rsidRPr="00CA362B">
        <w:rPr>
          <w:rFonts w:ascii="Times New Roman" w:hAnsi="Times New Roman"/>
          <w:bCs/>
        </w:rPr>
        <w:t xml:space="preserve">Genfi (III) konventsioon, artikkel 4. – </w:t>
      </w:r>
      <w:hyperlink w:history="1" r:id="rId31">
        <w:r w:rsidRPr="00CA362B">
          <w:rPr>
            <w:rStyle w:val="Hperlink"/>
            <w:rFonts w:ascii="Times New Roman" w:hAnsi="Times New Roman"/>
          </w:rPr>
          <w:t>Sõjavangide kohtlemise 12. augusti 1949 Genfi (III) konventsioon–Riigi Teataja</w:t>
        </w:r>
      </w:hyperlink>
      <w:r w:rsidRPr="00CA362B">
        <w:rPr>
          <w:rFonts w:ascii="Times New Roman" w:hAnsi="Times New Roman"/>
        </w:rPr>
        <w:t xml:space="preserve">. </w:t>
      </w:r>
    </w:p>
  </w:footnote>
  <w:footnote w:id="99">
    <w:p w:rsidRPr="00CA362B" w:rsidR="00962205" w:rsidP="00CA362B" w:rsidRDefault="00962205" w14:paraId="69D5CDD6" w14:textId="0030C3CA">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Näiteks ühendust võetud PPA või KAPOga edasilükkamatu pädevuse korral või jõu kasutamise korral kaitseministrilt saadud nõusolek jõu kasutamiseks, kui see juhtum liigitub nende juhtumite hulka, mille korral peab Kaitsevägi saama jõu kasutamiseks nõusoleku kaitseministrilt.</w:t>
      </w:r>
    </w:p>
  </w:footnote>
  <w:footnote w:id="100">
    <w:p w:rsidRPr="00CA362B" w:rsidR="00962205" w:rsidP="00CA362B" w:rsidRDefault="00962205" w14:paraId="7A43FA8E" w14:textId="17C5E68F">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Mõjutatud isikkoosseisu suurus on piiratud juurdepääsuga teave avaliku teabe seaduse tähenduses.</w:t>
      </w:r>
    </w:p>
  </w:footnote>
  <w:footnote w:id="101">
    <w:p w:rsidRPr="00CA362B" w:rsidR="00962205" w:rsidP="00CA362B" w:rsidRDefault="00962205" w14:paraId="132458DB" w14:textId="7777777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Omanikke ja valdajaid on kokku 7, neist osa Eesti ettevõtjad ja osa välisriigi ettevõtjad.</w:t>
      </w:r>
    </w:p>
  </w:footnote>
  <w:footnote w:id="102">
    <w:p w:rsidRPr="00CA362B" w:rsidR="00962205" w:rsidP="00CA362B" w:rsidRDefault="00962205" w14:paraId="6BB320FB" w14:textId="79F9EE7B">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Kaitseliit on avalik-õiguslik juriidiline isik.</w:t>
      </w:r>
    </w:p>
  </w:footnote>
  <w:footnote w:id="103">
    <w:p w:rsidRPr="00CA362B" w:rsidR="00962205" w:rsidP="00CA362B" w:rsidRDefault="00962205" w14:paraId="787A1055" w14:textId="0FC53461">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Täpne arv on piiratud juurdepääsuga teave.</w:t>
      </w:r>
    </w:p>
  </w:footnote>
  <w:footnote w:id="104">
    <w:p w:rsidRPr="00CA362B" w:rsidR="00962205" w:rsidP="00CA362B" w:rsidRDefault="00962205" w14:paraId="3D7A6478" w14:textId="4B4E2DF7">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Kuna laevu, millel puudub nõuetekohane AIS-seade, on kokku seitse, on mõjutatud omanikke kuni seitse.</w:t>
      </w:r>
    </w:p>
  </w:footnote>
  <w:footnote w:id="105">
    <w:p w:rsidRPr="00CA362B" w:rsidR="00962205" w:rsidP="00CA362B" w:rsidRDefault="00962205" w14:paraId="6C969005" w14:textId="4C2B06F3">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Elektroonilise mereinfosüsteemi (EMDE) andmed.</w:t>
      </w:r>
    </w:p>
  </w:footnote>
  <w:footnote w:id="106">
    <w:p w:rsidRPr="00CA362B" w:rsidR="00962205" w:rsidP="00CA362B" w:rsidRDefault="00962205" w14:paraId="753F23D6" w14:textId="69E94E7F">
      <w:pPr>
        <w:pStyle w:val="Vahedeta"/>
        <w:rPr>
          <w:rFonts w:cs="Times New Roman"/>
          <w:sz w:val="20"/>
          <w:szCs w:val="20"/>
        </w:rPr>
      </w:pPr>
      <w:r w:rsidRPr="00CA362B">
        <w:rPr>
          <w:rStyle w:val="Allmrkuseviide"/>
          <w:rFonts w:cs="Times New Roman"/>
          <w:sz w:val="20"/>
          <w:szCs w:val="20"/>
        </w:rPr>
        <w:footnoteRef/>
      </w:r>
      <w:r w:rsidRPr="00CA362B">
        <w:rPr>
          <w:rFonts w:cs="Times New Roman"/>
          <w:sz w:val="20"/>
          <w:szCs w:val="20"/>
        </w:rPr>
        <w:t xml:space="preserve"> AIS-seadmed maksavad mõnesajast eurost paari tuhande euroni olenevalt sellest, milliseid lisafunktsioone soovitakse seadmele soetada.</w:t>
      </w:r>
    </w:p>
  </w:footnote>
  <w:footnote w:id="107">
    <w:p w:rsidRPr="00315D74" w:rsidR="00962205" w:rsidP="00315D74" w:rsidRDefault="00962205" w14:paraId="4EB55A8B" w14:textId="4F805C66">
      <w:pPr>
        <w:pStyle w:val="Allmrkusetekst"/>
        <w:spacing w:after="0" w:line="240" w:lineRule="auto"/>
        <w:rPr>
          <w:rFonts w:ascii="Times New Roman" w:hAnsi="Times New Roman"/>
        </w:rPr>
      </w:pPr>
      <w:r w:rsidRPr="00315D74">
        <w:rPr>
          <w:rStyle w:val="Allmrkuseviide"/>
          <w:rFonts w:ascii="Times New Roman" w:hAnsi="Times New Roman"/>
        </w:rPr>
        <w:footnoteRef/>
      </w:r>
      <w:r w:rsidRPr="00315D74">
        <w:rPr>
          <w:rFonts w:ascii="Times New Roman" w:hAnsi="Times New Roman"/>
        </w:rPr>
        <w:t xml:space="preserve"> Tallinna vanglakohtade arv. - </w:t>
      </w:r>
      <w:hyperlink w:history="1" r:id="rId32">
        <w:r w:rsidRPr="00315D74">
          <w:rPr>
            <w:rStyle w:val="Hperlink"/>
            <w:rFonts w:ascii="Times New Roman" w:hAnsi="Times New Roman"/>
          </w:rPr>
          <w:t>Tallinna vangla | Vanglad</w:t>
        </w:r>
      </w:hyperlink>
      <w:r w:rsidRPr="00315D74">
        <w:rPr>
          <w:rFonts w:ascii="Times New Roman" w:hAnsi="Times New Roman"/>
        </w:rPr>
        <w:t>.</w:t>
      </w:r>
    </w:p>
  </w:footnote>
  <w:footnote w:id="108">
    <w:p w:rsidR="00962205" w:rsidP="00315D74" w:rsidRDefault="00962205" w14:paraId="42208A34" w14:textId="1455536C">
      <w:pPr>
        <w:pStyle w:val="Allmrkusetekst"/>
        <w:spacing w:after="0" w:line="240" w:lineRule="auto"/>
      </w:pPr>
      <w:r w:rsidRPr="00315D74">
        <w:rPr>
          <w:rStyle w:val="Allmrkuseviide"/>
          <w:rFonts w:ascii="Times New Roman" w:hAnsi="Times New Roman"/>
        </w:rPr>
        <w:footnoteRef/>
      </w:r>
      <w:r w:rsidRPr="00315D74">
        <w:rPr>
          <w:rFonts w:ascii="Times New Roman" w:hAnsi="Times New Roman"/>
        </w:rPr>
        <w:t xml:space="preserve"> Tartu vanglakohtade arv. </w:t>
      </w:r>
      <w:r w:rsidRPr="00315D74">
        <w:rPr>
          <w:rFonts w:ascii="Times New Roman" w:hAnsi="Times New Roman"/>
        </w:rPr>
        <w:softHyphen/>
        <w:t xml:space="preserve">- </w:t>
      </w:r>
      <w:hyperlink w:history="1" r:id="rId33">
        <w:r w:rsidRPr="00315D74">
          <w:rPr>
            <w:rStyle w:val="Hperlink"/>
            <w:rFonts w:ascii="Times New Roman" w:hAnsi="Times New Roman"/>
          </w:rPr>
          <w:t>Tartu vangla | Vanglad</w:t>
        </w:r>
      </w:hyperlink>
      <w:r w:rsidRPr="00315D74">
        <w:rPr>
          <w:rFonts w:ascii="Times New Roman" w:hAnsi="Times New Roman"/>
        </w:rPr>
        <w:t>.</w:t>
      </w:r>
    </w:p>
  </w:footnote>
  <w:footnote w:id="109">
    <w:p w:rsidRPr="00CA362B" w:rsidR="00962205" w:rsidP="00CA362B" w:rsidRDefault="00962205" w14:paraId="634D5E01" w14:textId="3E260723">
      <w:pPr>
        <w:pStyle w:val="Allmrkusetekst"/>
        <w:spacing w:after="0" w:line="240" w:lineRule="auto"/>
        <w:rPr>
          <w:rFonts w:ascii="Times New Roman" w:hAnsi="Times New Roman"/>
        </w:rPr>
      </w:pPr>
      <w:r w:rsidRPr="00CA362B">
        <w:rPr>
          <w:rStyle w:val="Allmrkuseviide"/>
          <w:rFonts w:ascii="Times New Roman" w:hAnsi="Times New Roman"/>
        </w:rPr>
        <w:footnoteRef/>
      </w:r>
      <w:r w:rsidRPr="00CA362B">
        <w:rPr>
          <w:rFonts w:ascii="Times New Roman" w:hAnsi="Times New Roman"/>
        </w:rPr>
        <w:t xml:space="preserve"> Eesti Vabariigi ja Rootsi Kuningriigi vahelise Eesti Vabariigis Rootsi Kuningriigi vanglakaristuste täideviimise kokkuleppe ratifitseerimise seadus 682 SE, seletuskiri lk 81. – </w:t>
      </w:r>
      <w:hyperlink w:history="1" r:id="rId34">
        <w:r w:rsidRPr="00CA362B">
          <w:rPr>
            <w:rStyle w:val="Hperlink"/>
            <w:rFonts w:ascii="Times New Roman" w:hAnsi="Times New Roman"/>
          </w:rPr>
          <w:t>https://www.riigikogu.ee/tegevus/eelnoud/eelnou/2b20b36b-00e5-4a4b-b6af-263de4ff65d2/eesti-vabariigi-ja-rootsi-kuningriigi-vahelise-eesti-vabariigis-rootsi-kuningriigi-vanglakaristuste-taideviimise-kokkuleppe-ratifitseerimise-seadus/</w:t>
        </w:r>
      </w:hyperlink>
      <w:r w:rsidRPr="00CA362B">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C76D5"/>
    <w:multiLevelType w:val="hybridMultilevel"/>
    <w:tmpl w:val="5C20BE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752DF7"/>
    <w:multiLevelType w:val="hybridMultilevel"/>
    <w:tmpl w:val="E2F67F76"/>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67435BC"/>
    <w:multiLevelType w:val="hybridMultilevel"/>
    <w:tmpl w:val="7AC074A6"/>
    <w:lvl w:ilvl="0" w:tplc="20EA1060">
      <w:start w:val="1"/>
      <w:numFmt w:val="bullet"/>
      <w:lvlText w:val=""/>
      <w:lvlJc w:val="left"/>
      <w:pPr>
        <w:ind w:left="720" w:hanging="360"/>
      </w:pPr>
      <w:rPr>
        <w:rFonts w:hint="default" w:ascii="Symbol" w:hAnsi="Symbol" w:eastAsia="Calibri"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EA33EB5"/>
    <w:multiLevelType w:val="hybridMultilevel"/>
    <w:tmpl w:val="A322FC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0E3F5F"/>
    <w:multiLevelType w:val="hybridMultilevel"/>
    <w:tmpl w:val="66EAB5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FA011DA"/>
    <w:multiLevelType w:val="hybridMultilevel"/>
    <w:tmpl w:val="201AF5CC"/>
    <w:lvl w:ilvl="0" w:tplc="D0667C8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06E069B"/>
    <w:multiLevelType w:val="hybridMultilevel"/>
    <w:tmpl w:val="93FA470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14146EE4"/>
    <w:multiLevelType w:val="hybridMultilevel"/>
    <w:tmpl w:val="B25867E0"/>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7390D2A"/>
    <w:multiLevelType w:val="hybridMultilevel"/>
    <w:tmpl w:val="224E78F2"/>
    <w:lvl w:ilvl="0" w:tplc="00FE697C">
      <w:start w:val="1"/>
      <w:numFmt w:val="decimal"/>
      <w:lvlText w:val="%1)"/>
      <w:lvlJc w:val="left"/>
      <w:pPr>
        <w:ind w:left="432" w:hanging="372"/>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185824CC"/>
    <w:multiLevelType w:val="hybridMultilevel"/>
    <w:tmpl w:val="C988027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18843578"/>
    <w:multiLevelType w:val="hybridMultilevel"/>
    <w:tmpl w:val="11DA5D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29B4935"/>
    <w:multiLevelType w:val="hybridMultilevel"/>
    <w:tmpl w:val="9790E46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29A72DAA"/>
    <w:multiLevelType w:val="multilevel"/>
    <w:tmpl w:val="0406D31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4F0AEB"/>
    <w:multiLevelType w:val="hybridMultilevel"/>
    <w:tmpl w:val="45AC6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F32462D"/>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5A410C2"/>
    <w:multiLevelType w:val="hybridMultilevel"/>
    <w:tmpl w:val="E2F67F76"/>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5B63F68"/>
    <w:multiLevelType w:val="hybridMultilevel"/>
    <w:tmpl w:val="58C60E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6B45A88"/>
    <w:multiLevelType w:val="hybridMultilevel"/>
    <w:tmpl w:val="5BA8CD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7DA7830"/>
    <w:multiLevelType w:val="hybridMultilevel"/>
    <w:tmpl w:val="8D0A35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DAD5C57"/>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pStyle w:val="Pealkiri9"/>
      <w:lvlText w:val="%9."/>
      <w:lvlJc w:val="right"/>
      <w:pPr>
        <w:ind w:left="6480" w:hanging="180"/>
      </w:pPr>
    </w:lvl>
  </w:abstractNum>
  <w:abstractNum w:abstractNumId="20" w15:restartNumberingAfterBreak="0">
    <w:nsid w:val="408E47D8"/>
    <w:multiLevelType w:val="hybridMultilevel"/>
    <w:tmpl w:val="E8F8FE1C"/>
    <w:lvl w:ilvl="0" w:tplc="03AACBB2">
      <w:start w:val="1"/>
      <w:numFmt w:val="decimal"/>
      <w:lvlText w:val="%1)"/>
      <w:lvlJc w:val="left"/>
      <w:pPr>
        <w:ind w:left="720" w:hanging="360"/>
      </w:pPr>
      <w:rPr>
        <w:rFonts w:hint="default"/>
        <w:color w:val="FF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0DB55A6"/>
    <w:multiLevelType w:val="hybridMultilevel"/>
    <w:tmpl w:val="FED25C4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4460652A"/>
    <w:multiLevelType w:val="multilevel"/>
    <w:tmpl w:val="D9B801FE"/>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2127" w:firstLine="0"/>
      </w:pPr>
      <w:rPr>
        <w:rFonts w:hint="default"/>
      </w:rPr>
    </w:lvl>
    <w:lvl w:ilvl="2">
      <w:start w:val="1"/>
      <w:numFmt w:val="decimal"/>
      <w:pStyle w:val="Pealkiri3"/>
      <w:suff w:val="space"/>
      <w:lvlText w:val="%1.%2.%3."/>
      <w:lvlJc w:val="left"/>
      <w:pPr>
        <w:ind w:left="0" w:firstLine="0"/>
      </w:pPr>
      <w:rPr>
        <w:rFonts w:hint="default"/>
      </w:rPr>
    </w:lvl>
    <w:lvl w:ilvl="3">
      <w:start w:val="1"/>
      <w:numFmt w:val="none"/>
      <w:pStyle w:val="Pealkiri4"/>
      <w:suff w:val="space"/>
      <w:lvlText w:val=""/>
      <w:lvlJc w:val="left"/>
      <w:pPr>
        <w:ind w:left="0" w:firstLine="0"/>
      </w:pPr>
      <w:rPr>
        <w:rFonts w:hint="default"/>
      </w:rPr>
    </w:lvl>
    <w:lvl w:ilvl="4">
      <w:start w:val="1"/>
      <w:numFmt w:val="decimal"/>
      <w:pStyle w:val="Pealkiri5"/>
      <w:suff w:val="space"/>
      <w:lvlText w:val="Eelnõu § %5."/>
      <w:lvlJc w:val="left"/>
      <w:pPr>
        <w:ind w:left="0" w:firstLine="0"/>
      </w:pPr>
      <w:rPr>
        <w:rFonts w:hint="default"/>
        <w:b/>
        <w:i w:val="0"/>
        <w:u w:val="single"/>
      </w:rPr>
    </w:lvl>
    <w:lvl w:ilvl="5">
      <w:start w:val="1"/>
      <w:numFmt w:val="decimal"/>
      <w:pStyle w:val="Pealkiri6"/>
      <w:suff w:val="space"/>
      <w:lvlText w:val="Eelnõu § %3 p %6."/>
      <w:lvlJc w:val="left"/>
      <w:pPr>
        <w:ind w:left="0" w:firstLine="0"/>
      </w:pPr>
      <w:rPr>
        <w:rFonts w:hint="default"/>
        <w:b/>
        <w:i w:val="0"/>
      </w:rPr>
    </w:lvl>
    <w:lvl w:ilvl="6">
      <w:start w:val="1"/>
      <w:numFmt w:val="none"/>
      <w:pStyle w:val="Pealkiri7"/>
      <w:suff w:val="space"/>
      <w:lvlText w:val=""/>
      <w:lvlJc w:val="left"/>
      <w:pPr>
        <w:ind w:left="0" w:firstLine="0"/>
      </w:pPr>
      <w:rPr>
        <w:rFonts w:hint="default"/>
        <w:b/>
        <w:i w:val="0"/>
      </w:rPr>
    </w:lvl>
    <w:lvl w:ilvl="7">
      <w:start w:val="1"/>
      <w:numFmt w:val="none"/>
      <w:pStyle w:val="Pealkiri8"/>
      <w:suff w:val="space"/>
      <w:lvlText w:val=""/>
      <w:lvlJc w:val="left"/>
      <w:pPr>
        <w:ind w:left="0" w:firstLine="0"/>
      </w:pPr>
      <w:rPr>
        <w:rFonts w:hint="default"/>
        <w:b/>
        <w:i w:val="0"/>
      </w:rPr>
    </w:lvl>
    <w:lvl w:ilvl="8">
      <w:start w:val="1"/>
      <w:numFmt w:val="none"/>
      <w:suff w:val="space"/>
      <w:lvlText w:val=""/>
      <w:lvlJc w:val="left"/>
      <w:pPr>
        <w:ind w:left="0" w:firstLine="0"/>
      </w:pPr>
      <w:rPr>
        <w:rFonts w:hint="default"/>
        <w:b/>
        <w:i w:val="0"/>
      </w:rPr>
    </w:lvl>
  </w:abstractNum>
  <w:abstractNum w:abstractNumId="23" w15:restartNumberingAfterBreak="0">
    <w:nsid w:val="4BA303C5"/>
    <w:multiLevelType w:val="hybridMultilevel"/>
    <w:tmpl w:val="7E505F5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4" w15:restartNumberingAfterBreak="0">
    <w:nsid w:val="51737F7A"/>
    <w:multiLevelType w:val="hybridMultilevel"/>
    <w:tmpl w:val="79D6A3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2183AD5"/>
    <w:multiLevelType w:val="hybridMultilevel"/>
    <w:tmpl w:val="EF6CA156"/>
    <w:lvl w:ilvl="0" w:tplc="6220DD14">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21A7B81"/>
    <w:multiLevelType w:val="hybridMultilevel"/>
    <w:tmpl w:val="B25867E0"/>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559E438F"/>
    <w:multiLevelType w:val="hybridMultilevel"/>
    <w:tmpl w:val="95E8939A"/>
    <w:lvl w:ilvl="0" w:tplc="04250011">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C5E5146"/>
    <w:multiLevelType w:val="hybridMultilevel"/>
    <w:tmpl w:val="7C928D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F200684"/>
    <w:multiLevelType w:val="hybridMultilevel"/>
    <w:tmpl w:val="63DC4E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FD24C6C"/>
    <w:multiLevelType w:val="hybridMultilevel"/>
    <w:tmpl w:val="38325BC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1" w15:restartNumberingAfterBreak="0">
    <w:nsid w:val="658453ED"/>
    <w:multiLevelType w:val="hybridMultilevel"/>
    <w:tmpl w:val="085C0508"/>
    <w:lvl w:ilvl="0" w:tplc="0425000F">
      <w:start w:val="1"/>
      <w:numFmt w:val="decimal"/>
      <w:lvlText w:val="%1."/>
      <w:lvlJc w:val="left"/>
      <w:pPr>
        <w:ind w:left="825" w:hanging="465"/>
      </w:pPr>
      <w:rPr>
        <w:rFonts w:hint="default"/>
      </w:rPr>
    </w:lvl>
    <w:lvl w:ilvl="1" w:tplc="7C368ECE">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51187D"/>
    <w:multiLevelType w:val="hybridMultilevel"/>
    <w:tmpl w:val="3EACB1A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3" w15:restartNumberingAfterBreak="0">
    <w:nsid w:val="6F670769"/>
    <w:multiLevelType w:val="hybridMultilevel"/>
    <w:tmpl w:val="E568784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4" w15:restartNumberingAfterBreak="0">
    <w:nsid w:val="6FB82B98"/>
    <w:multiLevelType w:val="hybridMultilevel"/>
    <w:tmpl w:val="FD50AEBA"/>
    <w:lvl w:ilvl="0" w:tplc="A3EABEDE">
      <w:numFmt w:val="bullet"/>
      <w:lvlText w:val="•"/>
      <w:lvlJc w:val="left"/>
      <w:pPr>
        <w:ind w:left="1070" w:hanging="71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5" w15:restartNumberingAfterBreak="0">
    <w:nsid w:val="70117CC6"/>
    <w:multiLevelType w:val="hybridMultilevel"/>
    <w:tmpl w:val="E304BEE8"/>
    <w:lvl w:ilvl="0" w:tplc="9E18A502">
      <w:start w:val="2"/>
      <w:numFmt w:val="bullet"/>
      <w:lvlText w:val=""/>
      <w:lvlJc w:val="left"/>
      <w:pPr>
        <w:ind w:left="720" w:hanging="360"/>
      </w:pPr>
      <w:rPr>
        <w:rFonts w:hint="default" w:ascii="Symbol" w:hAnsi="Symbol" w:eastAsia="Calibri"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6" w15:restartNumberingAfterBreak="0">
    <w:nsid w:val="78B16D9F"/>
    <w:multiLevelType w:val="hybridMultilevel"/>
    <w:tmpl w:val="6F4C165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7" w15:restartNumberingAfterBreak="0">
    <w:nsid w:val="791977F3"/>
    <w:multiLevelType w:val="hybridMultilevel"/>
    <w:tmpl w:val="03089EB6"/>
    <w:lvl w:ilvl="0" w:tplc="F4CE46C2">
      <w:start w:val="1"/>
      <w:numFmt w:val="bullet"/>
      <w:lvlText w:val=""/>
      <w:lvlJc w:val="left"/>
      <w:pPr>
        <w:ind w:left="720" w:hanging="360"/>
      </w:pPr>
      <w:rPr>
        <w:rFonts w:hint="default" w:ascii="Symbol" w:hAnsi="Symbol" w:eastAsia="Calibri"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8" w15:restartNumberingAfterBreak="0">
    <w:nsid w:val="79DA714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8F5E7D"/>
    <w:multiLevelType w:val="hybridMultilevel"/>
    <w:tmpl w:val="A36CEBE6"/>
    <w:lvl w:ilvl="0" w:tplc="6A081A08">
      <w:start w:val="1"/>
      <w:numFmt w:val="decimal"/>
      <w:lvlText w:val="(%1)"/>
      <w:lvlJc w:val="left"/>
      <w:pPr>
        <w:ind w:left="825" w:hanging="465"/>
      </w:pPr>
      <w:rPr>
        <w:rFonts w:hint="default"/>
      </w:rPr>
    </w:lvl>
    <w:lvl w:ilvl="1" w:tplc="7C368ECE">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FE9660A"/>
    <w:multiLevelType w:val="hybridMultilevel"/>
    <w:tmpl w:val="6988E00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877768851">
    <w:abstractNumId w:val="37"/>
  </w:num>
  <w:num w:numId="2" w16cid:durableId="1854681497">
    <w:abstractNumId w:val="2"/>
  </w:num>
  <w:num w:numId="3" w16cid:durableId="604653696">
    <w:abstractNumId w:val="40"/>
  </w:num>
  <w:num w:numId="4" w16cid:durableId="1619946651">
    <w:abstractNumId w:val="30"/>
  </w:num>
  <w:num w:numId="5" w16cid:durableId="536702077">
    <w:abstractNumId w:val="13"/>
  </w:num>
  <w:num w:numId="6" w16cid:durableId="1321497302">
    <w:abstractNumId w:val="4"/>
  </w:num>
  <w:num w:numId="7" w16cid:durableId="142160573">
    <w:abstractNumId w:val="28"/>
  </w:num>
  <w:num w:numId="8" w16cid:durableId="1125543811">
    <w:abstractNumId w:val="23"/>
  </w:num>
  <w:num w:numId="9" w16cid:durableId="15012075">
    <w:abstractNumId w:val="29"/>
  </w:num>
  <w:num w:numId="10" w16cid:durableId="214850906">
    <w:abstractNumId w:val="33"/>
  </w:num>
  <w:num w:numId="11" w16cid:durableId="979698599">
    <w:abstractNumId w:val="32"/>
  </w:num>
  <w:num w:numId="12" w16cid:durableId="2050763777">
    <w:abstractNumId w:val="17"/>
  </w:num>
  <w:num w:numId="13" w16cid:durableId="1578320492">
    <w:abstractNumId w:val="21"/>
  </w:num>
  <w:num w:numId="14" w16cid:durableId="1310860909">
    <w:abstractNumId w:val="9"/>
  </w:num>
  <w:num w:numId="15" w16cid:durableId="2111701793">
    <w:abstractNumId w:val="8"/>
  </w:num>
  <w:num w:numId="16" w16cid:durableId="1624847622">
    <w:abstractNumId w:val="11"/>
  </w:num>
  <w:num w:numId="17" w16cid:durableId="730805744">
    <w:abstractNumId w:val="19"/>
  </w:num>
  <w:num w:numId="18" w16cid:durableId="799029992">
    <w:abstractNumId w:val="14"/>
  </w:num>
  <w:num w:numId="19" w16cid:durableId="409424503">
    <w:abstractNumId w:val="6"/>
  </w:num>
  <w:num w:numId="20" w16cid:durableId="535507664">
    <w:abstractNumId w:val="25"/>
  </w:num>
  <w:num w:numId="21" w16cid:durableId="1477919650">
    <w:abstractNumId w:val="5"/>
  </w:num>
  <w:num w:numId="22" w16cid:durableId="804347910">
    <w:abstractNumId w:val="35"/>
  </w:num>
  <w:num w:numId="23" w16cid:durableId="2080131657">
    <w:abstractNumId w:val="15"/>
  </w:num>
  <w:num w:numId="24" w16cid:durableId="1338771102">
    <w:abstractNumId w:val="7"/>
  </w:num>
  <w:num w:numId="25" w16cid:durableId="224609251">
    <w:abstractNumId w:val="1"/>
  </w:num>
  <w:num w:numId="26" w16cid:durableId="447966147">
    <w:abstractNumId w:val="26"/>
  </w:num>
  <w:num w:numId="27" w16cid:durableId="1055393375">
    <w:abstractNumId w:val="27"/>
  </w:num>
  <w:num w:numId="28" w16cid:durableId="1101754467">
    <w:abstractNumId w:val="0"/>
  </w:num>
  <w:num w:numId="29" w16cid:durableId="1156452073">
    <w:abstractNumId w:val="18"/>
  </w:num>
  <w:num w:numId="30" w16cid:durableId="1394308973">
    <w:abstractNumId w:val="3"/>
  </w:num>
  <w:num w:numId="31" w16cid:durableId="1192452829">
    <w:abstractNumId w:val="36"/>
  </w:num>
  <w:num w:numId="32" w16cid:durableId="541286355">
    <w:abstractNumId w:val="12"/>
  </w:num>
  <w:num w:numId="33" w16cid:durableId="2054690362">
    <w:abstractNumId w:val="10"/>
  </w:num>
  <w:num w:numId="34" w16cid:durableId="1248074827">
    <w:abstractNumId w:val="34"/>
  </w:num>
  <w:num w:numId="35" w16cid:durableId="1855725655">
    <w:abstractNumId w:val="24"/>
  </w:num>
  <w:num w:numId="36" w16cid:durableId="77211364">
    <w:abstractNumId w:val="22"/>
  </w:num>
  <w:num w:numId="37" w16cid:durableId="498810759">
    <w:abstractNumId w:val="22"/>
  </w:num>
  <w:num w:numId="38" w16cid:durableId="49427047">
    <w:abstractNumId w:val="22"/>
  </w:num>
  <w:num w:numId="39" w16cid:durableId="481507043">
    <w:abstractNumId w:val="22"/>
  </w:num>
  <w:num w:numId="40" w16cid:durableId="1159342671">
    <w:abstractNumId w:val="22"/>
  </w:num>
  <w:num w:numId="41" w16cid:durableId="950087964">
    <w:abstractNumId w:val="22"/>
  </w:num>
  <w:num w:numId="42" w16cid:durableId="1458403222">
    <w:abstractNumId w:val="22"/>
  </w:num>
  <w:num w:numId="43" w16cid:durableId="1843935960">
    <w:abstractNumId w:val="22"/>
  </w:num>
  <w:num w:numId="44" w16cid:durableId="1984195168">
    <w:abstractNumId w:val="22"/>
  </w:num>
  <w:num w:numId="45" w16cid:durableId="714619435">
    <w:abstractNumId w:val="20"/>
  </w:num>
  <w:num w:numId="46" w16cid:durableId="840244873">
    <w:abstractNumId w:val="16"/>
  </w:num>
  <w:num w:numId="47" w16cid:durableId="1320966789">
    <w:abstractNumId w:val="39"/>
  </w:num>
  <w:num w:numId="48" w16cid:durableId="1625847270">
    <w:abstractNumId w:val="31"/>
  </w:num>
  <w:num w:numId="49" w16cid:durableId="1491754329">
    <w:abstractNumId w:val="3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dirty"/>
  <w:trackRevisions w:val="true"/>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DF4"/>
    <w:rsid w:val="00000D80"/>
    <w:rsid w:val="00001152"/>
    <w:rsid w:val="00001732"/>
    <w:rsid w:val="00001B2C"/>
    <w:rsid w:val="00001CFA"/>
    <w:rsid w:val="00001D88"/>
    <w:rsid w:val="00002276"/>
    <w:rsid w:val="000024B4"/>
    <w:rsid w:val="00002DEB"/>
    <w:rsid w:val="00002E9A"/>
    <w:rsid w:val="00003DE5"/>
    <w:rsid w:val="00004798"/>
    <w:rsid w:val="00005F8D"/>
    <w:rsid w:val="00006789"/>
    <w:rsid w:val="00006F0F"/>
    <w:rsid w:val="00010C06"/>
    <w:rsid w:val="00011235"/>
    <w:rsid w:val="0001169F"/>
    <w:rsid w:val="00012011"/>
    <w:rsid w:val="000120CC"/>
    <w:rsid w:val="000159EF"/>
    <w:rsid w:val="000173F3"/>
    <w:rsid w:val="000200A5"/>
    <w:rsid w:val="00020BB1"/>
    <w:rsid w:val="00021678"/>
    <w:rsid w:val="0002175D"/>
    <w:rsid w:val="000245DF"/>
    <w:rsid w:val="00026213"/>
    <w:rsid w:val="000279C5"/>
    <w:rsid w:val="00027B07"/>
    <w:rsid w:val="00033209"/>
    <w:rsid w:val="00033CDB"/>
    <w:rsid w:val="000340DF"/>
    <w:rsid w:val="000342EC"/>
    <w:rsid w:val="0003480D"/>
    <w:rsid w:val="00034899"/>
    <w:rsid w:val="000348B0"/>
    <w:rsid w:val="00034CFC"/>
    <w:rsid w:val="00036276"/>
    <w:rsid w:val="00036584"/>
    <w:rsid w:val="00036D4F"/>
    <w:rsid w:val="000405D5"/>
    <w:rsid w:val="0004072D"/>
    <w:rsid w:val="00040B7D"/>
    <w:rsid w:val="0004273E"/>
    <w:rsid w:val="00044A1D"/>
    <w:rsid w:val="00044E0D"/>
    <w:rsid w:val="00047961"/>
    <w:rsid w:val="00047EE0"/>
    <w:rsid w:val="00052628"/>
    <w:rsid w:val="00052F6F"/>
    <w:rsid w:val="00054F22"/>
    <w:rsid w:val="00055072"/>
    <w:rsid w:val="0005721C"/>
    <w:rsid w:val="00060E02"/>
    <w:rsid w:val="0006129D"/>
    <w:rsid w:val="00061E9F"/>
    <w:rsid w:val="0006210C"/>
    <w:rsid w:val="000629F8"/>
    <w:rsid w:val="00063148"/>
    <w:rsid w:val="000654F4"/>
    <w:rsid w:val="00065792"/>
    <w:rsid w:val="00066155"/>
    <w:rsid w:val="000667A6"/>
    <w:rsid w:val="0006760E"/>
    <w:rsid w:val="000677A7"/>
    <w:rsid w:val="000715B5"/>
    <w:rsid w:val="00071C51"/>
    <w:rsid w:val="00073308"/>
    <w:rsid w:val="00073627"/>
    <w:rsid w:val="000742AA"/>
    <w:rsid w:val="0007486C"/>
    <w:rsid w:val="00074D65"/>
    <w:rsid w:val="000750A4"/>
    <w:rsid w:val="00076C56"/>
    <w:rsid w:val="0007755A"/>
    <w:rsid w:val="000801D8"/>
    <w:rsid w:val="00080348"/>
    <w:rsid w:val="00081299"/>
    <w:rsid w:val="000819A9"/>
    <w:rsid w:val="00082B9A"/>
    <w:rsid w:val="00082E7F"/>
    <w:rsid w:val="00082E8D"/>
    <w:rsid w:val="00082F06"/>
    <w:rsid w:val="0008342A"/>
    <w:rsid w:val="0008345D"/>
    <w:rsid w:val="00083661"/>
    <w:rsid w:val="00083AD8"/>
    <w:rsid w:val="00084A0A"/>
    <w:rsid w:val="0008534F"/>
    <w:rsid w:val="000858B5"/>
    <w:rsid w:val="00085AB0"/>
    <w:rsid w:val="000867B4"/>
    <w:rsid w:val="00086F0F"/>
    <w:rsid w:val="00087047"/>
    <w:rsid w:val="00087C3D"/>
    <w:rsid w:val="000900BE"/>
    <w:rsid w:val="000919BA"/>
    <w:rsid w:val="00092174"/>
    <w:rsid w:val="00092E5D"/>
    <w:rsid w:val="00093567"/>
    <w:rsid w:val="000939E6"/>
    <w:rsid w:val="0009467D"/>
    <w:rsid w:val="00097AE0"/>
    <w:rsid w:val="00097CF7"/>
    <w:rsid w:val="000A09E9"/>
    <w:rsid w:val="000A1C50"/>
    <w:rsid w:val="000A3229"/>
    <w:rsid w:val="000A3FBB"/>
    <w:rsid w:val="000A5038"/>
    <w:rsid w:val="000A5DCF"/>
    <w:rsid w:val="000A6561"/>
    <w:rsid w:val="000A6736"/>
    <w:rsid w:val="000A6AA4"/>
    <w:rsid w:val="000A7647"/>
    <w:rsid w:val="000A7B8C"/>
    <w:rsid w:val="000B0BB6"/>
    <w:rsid w:val="000B0E0A"/>
    <w:rsid w:val="000B116A"/>
    <w:rsid w:val="000B151A"/>
    <w:rsid w:val="000B20B7"/>
    <w:rsid w:val="000B2B55"/>
    <w:rsid w:val="000B3BE6"/>
    <w:rsid w:val="000B3C8F"/>
    <w:rsid w:val="000B58D0"/>
    <w:rsid w:val="000B6398"/>
    <w:rsid w:val="000B78BC"/>
    <w:rsid w:val="000C1693"/>
    <w:rsid w:val="000C184F"/>
    <w:rsid w:val="000C2235"/>
    <w:rsid w:val="000C232A"/>
    <w:rsid w:val="000C4A9B"/>
    <w:rsid w:val="000C6DF4"/>
    <w:rsid w:val="000C7DEC"/>
    <w:rsid w:val="000D0FED"/>
    <w:rsid w:val="000D1732"/>
    <w:rsid w:val="000D1F13"/>
    <w:rsid w:val="000D30FC"/>
    <w:rsid w:val="000D34C3"/>
    <w:rsid w:val="000D37E3"/>
    <w:rsid w:val="000D460C"/>
    <w:rsid w:val="000D59F2"/>
    <w:rsid w:val="000D6940"/>
    <w:rsid w:val="000E00E1"/>
    <w:rsid w:val="000E065E"/>
    <w:rsid w:val="000E0F71"/>
    <w:rsid w:val="000E454C"/>
    <w:rsid w:val="000E630C"/>
    <w:rsid w:val="000E68F9"/>
    <w:rsid w:val="000E7520"/>
    <w:rsid w:val="000E7F79"/>
    <w:rsid w:val="000F2700"/>
    <w:rsid w:val="000F3644"/>
    <w:rsid w:val="000F36D8"/>
    <w:rsid w:val="000F3B4D"/>
    <w:rsid w:val="000F539F"/>
    <w:rsid w:val="000F61D7"/>
    <w:rsid w:val="000F64B4"/>
    <w:rsid w:val="000F6BEC"/>
    <w:rsid w:val="000F7689"/>
    <w:rsid w:val="000F7EA5"/>
    <w:rsid w:val="00101533"/>
    <w:rsid w:val="001017FF"/>
    <w:rsid w:val="0010336C"/>
    <w:rsid w:val="00103B5E"/>
    <w:rsid w:val="0010439A"/>
    <w:rsid w:val="00104DA7"/>
    <w:rsid w:val="001061E0"/>
    <w:rsid w:val="001062AA"/>
    <w:rsid w:val="00107EAD"/>
    <w:rsid w:val="001104EA"/>
    <w:rsid w:val="00110590"/>
    <w:rsid w:val="00110CA2"/>
    <w:rsid w:val="00110DC8"/>
    <w:rsid w:val="001114EA"/>
    <w:rsid w:val="00111B02"/>
    <w:rsid w:val="00111B9B"/>
    <w:rsid w:val="00111E6D"/>
    <w:rsid w:val="00115157"/>
    <w:rsid w:val="001168BA"/>
    <w:rsid w:val="00116959"/>
    <w:rsid w:val="001200A4"/>
    <w:rsid w:val="00120ED4"/>
    <w:rsid w:val="00122E23"/>
    <w:rsid w:val="0012400A"/>
    <w:rsid w:val="00124FE2"/>
    <w:rsid w:val="001256D8"/>
    <w:rsid w:val="001277F0"/>
    <w:rsid w:val="00127880"/>
    <w:rsid w:val="00127AF5"/>
    <w:rsid w:val="001318D6"/>
    <w:rsid w:val="00131CEF"/>
    <w:rsid w:val="00137F01"/>
    <w:rsid w:val="00140C6A"/>
    <w:rsid w:val="00140C96"/>
    <w:rsid w:val="00140E16"/>
    <w:rsid w:val="00141920"/>
    <w:rsid w:val="0014219F"/>
    <w:rsid w:val="0014250D"/>
    <w:rsid w:val="001446EF"/>
    <w:rsid w:val="00146692"/>
    <w:rsid w:val="00146890"/>
    <w:rsid w:val="00146C78"/>
    <w:rsid w:val="00147040"/>
    <w:rsid w:val="001502B0"/>
    <w:rsid w:val="00150650"/>
    <w:rsid w:val="00150798"/>
    <w:rsid w:val="00151AA2"/>
    <w:rsid w:val="001522B9"/>
    <w:rsid w:val="0015230C"/>
    <w:rsid w:val="00152AD8"/>
    <w:rsid w:val="00153251"/>
    <w:rsid w:val="001544E9"/>
    <w:rsid w:val="00154D9F"/>
    <w:rsid w:val="00155510"/>
    <w:rsid w:val="00157858"/>
    <w:rsid w:val="00160AAE"/>
    <w:rsid w:val="00160AB8"/>
    <w:rsid w:val="00160B4D"/>
    <w:rsid w:val="0016162B"/>
    <w:rsid w:val="0016252A"/>
    <w:rsid w:val="0016263D"/>
    <w:rsid w:val="001637E2"/>
    <w:rsid w:val="00163B7F"/>
    <w:rsid w:val="0016562C"/>
    <w:rsid w:val="001661F3"/>
    <w:rsid w:val="0016793A"/>
    <w:rsid w:val="00167A73"/>
    <w:rsid w:val="00167BC6"/>
    <w:rsid w:val="00171C2E"/>
    <w:rsid w:val="00172496"/>
    <w:rsid w:val="00172757"/>
    <w:rsid w:val="00173C58"/>
    <w:rsid w:val="00175C0F"/>
    <w:rsid w:val="00175D56"/>
    <w:rsid w:val="00177277"/>
    <w:rsid w:val="0017785D"/>
    <w:rsid w:val="00177DB1"/>
    <w:rsid w:val="001825C1"/>
    <w:rsid w:val="00183D57"/>
    <w:rsid w:val="001846B6"/>
    <w:rsid w:val="00184A9C"/>
    <w:rsid w:val="00185B8A"/>
    <w:rsid w:val="00186495"/>
    <w:rsid w:val="00186D1E"/>
    <w:rsid w:val="00186EEC"/>
    <w:rsid w:val="00187E16"/>
    <w:rsid w:val="00190803"/>
    <w:rsid w:val="001911A9"/>
    <w:rsid w:val="001911DB"/>
    <w:rsid w:val="00192974"/>
    <w:rsid w:val="00192F2B"/>
    <w:rsid w:val="00193758"/>
    <w:rsid w:val="00194E11"/>
    <w:rsid w:val="001954A1"/>
    <w:rsid w:val="00195B2C"/>
    <w:rsid w:val="0019611B"/>
    <w:rsid w:val="00196E0A"/>
    <w:rsid w:val="001973D2"/>
    <w:rsid w:val="00197666"/>
    <w:rsid w:val="001A0D5B"/>
    <w:rsid w:val="001A1964"/>
    <w:rsid w:val="001A2606"/>
    <w:rsid w:val="001A42D8"/>
    <w:rsid w:val="001A4B58"/>
    <w:rsid w:val="001A651F"/>
    <w:rsid w:val="001A65C5"/>
    <w:rsid w:val="001A78BA"/>
    <w:rsid w:val="001A7EFE"/>
    <w:rsid w:val="001B171C"/>
    <w:rsid w:val="001B1919"/>
    <w:rsid w:val="001B1E9A"/>
    <w:rsid w:val="001B1F5C"/>
    <w:rsid w:val="001B2E00"/>
    <w:rsid w:val="001B3E62"/>
    <w:rsid w:val="001B50B0"/>
    <w:rsid w:val="001B6E41"/>
    <w:rsid w:val="001B7126"/>
    <w:rsid w:val="001B741A"/>
    <w:rsid w:val="001B7626"/>
    <w:rsid w:val="001B7E80"/>
    <w:rsid w:val="001B7F7A"/>
    <w:rsid w:val="001C01CA"/>
    <w:rsid w:val="001C0241"/>
    <w:rsid w:val="001C0A3F"/>
    <w:rsid w:val="001C203E"/>
    <w:rsid w:val="001C2A5E"/>
    <w:rsid w:val="001C326F"/>
    <w:rsid w:val="001C32AC"/>
    <w:rsid w:val="001C378E"/>
    <w:rsid w:val="001C3A79"/>
    <w:rsid w:val="001C3D7C"/>
    <w:rsid w:val="001C41D1"/>
    <w:rsid w:val="001C5ADF"/>
    <w:rsid w:val="001C6D6A"/>
    <w:rsid w:val="001C72DB"/>
    <w:rsid w:val="001D0028"/>
    <w:rsid w:val="001D2180"/>
    <w:rsid w:val="001D45E6"/>
    <w:rsid w:val="001D4AED"/>
    <w:rsid w:val="001D640A"/>
    <w:rsid w:val="001D6D15"/>
    <w:rsid w:val="001D6D66"/>
    <w:rsid w:val="001E2961"/>
    <w:rsid w:val="001E2F0E"/>
    <w:rsid w:val="001E3E86"/>
    <w:rsid w:val="001E4B94"/>
    <w:rsid w:val="001E5D7F"/>
    <w:rsid w:val="001E60E9"/>
    <w:rsid w:val="001E7760"/>
    <w:rsid w:val="001E7951"/>
    <w:rsid w:val="001E7D64"/>
    <w:rsid w:val="001F0465"/>
    <w:rsid w:val="001F2B95"/>
    <w:rsid w:val="001F3129"/>
    <w:rsid w:val="001F401D"/>
    <w:rsid w:val="001F4480"/>
    <w:rsid w:val="001F4689"/>
    <w:rsid w:val="001F4908"/>
    <w:rsid w:val="001F568A"/>
    <w:rsid w:val="001F5FF6"/>
    <w:rsid w:val="001F6724"/>
    <w:rsid w:val="001F715E"/>
    <w:rsid w:val="001F7216"/>
    <w:rsid w:val="001F725D"/>
    <w:rsid w:val="001F72A5"/>
    <w:rsid w:val="002000B0"/>
    <w:rsid w:val="002002D1"/>
    <w:rsid w:val="00201360"/>
    <w:rsid w:val="002016F0"/>
    <w:rsid w:val="002026A5"/>
    <w:rsid w:val="00203696"/>
    <w:rsid w:val="002036AC"/>
    <w:rsid w:val="002037A7"/>
    <w:rsid w:val="00203ABA"/>
    <w:rsid w:val="0020676F"/>
    <w:rsid w:val="002067A0"/>
    <w:rsid w:val="00206BE5"/>
    <w:rsid w:val="00206D96"/>
    <w:rsid w:val="00207A96"/>
    <w:rsid w:val="00210E5E"/>
    <w:rsid w:val="0021101C"/>
    <w:rsid w:val="00211596"/>
    <w:rsid w:val="002136B7"/>
    <w:rsid w:val="002137DD"/>
    <w:rsid w:val="00215D38"/>
    <w:rsid w:val="00216F05"/>
    <w:rsid w:val="00217690"/>
    <w:rsid w:val="0022077E"/>
    <w:rsid w:val="002214C1"/>
    <w:rsid w:val="00221D2D"/>
    <w:rsid w:val="002240E3"/>
    <w:rsid w:val="00224AA3"/>
    <w:rsid w:val="00225806"/>
    <w:rsid w:val="00225EBD"/>
    <w:rsid w:val="00225FC1"/>
    <w:rsid w:val="002264FC"/>
    <w:rsid w:val="00226D21"/>
    <w:rsid w:val="00226DAD"/>
    <w:rsid w:val="00227E46"/>
    <w:rsid w:val="002302CC"/>
    <w:rsid w:val="00230481"/>
    <w:rsid w:val="002311B0"/>
    <w:rsid w:val="00231549"/>
    <w:rsid w:val="002322A5"/>
    <w:rsid w:val="00234C8B"/>
    <w:rsid w:val="00235EB7"/>
    <w:rsid w:val="00235F86"/>
    <w:rsid w:val="002370CC"/>
    <w:rsid w:val="0023776C"/>
    <w:rsid w:val="00240955"/>
    <w:rsid w:val="002434EC"/>
    <w:rsid w:val="00244EB3"/>
    <w:rsid w:val="00245BFC"/>
    <w:rsid w:val="00246105"/>
    <w:rsid w:val="00247AE6"/>
    <w:rsid w:val="00250685"/>
    <w:rsid w:val="0025284E"/>
    <w:rsid w:val="00254365"/>
    <w:rsid w:val="00255B34"/>
    <w:rsid w:val="0025741B"/>
    <w:rsid w:val="0026009E"/>
    <w:rsid w:val="00260E13"/>
    <w:rsid w:val="0026197D"/>
    <w:rsid w:val="002619AF"/>
    <w:rsid w:val="00261BBD"/>
    <w:rsid w:val="002625DC"/>
    <w:rsid w:val="002627AB"/>
    <w:rsid w:val="00264A88"/>
    <w:rsid w:val="00264E9F"/>
    <w:rsid w:val="00265683"/>
    <w:rsid w:val="00265847"/>
    <w:rsid w:val="002663A8"/>
    <w:rsid w:val="002679C9"/>
    <w:rsid w:val="00267D9B"/>
    <w:rsid w:val="0027069B"/>
    <w:rsid w:val="00270BF8"/>
    <w:rsid w:val="0027140B"/>
    <w:rsid w:val="0027219B"/>
    <w:rsid w:val="00272539"/>
    <w:rsid w:val="00272BE8"/>
    <w:rsid w:val="00274017"/>
    <w:rsid w:val="002761A1"/>
    <w:rsid w:val="00276B9D"/>
    <w:rsid w:val="00276EAB"/>
    <w:rsid w:val="00277059"/>
    <w:rsid w:val="002775D9"/>
    <w:rsid w:val="0028026F"/>
    <w:rsid w:val="002813F9"/>
    <w:rsid w:val="0028218C"/>
    <w:rsid w:val="002821FB"/>
    <w:rsid w:val="0028371F"/>
    <w:rsid w:val="00284B65"/>
    <w:rsid w:val="00284E85"/>
    <w:rsid w:val="002862E0"/>
    <w:rsid w:val="002869A7"/>
    <w:rsid w:val="00286D69"/>
    <w:rsid w:val="00287024"/>
    <w:rsid w:val="0029131E"/>
    <w:rsid w:val="0029153A"/>
    <w:rsid w:val="00292002"/>
    <w:rsid w:val="002931E2"/>
    <w:rsid w:val="00294D93"/>
    <w:rsid w:val="00295405"/>
    <w:rsid w:val="00295EF0"/>
    <w:rsid w:val="0029645E"/>
    <w:rsid w:val="0029687F"/>
    <w:rsid w:val="00296D6D"/>
    <w:rsid w:val="00297AD1"/>
    <w:rsid w:val="002A38D5"/>
    <w:rsid w:val="002A3EE4"/>
    <w:rsid w:val="002A3F37"/>
    <w:rsid w:val="002A5AEE"/>
    <w:rsid w:val="002A7579"/>
    <w:rsid w:val="002A7D49"/>
    <w:rsid w:val="002B03C0"/>
    <w:rsid w:val="002B04BB"/>
    <w:rsid w:val="002B0550"/>
    <w:rsid w:val="002B0FA5"/>
    <w:rsid w:val="002B0FE6"/>
    <w:rsid w:val="002B1515"/>
    <w:rsid w:val="002B16AD"/>
    <w:rsid w:val="002B181A"/>
    <w:rsid w:val="002B1DF5"/>
    <w:rsid w:val="002B1EA9"/>
    <w:rsid w:val="002B3B1E"/>
    <w:rsid w:val="002B3E80"/>
    <w:rsid w:val="002B3EFA"/>
    <w:rsid w:val="002B5298"/>
    <w:rsid w:val="002B52FB"/>
    <w:rsid w:val="002B6186"/>
    <w:rsid w:val="002B6224"/>
    <w:rsid w:val="002B6291"/>
    <w:rsid w:val="002B6315"/>
    <w:rsid w:val="002B74AF"/>
    <w:rsid w:val="002C2056"/>
    <w:rsid w:val="002C319A"/>
    <w:rsid w:val="002C360B"/>
    <w:rsid w:val="002C41BB"/>
    <w:rsid w:val="002C53CA"/>
    <w:rsid w:val="002C558B"/>
    <w:rsid w:val="002C59B7"/>
    <w:rsid w:val="002C5C8B"/>
    <w:rsid w:val="002C5F15"/>
    <w:rsid w:val="002C62B3"/>
    <w:rsid w:val="002C6DDC"/>
    <w:rsid w:val="002C7253"/>
    <w:rsid w:val="002C7C02"/>
    <w:rsid w:val="002D0877"/>
    <w:rsid w:val="002D13E5"/>
    <w:rsid w:val="002D160E"/>
    <w:rsid w:val="002D171D"/>
    <w:rsid w:val="002D19D3"/>
    <w:rsid w:val="002D1E95"/>
    <w:rsid w:val="002D2F17"/>
    <w:rsid w:val="002D37CF"/>
    <w:rsid w:val="002D4078"/>
    <w:rsid w:val="002D43DD"/>
    <w:rsid w:val="002D492A"/>
    <w:rsid w:val="002D4D2F"/>
    <w:rsid w:val="002D4E53"/>
    <w:rsid w:val="002D62D8"/>
    <w:rsid w:val="002D6531"/>
    <w:rsid w:val="002D6DA9"/>
    <w:rsid w:val="002D6E61"/>
    <w:rsid w:val="002D70C1"/>
    <w:rsid w:val="002D73A7"/>
    <w:rsid w:val="002E065B"/>
    <w:rsid w:val="002E0AFA"/>
    <w:rsid w:val="002E0C96"/>
    <w:rsid w:val="002E13F1"/>
    <w:rsid w:val="002E1AC2"/>
    <w:rsid w:val="002E1D90"/>
    <w:rsid w:val="002E2E84"/>
    <w:rsid w:val="002E37F5"/>
    <w:rsid w:val="002E3CE6"/>
    <w:rsid w:val="002E3D8C"/>
    <w:rsid w:val="002E4436"/>
    <w:rsid w:val="002E5EB3"/>
    <w:rsid w:val="002E6B58"/>
    <w:rsid w:val="002E7303"/>
    <w:rsid w:val="002E73EF"/>
    <w:rsid w:val="002E7FF0"/>
    <w:rsid w:val="002F143A"/>
    <w:rsid w:val="002F1CED"/>
    <w:rsid w:val="002F2A66"/>
    <w:rsid w:val="002F3FF0"/>
    <w:rsid w:val="002F4002"/>
    <w:rsid w:val="002F5AD2"/>
    <w:rsid w:val="002F6C95"/>
    <w:rsid w:val="002F788F"/>
    <w:rsid w:val="00302A57"/>
    <w:rsid w:val="0030408D"/>
    <w:rsid w:val="003040C8"/>
    <w:rsid w:val="00304207"/>
    <w:rsid w:val="003061BC"/>
    <w:rsid w:val="0030654E"/>
    <w:rsid w:val="0030714E"/>
    <w:rsid w:val="0030715E"/>
    <w:rsid w:val="00307C58"/>
    <w:rsid w:val="003104FF"/>
    <w:rsid w:val="0031178D"/>
    <w:rsid w:val="003118C1"/>
    <w:rsid w:val="003118C3"/>
    <w:rsid w:val="003123E1"/>
    <w:rsid w:val="00313AE3"/>
    <w:rsid w:val="00313CD0"/>
    <w:rsid w:val="00315D74"/>
    <w:rsid w:val="0031605B"/>
    <w:rsid w:val="00316965"/>
    <w:rsid w:val="00317216"/>
    <w:rsid w:val="0031752A"/>
    <w:rsid w:val="00317BA8"/>
    <w:rsid w:val="0032050D"/>
    <w:rsid w:val="00321841"/>
    <w:rsid w:val="00322706"/>
    <w:rsid w:val="00323551"/>
    <w:rsid w:val="003260C1"/>
    <w:rsid w:val="00326A98"/>
    <w:rsid w:val="0032721E"/>
    <w:rsid w:val="003305CF"/>
    <w:rsid w:val="0033146A"/>
    <w:rsid w:val="003316BF"/>
    <w:rsid w:val="003334A8"/>
    <w:rsid w:val="003334FC"/>
    <w:rsid w:val="00333ECB"/>
    <w:rsid w:val="00334260"/>
    <w:rsid w:val="00335ED8"/>
    <w:rsid w:val="003368AF"/>
    <w:rsid w:val="00336BC3"/>
    <w:rsid w:val="00340EF6"/>
    <w:rsid w:val="003412B1"/>
    <w:rsid w:val="003420F0"/>
    <w:rsid w:val="003426C8"/>
    <w:rsid w:val="00342843"/>
    <w:rsid w:val="00343BE9"/>
    <w:rsid w:val="00343F3A"/>
    <w:rsid w:val="00343F74"/>
    <w:rsid w:val="003441F0"/>
    <w:rsid w:val="00344401"/>
    <w:rsid w:val="0034460C"/>
    <w:rsid w:val="0034489A"/>
    <w:rsid w:val="0035072F"/>
    <w:rsid w:val="00350D0E"/>
    <w:rsid w:val="00350EB2"/>
    <w:rsid w:val="00351183"/>
    <w:rsid w:val="0035283D"/>
    <w:rsid w:val="00352D87"/>
    <w:rsid w:val="00352EA3"/>
    <w:rsid w:val="003547EF"/>
    <w:rsid w:val="0035496B"/>
    <w:rsid w:val="00356284"/>
    <w:rsid w:val="00356B65"/>
    <w:rsid w:val="00356D90"/>
    <w:rsid w:val="00356FEC"/>
    <w:rsid w:val="00360289"/>
    <w:rsid w:val="003606EC"/>
    <w:rsid w:val="00361A52"/>
    <w:rsid w:val="0036213A"/>
    <w:rsid w:val="003629AD"/>
    <w:rsid w:val="00362E95"/>
    <w:rsid w:val="00363132"/>
    <w:rsid w:val="00363424"/>
    <w:rsid w:val="003639B5"/>
    <w:rsid w:val="003650FC"/>
    <w:rsid w:val="0036510E"/>
    <w:rsid w:val="003652E2"/>
    <w:rsid w:val="00370335"/>
    <w:rsid w:val="0037190D"/>
    <w:rsid w:val="00372DFA"/>
    <w:rsid w:val="003730D1"/>
    <w:rsid w:val="003735F5"/>
    <w:rsid w:val="00373BFE"/>
    <w:rsid w:val="00373D86"/>
    <w:rsid w:val="0037454A"/>
    <w:rsid w:val="00376792"/>
    <w:rsid w:val="00376EAB"/>
    <w:rsid w:val="0037772C"/>
    <w:rsid w:val="00377FA2"/>
    <w:rsid w:val="00381A74"/>
    <w:rsid w:val="003828DE"/>
    <w:rsid w:val="00382CBE"/>
    <w:rsid w:val="003834EB"/>
    <w:rsid w:val="00383587"/>
    <w:rsid w:val="003850C3"/>
    <w:rsid w:val="0038552F"/>
    <w:rsid w:val="003855EB"/>
    <w:rsid w:val="00385C99"/>
    <w:rsid w:val="003860C0"/>
    <w:rsid w:val="00386327"/>
    <w:rsid w:val="00386B1C"/>
    <w:rsid w:val="0038747E"/>
    <w:rsid w:val="0038790A"/>
    <w:rsid w:val="0039017B"/>
    <w:rsid w:val="00390FE9"/>
    <w:rsid w:val="0039305F"/>
    <w:rsid w:val="00393090"/>
    <w:rsid w:val="0039430B"/>
    <w:rsid w:val="00394686"/>
    <w:rsid w:val="00394860"/>
    <w:rsid w:val="00394DB4"/>
    <w:rsid w:val="003956E2"/>
    <w:rsid w:val="00396FAA"/>
    <w:rsid w:val="0039713B"/>
    <w:rsid w:val="003A0A9F"/>
    <w:rsid w:val="003A0C28"/>
    <w:rsid w:val="003A2509"/>
    <w:rsid w:val="003A2D92"/>
    <w:rsid w:val="003A36F9"/>
    <w:rsid w:val="003A4882"/>
    <w:rsid w:val="003A4B26"/>
    <w:rsid w:val="003A4C8D"/>
    <w:rsid w:val="003A57F9"/>
    <w:rsid w:val="003A5B63"/>
    <w:rsid w:val="003A6670"/>
    <w:rsid w:val="003A701F"/>
    <w:rsid w:val="003B0BA3"/>
    <w:rsid w:val="003B117A"/>
    <w:rsid w:val="003B135C"/>
    <w:rsid w:val="003B1EAC"/>
    <w:rsid w:val="003B2EC2"/>
    <w:rsid w:val="003B40B3"/>
    <w:rsid w:val="003B4668"/>
    <w:rsid w:val="003B54AD"/>
    <w:rsid w:val="003B5503"/>
    <w:rsid w:val="003B6F6C"/>
    <w:rsid w:val="003C0597"/>
    <w:rsid w:val="003C09D6"/>
    <w:rsid w:val="003C1E51"/>
    <w:rsid w:val="003C3DF8"/>
    <w:rsid w:val="003C3E90"/>
    <w:rsid w:val="003C5004"/>
    <w:rsid w:val="003C5133"/>
    <w:rsid w:val="003C5BFF"/>
    <w:rsid w:val="003C7339"/>
    <w:rsid w:val="003D0FF4"/>
    <w:rsid w:val="003D1199"/>
    <w:rsid w:val="003D1C89"/>
    <w:rsid w:val="003D2013"/>
    <w:rsid w:val="003D2C34"/>
    <w:rsid w:val="003D32A1"/>
    <w:rsid w:val="003D5116"/>
    <w:rsid w:val="003D5D3F"/>
    <w:rsid w:val="003D69D7"/>
    <w:rsid w:val="003D6BCD"/>
    <w:rsid w:val="003D6C54"/>
    <w:rsid w:val="003D75F8"/>
    <w:rsid w:val="003E0B98"/>
    <w:rsid w:val="003E1148"/>
    <w:rsid w:val="003E19B0"/>
    <w:rsid w:val="003E2273"/>
    <w:rsid w:val="003E2333"/>
    <w:rsid w:val="003E3A21"/>
    <w:rsid w:val="003E3BD5"/>
    <w:rsid w:val="003E4157"/>
    <w:rsid w:val="003E4ADD"/>
    <w:rsid w:val="003E4FDD"/>
    <w:rsid w:val="003E5778"/>
    <w:rsid w:val="003E5BA0"/>
    <w:rsid w:val="003E7EC3"/>
    <w:rsid w:val="003F0857"/>
    <w:rsid w:val="003F0D3D"/>
    <w:rsid w:val="003F1506"/>
    <w:rsid w:val="003F18D3"/>
    <w:rsid w:val="003F22C5"/>
    <w:rsid w:val="003F47B0"/>
    <w:rsid w:val="003F578F"/>
    <w:rsid w:val="003F594D"/>
    <w:rsid w:val="003F5B3B"/>
    <w:rsid w:val="003F5F3A"/>
    <w:rsid w:val="003F61C0"/>
    <w:rsid w:val="003F66C6"/>
    <w:rsid w:val="003F7090"/>
    <w:rsid w:val="00400055"/>
    <w:rsid w:val="0040064C"/>
    <w:rsid w:val="0040175A"/>
    <w:rsid w:val="00401EF4"/>
    <w:rsid w:val="00401FD9"/>
    <w:rsid w:val="004029F4"/>
    <w:rsid w:val="00403D80"/>
    <w:rsid w:val="00404F12"/>
    <w:rsid w:val="00404FAA"/>
    <w:rsid w:val="004050BA"/>
    <w:rsid w:val="004055EF"/>
    <w:rsid w:val="004062AC"/>
    <w:rsid w:val="00406571"/>
    <w:rsid w:val="004070FA"/>
    <w:rsid w:val="00407B70"/>
    <w:rsid w:val="00410099"/>
    <w:rsid w:val="0041123B"/>
    <w:rsid w:val="0041197D"/>
    <w:rsid w:val="00411B62"/>
    <w:rsid w:val="0041282D"/>
    <w:rsid w:val="00412C32"/>
    <w:rsid w:val="00412CC4"/>
    <w:rsid w:val="0041358E"/>
    <w:rsid w:val="00414923"/>
    <w:rsid w:val="00415878"/>
    <w:rsid w:val="00416FF5"/>
    <w:rsid w:val="00417C40"/>
    <w:rsid w:val="004202F5"/>
    <w:rsid w:val="00420839"/>
    <w:rsid w:val="004214D1"/>
    <w:rsid w:val="00423968"/>
    <w:rsid w:val="00423F4C"/>
    <w:rsid w:val="004241C7"/>
    <w:rsid w:val="00424A78"/>
    <w:rsid w:val="00424CB0"/>
    <w:rsid w:val="004255AD"/>
    <w:rsid w:val="00426174"/>
    <w:rsid w:val="00426339"/>
    <w:rsid w:val="004265FE"/>
    <w:rsid w:val="004268BA"/>
    <w:rsid w:val="00426C76"/>
    <w:rsid w:val="00426EA4"/>
    <w:rsid w:val="0042719C"/>
    <w:rsid w:val="00427367"/>
    <w:rsid w:val="00427AEF"/>
    <w:rsid w:val="00427B89"/>
    <w:rsid w:val="00430674"/>
    <w:rsid w:val="00431525"/>
    <w:rsid w:val="00432CC9"/>
    <w:rsid w:val="004338E4"/>
    <w:rsid w:val="00434A25"/>
    <w:rsid w:val="00436366"/>
    <w:rsid w:val="0043750E"/>
    <w:rsid w:val="0044008C"/>
    <w:rsid w:val="0044027A"/>
    <w:rsid w:val="004409DB"/>
    <w:rsid w:val="00442E21"/>
    <w:rsid w:val="00443E9E"/>
    <w:rsid w:val="00444242"/>
    <w:rsid w:val="0044437A"/>
    <w:rsid w:val="0044455F"/>
    <w:rsid w:val="00444B4D"/>
    <w:rsid w:val="0044513E"/>
    <w:rsid w:val="00445612"/>
    <w:rsid w:val="00446082"/>
    <w:rsid w:val="00447656"/>
    <w:rsid w:val="004500EB"/>
    <w:rsid w:val="004501E1"/>
    <w:rsid w:val="004503F2"/>
    <w:rsid w:val="00450847"/>
    <w:rsid w:val="00450B3F"/>
    <w:rsid w:val="004533A2"/>
    <w:rsid w:val="004539A5"/>
    <w:rsid w:val="00454033"/>
    <w:rsid w:val="004541F0"/>
    <w:rsid w:val="00454726"/>
    <w:rsid w:val="00454A8A"/>
    <w:rsid w:val="00456E53"/>
    <w:rsid w:val="0046066A"/>
    <w:rsid w:val="004608BD"/>
    <w:rsid w:val="00460910"/>
    <w:rsid w:val="00461C10"/>
    <w:rsid w:val="00461C85"/>
    <w:rsid w:val="004651EC"/>
    <w:rsid w:val="00465BB0"/>
    <w:rsid w:val="004700FF"/>
    <w:rsid w:val="00470925"/>
    <w:rsid w:val="00471EB4"/>
    <w:rsid w:val="004722BD"/>
    <w:rsid w:val="004723CE"/>
    <w:rsid w:val="00472B0F"/>
    <w:rsid w:val="00472B2F"/>
    <w:rsid w:val="00472E53"/>
    <w:rsid w:val="004736BC"/>
    <w:rsid w:val="00473BCD"/>
    <w:rsid w:val="00473FA4"/>
    <w:rsid w:val="004740D5"/>
    <w:rsid w:val="004747D8"/>
    <w:rsid w:val="00474E72"/>
    <w:rsid w:val="00474F60"/>
    <w:rsid w:val="00475116"/>
    <w:rsid w:val="00480BCF"/>
    <w:rsid w:val="004816E2"/>
    <w:rsid w:val="0048177C"/>
    <w:rsid w:val="0048194B"/>
    <w:rsid w:val="004824E5"/>
    <w:rsid w:val="00483F63"/>
    <w:rsid w:val="00486225"/>
    <w:rsid w:val="00486548"/>
    <w:rsid w:val="00486CDF"/>
    <w:rsid w:val="0049057B"/>
    <w:rsid w:val="004907BE"/>
    <w:rsid w:val="00491E51"/>
    <w:rsid w:val="00491E61"/>
    <w:rsid w:val="00491ED1"/>
    <w:rsid w:val="00493CF5"/>
    <w:rsid w:val="004941C1"/>
    <w:rsid w:val="0049515F"/>
    <w:rsid w:val="004957BB"/>
    <w:rsid w:val="00496455"/>
    <w:rsid w:val="00496F5D"/>
    <w:rsid w:val="0049735C"/>
    <w:rsid w:val="00497683"/>
    <w:rsid w:val="004A0084"/>
    <w:rsid w:val="004A03E3"/>
    <w:rsid w:val="004A094B"/>
    <w:rsid w:val="004A0BD4"/>
    <w:rsid w:val="004A0E3B"/>
    <w:rsid w:val="004A137E"/>
    <w:rsid w:val="004A18CA"/>
    <w:rsid w:val="004A1C3F"/>
    <w:rsid w:val="004A1FF8"/>
    <w:rsid w:val="004A20D5"/>
    <w:rsid w:val="004A2303"/>
    <w:rsid w:val="004A41EA"/>
    <w:rsid w:val="004A46FE"/>
    <w:rsid w:val="004A4F43"/>
    <w:rsid w:val="004A5F67"/>
    <w:rsid w:val="004A682C"/>
    <w:rsid w:val="004A6C81"/>
    <w:rsid w:val="004A6CDD"/>
    <w:rsid w:val="004A7418"/>
    <w:rsid w:val="004A7B25"/>
    <w:rsid w:val="004B0FA9"/>
    <w:rsid w:val="004B1044"/>
    <w:rsid w:val="004B1261"/>
    <w:rsid w:val="004B3102"/>
    <w:rsid w:val="004B5F01"/>
    <w:rsid w:val="004B61E7"/>
    <w:rsid w:val="004B65C0"/>
    <w:rsid w:val="004B6EE3"/>
    <w:rsid w:val="004B709E"/>
    <w:rsid w:val="004B763D"/>
    <w:rsid w:val="004C0407"/>
    <w:rsid w:val="004C0573"/>
    <w:rsid w:val="004C0F75"/>
    <w:rsid w:val="004C3071"/>
    <w:rsid w:val="004C4761"/>
    <w:rsid w:val="004C58AA"/>
    <w:rsid w:val="004C6603"/>
    <w:rsid w:val="004C6A75"/>
    <w:rsid w:val="004C7213"/>
    <w:rsid w:val="004C7331"/>
    <w:rsid w:val="004D0BDC"/>
    <w:rsid w:val="004D0E96"/>
    <w:rsid w:val="004D0F4D"/>
    <w:rsid w:val="004D1380"/>
    <w:rsid w:val="004D1B35"/>
    <w:rsid w:val="004D1CE9"/>
    <w:rsid w:val="004D2C0F"/>
    <w:rsid w:val="004D3198"/>
    <w:rsid w:val="004D5337"/>
    <w:rsid w:val="004D7CFF"/>
    <w:rsid w:val="004E0CC5"/>
    <w:rsid w:val="004E313C"/>
    <w:rsid w:val="004E398C"/>
    <w:rsid w:val="004E5520"/>
    <w:rsid w:val="004E6092"/>
    <w:rsid w:val="004E611D"/>
    <w:rsid w:val="004E6BB6"/>
    <w:rsid w:val="004E7C1B"/>
    <w:rsid w:val="004F16FD"/>
    <w:rsid w:val="004F5306"/>
    <w:rsid w:val="004F56A3"/>
    <w:rsid w:val="004F590F"/>
    <w:rsid w:val="004F5911"/>
    <w:rsid w:val="004F61E1"/>
    <w:rsid w:val="004F6C7A"/>
    <w:rsid w:val="004F720B"/>
    <w:rsid w:val="004F74EB"/>
    <w:rsid w:val="00501B88"/>
    <w:rsid w:val="005022CC"/>
    <w:rsid w:val="0050231C"/>
    <w:rsid w:val="0050276A"/>
    <w:rsid w:val="00502CC9"/>
    <w:rsid w:val="00503082"/>
    <w:rsid w:val="005037E4"/>
    <w:rsid w:val="00504C8F"/>
    <w:rsid w:val="00505CDE"/>
    <w:rsid w:val="00506372"/>
    <w:rsid w:val="005066B6"/>
    <w:rsid w:val="005069E0"/>
    <w:rsid w:val="00506DE0"/>
    <w:rsid w:val="00507184"/>
    <w:rsid w:val="00507C3C"/>
    <w:rsid w:val="0051125D"/>
    <w:rsid w:val="00514FB5"/>
    <w:rsid w:val="0051509C"/>
    <w:rsid w:val="0051616D"/>
    <w:rsid w:val="005174D8"/>
    <w:rsid w:val="005209FC"/>
    <w:rsid w:val="00522493"/>
    <w:rsid w:val="00522F8B"/>
    <w:rsid w:val="00524371"/>
    <w:rsid w:val="005302D2"/>
    <w:rsid w:val="0053073D"/>
    <w:rsid w:val="00530A8A"/>
    <w:rsid w:val="00531BCF"/>
    <w:rsid w:val="005320FA"/>
    <w:rsid w:val="0053242F"/>
    <w:rsid w:val="00533915"/>
    <w:rsid w:val="00533DFE"/>
    <w:rsid w:val="0053487A"/>
    <w:rsid w:val="005348C2"/>
    <w:rsid w:val="005357E0"/>
    <w:rsid w:val="00535B2E"/>
    <w:rsid w:val="00537556"/>
    <w:rsid w:val="00537640"/>
    <w:rsid w:val="00541945"/>
    <w:rsid w:val="00542B88"/>
    <w:rsid w:val="0054316B"/>
    <w:rsid w:val="00543F20"/>
    <w:rsid w:val="005450EF"/>
    <w:rsid w:val="0054682A"/>
    <w:rsid w:val="00547876"/>
    <w:rsid w:val="00550BF1"/>
    <w:rsid w:val="0055167C"/>
    <w:rsid w:val="005522CD"/>
    <w:rsid w:val="005523F0"/>
    <w:rsid w:val="00553CD6"/>
    <w:rsid w:val="00554194"/>
    <w:rsid w:val="00554A30"/>
    <w:rsid w:val="00555712"/>
    <w:rsid w:val="0055636D"/>
    <w:rsid w:val="0055737C"/>
    <w:rsid w:val="00557A76"/>
    <w:rsid w:val="00557FA6"/>
    <w:rsid w:val="00560465"/>
    <w:rsid w:val="00560C2F"/>
    <w:rsid w:val="005629E0"/>
    <w:rsid w:val="00563777"/>
    <w:rsid w:val="005637E5"/>
    <w:rsid w:val="00565A24"/>
    <w:rsid w:val="00565A5D"/>
    <w:rsid w:val="0056635D"/>
    <w:rsid w:val="00566853"/>
    <w:rsid w:val="00567AE8"/>
    <w:rsid w:val="00570183"/>
    <w:rsid w:val="00571C7A"/>
    <w:rsid w:val="005729AD"/>
    <w:rsid w:val="00573733"/>
    <w:rsid w:val="005748C4"/>
    <w:rsid w:val="0057542A"/>
    <w:rsid w:val="00575B90"/>
    <w:rsid w:val="00575CD3"/>
    <w:rsid w:val="00577A38"/>
    <w:rsid w:val="00581029"/>
    <w:rsid w:val="0058121A"/>
    <w:rsid w:val="00582273"/>
    <w:rsid w:val="0058266E"/>
    <w:rsid w:val="00582CBF"/>
    <w:rsid w:val="0058370A"/>
    <w:rsid w:val="005845EF"/>
    <w:rsid w:val="00584677"/>
    <w:rsid w:val="005847B5"/>
    <w:rsid w:val="00585FA3"/>
    <w:rsid w:val="00586C82"/>
    <w:rsid w:val="00586F85"/>
    <w:rsid w:val="00587A1B"/>
    <w:rsid w:val="00590D1C"/>
    <w:rsid w:val="00592236"/>
    <w:rsid w:val="00592808"/>
    <w:rsid w:val="0059293D"/>
    <w:rsid w:val="00593A14"/>
    <w:rsid w:val="00594710"/>
    <w:rsid w:val="005957FD"/>
    <w:rsid w:val="00596314"/>
    <w:rsid w:val="00596F27"/>
    <w:rsid w:val="005975F0"/>
    <w:rsid w:val="0059789F"/>
    <w:rsid w:val="005A2695"/>
    <w:rsid w:val="005A34AA"/>
    <w:rsid w:val="005A35AD"/>
    <w:rsid w:val="005A3A2A"/>
    <w:rsid w:val="005A3F5B"/>
    <w:rsid w:val="005A4201"/>
    <w:rsid w:val="005A45A4"/>
    <w:rsid w:val="005A45A6"/>
    <w:rsid w:val="005A4CC6"/>
    <w:rsid w:val="005A5BFA"/>
    <w:rsid w:val="005A65A7"/>
    <w:rsid w:val="005B07F2"/>
    <w:rsid w:val="005B2673"/>
    <w:rsid w:val="005B2EC7"/>
    <w:rsid w:val="005B3308"/>
    <w:rsid w:val="005B43D6"/>
    <w:rsid w:val="005B5672"/>
    <w:rsid w:val="005B5B97"/>
    <w:rsid w:val="005B5C43"/>
    <w:rsid w:val="005B61A4"/>
    <w:rsid w:val="005B6B60"/>
    <w:rsid w:val="005C1282"/>
    <w:rsid w:val="005C19D7"/>
    <w:rsid w:val="005C2972"/>
    <w:rsid w:val="005C2D83"/>
    <w:rsid w:val="005C2E31"/>
    <w:rsid w:val="005C312F"/>
    <w:rsid w:val="005C4008"/>
    <w:rsid w:val="005C4207"/>
    <w:rsid w:val="005C47E8"/>
    <w:rsid w:val="005C4C60"/>
    <w:rsid w:val="005C52CD"/>
    <w:rsid w:val="005C540E"/>
    <w:rsid w:val="005C5C9B"/>
    <w:rsid w:val="005C6119"/>
    <w:rsid w:val="005D04F1"/>
    <w:rsid w:val="005D1C9E"/>
    <w:rsid w:val="005D1E04"/>
    <w:rsid w:val="005D1F69"/>
    <w:rsid w:val="005D200D"/>
    <w:rsid w:val="005D3151"/>
    <w:rsid w:val="005D397C"/>
    <w:rsid w:val="005D440C"/>
    <w:rsid w:val="005D682B"/>
    <w:rsid w:val="005D6D32"/>
    <w:rsid w:val="005E0172"/>
    <w:rsid w:val="005E0402"/>
    <w:rsid w:val="005E1449"/>
    <w:rsid w:val="005E18CC"/>
    <w:rsid w:val="005E24D0"/>
    <w:rsid w:val="005E2989"/>
    <w:rsid w:val="005E2E7D"/>
    <w:rsid w:val="005E2F5A"/>
    <w:rsid w:val="005E5573"/>
    <w:rsid w:val="005E56FD"/>
    <w:rsid w:val="005E5BA3"/>
    <w:rsid w:val="005E5E12"/>
    <w:rsid w:val="005E765C"/>
    <w:rsid w:val="005F0611"/>
    <w:rsid w:val="005F0CFB"/>
    <w:rsid w:val="005F22C8"/>
    <w:rsid w:val="005F4256"/>
    <w:rsid w:val="005F4669"/>
    <w:rsid w:val="005F5EFD"/>
    <w:rsid w:val="00600748"/>
    <w:rsid w:val="00603FF9"/>
    <w:rsid w:val="006043B8"/>
    <w:rsid w:val="00605A45"/>
    <w:rsid w:val="0060743C"/>
    <w:rsid w:val="00610952"/>
    <w:rsid w:val="00610C37"/>
    <w:rsid w:val="0061152B"/>
    <w:rsid w:val="00611F84"/>
    <w:rsid w:val="006120AF"/>
    <w:rsid w:val="00612726"/>
    <w:rsid w:val="00613710"/>
    <w:rsid w:val="0061379E"/>
    <w:rsid w:val="00613857"/>
    <w:rsid w:val="006141D4"/>
    <w:rsid w:val="006148A1"/>
    <w:rsid w:val="006148DD"/>
    <w:rsid w:val="00615459"/>
    <w:rsid w:val="006159C4"/>
    <w:rsid w:val="00615FD0"/>
    <w:rsid w:val="0061643F"/>
    <w:rsid w:val="00617EC6"/>
    <w:rsid w:val="006204B9"/>
    <w:rsid w:val="0062092F"/>
    <w:rsid w:val="00620B3B"/>
    <w:rsid w:val="00621744"/>
    <w:rsid w:val="00622507"/>
    <w:rsid w:val="0062334E"/>
    <w:rsid w:val="0062339A"/>
    <w:rsid w:val="00624108"/>
    <w:rsid w:val="006255C9"/>
    <w:rsid w:val="00625743"/>
    <w:rsid w:val="00625D7B"/>
    <w:rsid w:val="0062744B"/>
    <w:rsid w:val="00627EF3"/>
    <w:rsid w:val="00631B5D"/>
    <w:rsid w:val="00632755"/>
    <w:rsid w:val="006327AD"/>
    <w:rsid w:val="006338CC"/>
    <w:rsid w:val="0063452A"/>
    <w:rsid w:val="00637754"/>
    <w:rsid w:val="0063792A"/>
    <w:rsid w:val="0063797B"/>
    <w:rsid w:val="006379E9"/>
    <w:rsid w:val="00637B84"/>
    <w:rsid w:val="006400DB"/>
    <w:rsid w:val="00640469"/>
    <w:rsid w:val="00640D2C"/>
    <w:rsid w:val="00641096"/>
    <w:rsid w:val="0064177A"/>
    <w:rsid w:val="00641ADC"/>
    <w:rsid w:val="006435C0"/>
    <w:rsid w:val="006445FC"/>
    <w:rsid w:val="00644F77"/>
    <w:rsid w:val="006463B0"/>
    <w:rsid w:val="00646622"/>
    <w:rsid w:val="006470A4"/>
    <w:rsid w:val="0064767C"/>
    <w:rsid w:val="006513F7"/>
    <w:rsid w:val="006516EB"/>
    <w:rsid w:val="006529BD"/>
    <w:rsid w:val="00653DD6"/>
    <w:rsid w:val="00654D18"/>
    <w:rsid w:val="00654EC6"/>
    <w:rsid w:val="00655184"/>
    <w:rsid w:val="00655978"/>
    <w:rsid w:val="006567FD"/>
    <w:rsid w:val="00657950"/>
    <w:rsid w:val="0066199A"/>
    <w:rsid w:val="00662C7E"/>
    <w:rsid w:val="00663B5D"/>
    <w:rsid w:val="00664631"/>
    <w:rsid w:val="00664A64"/>
    <w:rsid w:val="0066592F"/>
    <w:rsid w:val="0066696E"/>
    <w:rsid w:val="00667D74"/>
    <w:rsid w:val="00667F11"/>
    <w:rsid w:val="00670DE0"/>
    <w:rsid w:val="0067211A"/>
    <w:rsid w:val="00673222"/>
    <w:rsid w:val="006735F4"/>
    <w:rsid w:val="006739FE"/>
    <w:rsid w:val="00673F6C"/>
    <w:rsid w:val="00675518"/>
    <w:rsid w:val="00675F25"/>
    <w:rsid w:val="00676209"/>
    <w:rsid w:val="0067632A"/>
    <w:rsid w:val="00676758"/>
    <w:rsid w:val="006775AC"/>
    <w:rsid w:val="00681067"/>
    <w:rsid w:val="0068155C"/>
    <w:rsid w:val="00683BEB"/>
    <w:rsid w:val="00684DA1"/>
    <w:rsid w:val="00684FA1"/>
    <w:rsid w:val="00685C6C"/>
    <w:rsid w:val="00686575"/>
    <w:rsid w:val="00686FAB"/>
    <w:rsid w:val="00691AB3"/>
    <w:rsid w:val="0069262E"/>
    <w:rsid w:val="006953F0"/>
    <w:rsid w:val="00695CCA"/>
    <w:rsid w:val="00695DD9"/>
    <w:rsid w:val="00696330"/>
    <w:rsid w:val="00696A84"/>
    <w:rsid w:val="00697891"/>
    <w:rsid w:val="006A0A62"/>
    <w:rsid w:val="006A1E3E"/>
    <w:rsid w:val="006A2288"/>
    <w:rsid w:val="006A3EC9"/>
    <w:rsid w:val="006A4DA3"/>
    <w:rsid w:val="006A680A"/>
    <w:rsid w:val="006A6B3B"/>
    <w:rsid w:val="006A6E13"/>
    <w:rsid w:val="006A706E"/>
    <w:rsid w:val="006B096D"/>
    <w:rsid w:val="006B11BA"/>
    <w:rsid w:val="006B1A90"/>
    <w:rsid w:val="006B2F32"/>
    <w:rsid w:val="006B3A7A"/>
    <w:rsid w:val="006B3C45"/>
    <w:rsid w:val="006B4552"/>
    <w:rsid w:val="006B572E"/>
    <w:rsid w:val="006B5C7C"/>
    <w:rsid w:val="006B648E"/>
    <w:rsid w:val="006C0DDD"/>
    <w:rsid w:val="006C1053"/>
    <w:rsid w:val="006C302A"/>
    <w:rsid w:val="006C4BAA"/>
    <w:rsid w:val="006C4D09"/>
    <w:rsid w:val="006C4D41"/>
    <w:rsid w:val="006C5149"/>
    <w:rsid w:val="006C5161"/>
    <w:rsid w:val="006C74C9"/>
    <w:rsid w:val="006C78EE"/>
    <w:rsid w:val="006C7A1A"/>
    <w:rsid w:val="006C7B1C"/>
    <w:rsid w:val="006C7D7C"/>
    <w:rsid w:val="006D00D2"/>
    <w:rsid w:val="006D060C"/>
    <w:rsid w:val="006D0799"/>
    <w:rsid w:val="006D1C50"/>
    <w:rsid w:val="006D59DD"/>
    <w:rsid w:val="006D5B79"/>
    <w:rsid w:val="006D5E29"/>
    <w:rsid w:val="006D6635"/>
    <w:rsid w:val="006D6760"/>
    <w:rsid w:val="006D7F07"/>
    <w:rsid w:val="006E0070"/>
    <w:rsid w:val="006E0358"/>
    <w:rsid w:val="006E19B3"/>
    <w:rsid w:val="006E2302"/>
    <w:rsid w:val="006E370D"/>
    <w:rsid w:val="006E3896"/>
    <w:rsid w:val="006E3F8A"/>
    <w:rsid w:val="006E5106"/>
    <w:rsid w:val="006E5114"/>
    <w:rsid w:val="006E516F"/>
    <w:rsid w:val="006E5382"/>
    <w:rsid w:val="006E545C"/>
    <w:rsid w:val="006E54D6"/>
    <w:rsid w:val="006E588A"/>
    <w:rsid w:val="006E5E12"/>
    <w:rsid w:val="006E629E"/>
    <w:rsid w:val="006E6977"/>
    <w:rsid w:val="006F01C5"/>
    <w:rsid w:val="006F0B97"/>
    <w:rsid w:val="006F13A7"/>
    <w:rsid w:val="006F1B31"/>
    <w:rsid w:val="006F1BAD"/>
    <w:rsid w:val="006F2C3B"/>
    <w:rsid w:val="006F4B8A"/>
    <w:rsid w:val="006F57E8"/>
    <w:rsid w:val="006F5C4D"/>
    <w:rsid w:val="006F5EB6"/>
    <w:rsid w:val="007015A5"/>
    <w:rsid w:val="0070293D"/>
    <w:rsid w:val="00702C4D"/>
    <w:rsid w:val="00703A26"/>
    <w:rsid w:val="00703FD3"/>
    <w:rsid w:val="00706B6D"/>
    <w:rsid w:val="00706FCC"/>
    <w:rsid w:val="007075CC"/>
    <w:rsid w:val="00710BD1"/>
    <w:rsid w:val="00710EA6"/>
    <w:rsid w:val="007113BD"/>
    <w:rsid w:val="007117A4"/>
    <w:rsid w:val="00711995"/>
    <w:rsid w:val="00712186"/>
    <w:rsid w:val="007126DF"/>
    <w:rsid w:val="00712C3E"/>
    <w:rsid w:val="00713094"/>
    <w:rsid w:val="00715869"/>
    <w:rsid w:val="00715D48"/>
    <w:rsid w:val="00715DF7"/>
    <w:rsid w:val="007165D9"/>
    <w:rsid w:val="00717261"/>
    <w:rsid w:val="00722DDB"/>
    <w:rsid w:val="0072309F"/>
    <w:rsid w:val="00723AD4"/>
    <w:rsid w:val="00724F61"/>
    <w:rsid w:val="007259AC"/>
    <w:rsid w:val="007262EE"/>
    <w:rsid w:val="00726360"/>
    <w:rsid w:val="007275C9"/>
    <w:rsid w:val="0073275A"/>
    <w:rsid w:val="00732D7F"/>
    <w:rsid w:val="0073348E"/>
    <w:rsid w:val="00733DBD"/>
    <w:rsid w:val="00734712"/>
    <w:rsid w:val="00734890"/>
    <w:rsid w:val="00735317"/>
    <w:rsid w:val="0073616B"/>
    <w:rsid w:val="007368BA"/>
    <w:rsid w:val="00737B13"/>
    <w:rsid w:val="00740796"/>
    <w:rsid w:val="007407E0"/>
    <w:rsid w:val="00742079"/>
    <w:rsid w:val="007440CE"/>
    <w:rsid w:val="00745404"/>
    <w:rsid w:val="007461A7"/>
    <w:rsid w:val="0074621A"/>
    <w:rsid w:val="00746AAF"/>
    <w:rsid w:val="00747696"/>
    <w:rsid w:val="007502A3"/>
    <w:rsid w:val="00750D4D"/>
    <w:rsid w:val="0075125C"/>
    <w:rsid w:val="00751567"/>
    <w:rsid w:val="00751D30"/>
    <w:rsid w:val="007524F4"/>
    <w:rsid w:val="0075273A"/>
    <w:rsid w:val="00752979"/>
    <w:rsid w:val="00752B0C"/>
    <w:rsid w:val="0075302C"/>
    <w:rsid w:val="00753580"/>
    <w:rsid w:val="007549C6"/>
    <w:rsid w:val="00754FDF"/>
    <w:rsid w:val="00755AC7"/>
    <w:rsid w:val="00757DA3"/>
    <w:rsid w:val="007605CD"/>
    <w:rsid w:val="00761CF2"/>
    <w:rsid w:val="007620DE"/>
    <w:rsid w:val="00762EBB"/>
    <w:rsid w:val="00763D5E"/>
    <w:rsid w:val="0076461D"/>
    <w:rsid w:val="00764712"/>
    <w:rsid w:val="007648F1"/>
    <w:rsid w:val="007652BC"/>
    <w:rsid w:val="00765995"/>
    <w:rsid w:val="007676E6"/>
    <w:rsid w:val="007717BB"/>
    <w:rsid w:val="0077276C"/>
    <w:rsid w:val="0077294C"/>
    <w:rsid w:val="00773809"/>
    <w:rsid w:val="007746ED"/>
    <w:rsid w:val="0077555A"/>
    <w:rsid w:val="00775642"/>
    <w:rsid w:val="00775763"/>
    <w:rsid w:val="00777B39"/>
    <w:rsid w:val="00781571"/>
    <w:rsid w:val="00781BF9"/>
    <w:rsid w:val="0078223A"/>
    <w:rsid w:val="007823A9"/>
    <w:rsid w:val="00783DA2"/>
    <w:rsid w:val="00784485"/>
    <w:rsid w:val="007854AA"/>
    <w:rsid w:val="0078561A"/>
    <w:rsid w:val="007872AD"/>
    <w:rsid w:val="00787D9B"/>
    <w:rsid w:val="00787F56"/>
    <w:rsid w:val="00790F51"/>
    <w:rsid w:val="00791AE7"/>
    <w:rsid w:val="0079268D"/>
    <w:rsid w:val="0079441A"/>
    <w:rsid w:val="00794512"/>
    <w:rsid w:val="00794BA6"/>
    <w:rsid w:val="00796493"/>
    <w:rsid w:val="007973F4"/>
    <w:rsid w:val="007978C8"/>
    <w:rsid w:val="007A0ECB"/>
    <w:rsid w:val="007A1676"/>
    <w:rsid w:val="007A5266"/>
    <w:rsid w:val="007A6745"/>
    <w:rsid w:val="007A6E90"/>
    <w:rsid w:val="007A6EA0"/>
    <w:rsid w:val="007B17C7"/>
    <w:rsid w:val="007B1C5E"/>
    <w:rsid w:val="007B2FE4"/>
    <w:rsid w:val="007B3DB8"/>
    <w:rsid w:val="007B482B"/>
    <w:rsid w:val="007B4AE1"/>
    <w:rsid w:val="007B5223"/>
    <w:rsid w:val="007B55E0"/>
    <w:rsid w:val="007B5E45"/>
    <w:rsid w:val="007B7A68"/>
    <w:rsid w:val="007C0465"/>
    <w:rsid w:val="007C0C28"/>
    <w:rsid w:val="007C17BA"/>
    <w:rsid w:val="007C19A4"/>
    <w:rsid w:val="007C3B16"/>
    <w:rsid w:val="007C3D98"/>
    <w:rsid w:val="007C4A6D"/>
    <w:rsid w:val="007C59C0"/>
    <w:rsid w:val="007C5B6E"/>
    <w:rsid w:val="007C5EB7"/>
    <w:rsid w:val="007C6A10"/>
    <w:rsid w:val="007D017C"/>
    <w:rsid w:val="007D06F2"/>
    <w:rsid w:val="007D1435"/>
    <w:rsid w:val="007D1F75"/>
    <w:rsid w:val="007D2A22"/>
    <w:rsid w:val="007D46C8"/>
    <w:rsid w:val="007D556F"/>
    <w:rsid w:val="007D5D81"/>
    <w:rsid w:val="007D71A5"/>
    <w:rsid w:val="007E06FD"/>
    <w:rsid w:val="007E1B50"/>
    <w:rsid w:val="007E2836"/>
    <w:rsid w:val="007E40D0"/>
    <w:rsid w:val="007E43C5"/>
    <w:rsid w:val="007E47A3"/>
    <w:rsid w:val="007E4C3E"/>
    <w:rsid w:val="007E4F12"/>
    <w:rsid w:val="007E76CB"/>
    <w:rsid w:val="007E7E9A"/>
    <w:rsid w:val="007F02B3"/>
    <w:rsid w:val="007F075F"/>
    <w:rsid w:val="007F206F"/>
    <w:rsid w:val="007F2C97"/>
    <w:rsid w:val="007F385F"/>
    <w:rsid w:val="007F4F17"/>
    <w:rsid w:val="007F5421"/>
    <w:rsid w:val="007F5853"/>
    <w:rsid w:val="007F5EF4"/>
    <w:rsid w:val="007F6831"/>
    <w:rsid w:val="007F6F37"/>
    <w:rsid w:val="007F7958"/>
    <w:rsid w:val="007F7A7D"/>
    <w:rsid w:val="007F7DB9"/>
    <w:rsid w:val="008006B4"/>
    <w:rsid w:val="0080105C"/>
    <w:rsid w:val="00801E61"/>
    <w:rsid w:val="0080217C"/>
    <w:rsid w:val="00802732"/>
    <w:rsid w:val="00802DB0"/>
    <w:rsid w:val="00804B61"/>
    <w:rsid w:val="00805B1D"/>
    <w:rsid w:val="00806ECF"/>
    <w:rsid w:val="008075B6"/>
    <w:rsid w:val="00811355"/>
    <w:rsid w:val="00811FC7"/>
    <w:rsid w:val="00812690"/>
    <w:rsid w:val="00812F1E"/>
    <w:rsid w:val="00812F2F"/>
    <w:rsid w:val="008168D7"/>
    <w:rsid w:val="00816C97"/>
    <w:rsid w:val="00817437"/>
    <w:rsid w:val="00820DF7"/>
    <w:rsid w:val="008221CC"/>
    <w:rsid w:val="00822672"/>
    <w:rsid w:val="00824460"/>
    <w:rsid w:val="00824F33"/>
    <w:rsid w:val="008273B2"/>
    <w:rsid w:val="008301B7"/>
    <w:rsid w:val="008322F0"/>
    <w:rsid w:val="008325FF"/>
    <w:rsid w:val="0083266E"/>
    <w:rsid w:val="00832869"/>
    <w:rsid w:val="00834AE7"/>
    <w:rsid w:val="0083597A"/>
    <w:rsid w:val="008360C0"/>
    <w:rsid w:val="008368B5"/>
    <w:rsid w:val="00836D99"/>
    <w:rsid w:val="00836FB8"/>
    <w:rsid w:val="00837626"/>
    <w:rsid w:val="00837CDD"/>
    <w:rsid w:val="00840659"/>
    <w:rsid w:val="00840E1F"/>
    <w:rsid w:val="00842B5A"/>
    <w:rsid w:val="008437A9"/>
    <w:rsid w:val="008450F0"/>
    <w:rsid w:val="00846284"/>
    <w:rsid w:val="00847AE4"/>
    <w:rsid w:val="00847C49"/>
    <w:rsid w:val="00850431"/>
    <w:rsid w:val="00851E6F"/>
    <w:rsid w:val="00854547"/>
    <w:rsid w:val="0085545D"/>
    <w:rsid w:val="00855753"/>
    <w:rsid w:val="0085587A"/>
    <w:rsid w:val="00856A7A"/>
    <w:rsid w:val="00857297"/>
    <w:rsid w:val="00861F90"/>
    <w:rsid w:val="008620A8"/>
    <w:rsid w:val="0086215F"/>
    <w:rsid w:val="008630CA"/>
    <w:rsid w:val="008631C9"/>
    <w:rsid w:val="008632D4"/>
    <w:rsid w:val="0086394D"/>
    <w:rsid w:val="008639C1"/>
    <w:rsid w:val="00863AA0"/>
    <w:rsid w:val="00863BEC"/>
    <w:rsid w:val="0086622E"/>
    <w:rsid w:val="0086688B"/>
    <w:rsid w:val="00866B68"/>
    <w:rsid w:val="00867458"/>
    <w:rsid w:val="0086745F"/>
    <w:rsid w:val="00867E65"/>
    <w:rsid w:val="00867F30"/>
    <w:rsid w:val="00871512"/>
    <w:rsid w:val="0087335F"/>
    <w:rsid w:val="00873DD4"/>
    <w:rsid w:val="00876869"/>
    <w:rsid w:val="00877588"/>
    <w:rsid w:val="00877AF4"/>
    <w:rsid w:val="00877AFA"/>
    <w:rsid w:val="00880584"/>
    <w:rsid w:val="00880E97"/>
    <w:rsid w:val="00881281"/>
    <w:rsid w:val="00881BB8"/>
    <w:rsid w:val="00881FF9"/>
    <w:rsid w:val="00882011"/>
    <w:rsid w:val="00884B80"/>
    <w:rsid w:val="00885F10"/>
    <w:rsid w:val="00886BD1"/>
    <w:rsid w:val="008872B3"/>
    <w:rsid w:val="00890644"/>
    <w:rsid w:val="00890C4D"/>
    <w:rsid w:val="00893DDC"/>
    <w:rsid w:val="008949BC"/>
    <w:rsid w:val="00895FF3"/>
    <w:rsid w:val="00897151"/>
    <w:rsid w:val="00897153"/>
    <w:rsid w:val="00897646"/>
    <w:rsid w:val="00897B15"/>
    <w:rsid w:val="00897D7E"/>
    <w:rsid w:val="008A04E0"/>
    <w:rsid w:val="008A05CB"/>
    <w:rsid w:val="008A100A"/>
    <w:rsid w:val="008A16D8"/>
    <w:rsid w:val="008A1E7D"/>
    <w:rsid w:val="008A25F6"/>
    <w:rsid w:val="008A27B4"/>
    <w:rsid w:val="008A2EA4"/>
    <w:rsid w:val="008A339B"/>
    <w:rsid w:val="008A3805"/>
    <w:rsid w:val="008A4407"/>
    <w:rsid w:val="008A5825"/>
    <w:rsid w:val="008A6296"/>
    <w:rsid w:val="008B009F"/>
    <w:rsid w:val="008B09E6"/>
    <w:rsid w:val="008B157B"/>
    <w:rsid w:val="008B408B"/>
    <w:rsid w:val="008B4A4C"/>
    <w:rsid w:val="008B4EC0"/>
    <w:rsid w:val="008B54B7"/>
    <w:rsid w:val="008B7862"/>
    <w:rsid w:val="008C1576"/>
    <w:rsid w:val="008C208A"/>
    <w:rsid w:val="008C3CB8"/>
    <w:rsid w:val="008C5BC6"/>
    <w:rsid w:val="008C5C83"/>
    <w:rsid w:val="008C61EE"/>
    <w:rsid w:val="008C7058"/>
    <w:rsid w:val="008C71D3"/>
    <w:rsid w:val="008C78A6"/>
    <w:rsid w:val="008C7BC1"/>
    <w:rsid w:val="008C7CD8"/>
    <w:rsid w:val="008D1B76"/>
    <w:rsid w:val="008D368E"/>
    <w:rsid w:val="008D372D"/>
    <w:rsid w:val="008D4EE6"/>
    <w:rsid w:val="008D5B5B"/>
    <w:rsid w:val="008D6072"/>
    <w:rsid w:val="008D6713"/>
    <w:rsid w:val="008E04CA"/>
    <w:rsid w:val="008E07C2"/>
    <w:rsid w:val="008E0998"/>
    <w:rsid w:val="008E0B92"/>
    <w:rsid w:val="008E1480"/>
    <w:rsid w:val="008E226A"/>
    <w:rsid w:val="008E35E5"/>
    <w:rsid w:val="008E47B9"/>
    <w:rsid w:val="008E4AF0"/>
    <w:rsid w:val="008E5871"/>
    <w:rsid w:val="008E61FE"/>
    <w:rsid w:val="008E744F"/>
    <w:rsid w:val="008E7DD6"/>
    <w:rsid w:val="008F09BD"/>
    <w:rsid w:val="008F0C79"/>
    <w:rsid w:val="008F33C6"/>
    <w:rsid w:val="008F35F4"/>
    <w:rsid w:val="008F3D12"/>
    <w:rsid w:val="008F53CF"/>
    <w:rsid w:val="008F5D7C"/>
    <w:rsid w:val="008F767A"/>
    <w:rsid w:val="008F7DF7"/>
    <w:rsid w:val="00900917"/>
    <w:rsid w:val="00902163"/>
    <w:rsid w:val="0090273B"/>
    <w:rsid w:val="00905BFF"/>
    <w:rsid w:val="00906C97"/>
    <w:rsid w:val="00910E6B"/>
    <w:rsid w:val="0091206B"/>
    <w:rsid w:val="009127B4"/>
    <w:rsid w:val="009133B4"/>
    <w:rsid w:val="00914181"/>
    <w:rsid w:val="00914DF3"/>
    <w:rsid w:val="00915F7D"/>
    <w:rsid w:val="00916830"/>
    <w:rsid w:val="00916F27"/>
    <w:rsid w:val="00920E8C"/>
    <w:rsid w:val="00923891"/>
    <w:rsid w:val="00923BC8"/>
    <w:rsid w:val="009254AB"/>
    <w:rsid w:val="00925C49"/>
    <w:rsid w:val="00930798"/>
    <w:rsid w:val="009308FA"/>
    <w:rsid w:val="009318BF"/>
    <w:rsid w:val="00931A28"/>
    <w:rsid w:val="00932BF4"/>
    <w:rsid w:val="00932DBC"/>
    <w:rsid w:val="00933AE8"/>
    <w:rsid w:val="00933B54"/>
    <w:rsid w:val="00933D28"/>
    <w:rsid w:val="00934696"/>
    <w:rsid w:val="0093567B"/>
    <w:rsid w:val="00935BC3"/>
    <w:rsid w:val="00935E27"/>
    <w:rsid w:val="009361C8"/>
    <w:rsid w:val="00941E59"/>
    <w:rsid w:val="0094254D"/>
    <w:rsid w:val="00942E57"/>
    <w:rsid w:val="0094383E"/>
    <w:rsid w:val="00945743"/>
    <w:rsid w:val="00945FC9"/>
    <w:rsid w:val="0094613C"/>
    <w:rsid w:val="009461AF"/>
    <w:rsid w:val="00946CF6"/>
    <w:rsid w:val="00950116"/>
    <w:rsid w:val="00951095"/>
    <w:rsid w:val="00951DCE"/>
    <w:rsid w:val="00953045"/>
    <w:rsid w:val="009540E7"/>
    <w:rsid w:val="00954438"/>
    <w:rsid w:val="00956364"/>
    <w:rsid w:val="0095672C"/>
    <w:rsid w:val="00957135"/>
    <w:rsid w:val="00957B3E"/>
    <w:rsid w:val="00960612"/>
    <w:rsid w:val="00961166"/>
    <w:rsid w:val="00962205"/>
    <w:rsid w:val="00962712"/>
    <w:rsid w:val="00962A09"/>
    <w:rsid w:val="00962EBE"/>
    <w:rsid w:val="00963268"/>
    <w:rsid w:val="00964983"/>
    <w:rsid w:val="00964FE3"/>
    <w:rsid w:val="009660D5"/>
    <w:rsid w:val="00967AE7"/>
    <w:rsid w:val="00967F96"/>
    <w:rsid w:val="009705D0"/>
    <w:rsid w:val="00970E61"/>
    <w:rsid w:val="009715CC"/>
    <w:rsid w:val="00971D02"/>
    <w:rsid w:val="00972C03"/>
    <w:rsid w:val="0097381E"/>
    <w:rsid w:val="00977041"/>
    <w:rsid w:val="009806B3"/>
    <w:rsid w:val="00981443"/>
    <w:rsid w:val="00981F6D"/>
    <w:rsid w:val="00982595"/>
    <w:rsid w:val="009848CC"/>
    <w:rsid w:val="00986CF1"/>
    <w:rsid w:val="00986E1F"/>
    <w:rsid w:val="009875A9"/>
    <w:rsid w:val="0099230A"/>
    <w:rsid w:val="00992C2E"/>
    <w:rsid w:val="00994B07"/>
    <w:rsid w:val="009956FE"/>
    <w:rsid w:val="00995B46"/>
    <w:rsid w:val="00996110"/>
    <w:rsid w:val="00996485"/>
    <w:rsid w:val="00997641"/>
    <w:rsid w:val="00997A3B"/>
    <w:rsid w:val="00997E7B"/>
    <w:rsid w:val="009A0DB5"/>
    <w:rsid w:val="009A2AE5"/>
    <w:rsid w:val="009A3397"/>
    <w:rsid w:val="009A3762"/>
    <w:rsid w:val="009A4B76"/>
    <w:rsid w:val="009A4BFF"/>
    <w:rsid w:val="009A4E54"/>
    <w:rsid w:val="009A662F"/>
    <w:rsid w:val="009A66F7"/>
    <w:rsid w:val="009A67CB"/>
    <w:rsid w:val="009A68E3"/>
    <w:rsid w:val="009A7D75"/>
    <w:rsid w:val="009B2FE6"/>
    <w:rsid w:val="009B3300"/>
    <w:rsid w:val="009B341F"/>
    <w:rsid w:val="009B438B"/>
    <w:rsid w:val="009B43BF"/>
    <w:rsid w:val="009B4AD7"/>
    <w:rsid w:val="009B4B64"/>
    <w:rsid w:val="009B4E40"/>
    <w:rsid w:val="009B5203"/>
    <w:rsid w:val="009B5337"/>
    <w:rsid w:val="009B5406"/>
    <w:rsid w:val="009B59D1"/>
    <w:rsid w:val="009B64E0"/>
    <w:rsid w:val="009B67EC"/>
    <w:rsid w:val="009B6997"/>
    <w:rsid w:val="009B76D8"/>
    <w:rsid w:val="009B7ECD"/>
    <w:rsid w:val="009C00F8"/>
    <w:rsid w:val="009C0498"/>
    <w:rsid w:val="009C0681"/>
    <w:rsid w:val="009C13C2"/>
    <w:rsid w:val="009C16A3"/>
    <w:rsid w:val="009C1842"/>
    <w:rsid w:val="009C22EE"/>
    <w:rsid w:val="009C2310"/>
    <w:rsid w:val="009C3D7E"/>
    <w:rsid w:val="009C4010"/>
    <w:rsid w:val="009C56EE"/>
    <w:rsid w:val="009C6CEE"/>
    <w:rsid w:val="009D262E"/>
    <w:rsid w:val="009D2B13"/>
    <w:rsid w:val="009D2C23"/>
    <w:rsid w:val="009D2F7F"/>
    <w:rsid w:val="009D3661"/>
    <w:rsid w:val="009D3E9D"/>
    <w:rsid w:val="009D5CA5"/>
    <w:rsid w:val="009D5D0D"/>
    <w:rsid w:val="009E1BD2"/>
    <w:rsid w:val="009E1F56"/>
    <w:rsid w:val="009E226C"/>
    <w:rsid w:val="009E25F2"/>
    <w:rsid w:val="009E347B"/>
    <w:rsid w:val="009E4393"/>
    <w:rsid w:val="009E4E9C"/>
    <w:rsid w:val="009E6336"/>
    <w:rsid w:val="009E676A"/>
    <w:rsid w:val="009E6B8E"/>
    <w:rsid w:val="009F02EC"/>
    <w:rsid w:val="009F1468"/>
    <w:rsid w:val="009F2C56"/>
    <w:rsid w:val="009F2E62"/>
    <w:rsid w:val="009F405F"/>
    <w:rsid w:val="009F4791"/>
    <w:rsid w:val="009F4AC2"/>
    <w:rsid w:val="009F644F"/>
    <w:rsid w:val="009F6618"/>
    <w:rsid w:val="009F67C0"/>
    <w:rsid w:val="009F6CFC"/>
    <w:rsid w:val="009F7A2F"/>
    <w:rsid w:val="009F7D99"/>
    <w:rsid w:val="00A015B9"/>
    <w:rsid w:val="00A01E0D"/>
    <w:rsid w:val="00A02C4C"/>
    <w:rsid w:val="00A0304C"/>
    <w:rsid w:val="00A03734"/>
    <w:rsid w:val="00A04ACF"/>
    <w:rsid w:val="00A06893"/>
    <w:rsid w:val="00A10ED8"/>
    <w:rsid w:val="00A12799"/>
    <w:rsid w:val="00A12F29"/>
    <w:rsid w:val="00A13A2E"/>
    <w:rsid w:val="00A141A0"/>
    <w:rsid w:val="00A14957"/>
    <w:rsid w:val="00A14B45"/>
    <w:rsid w:val="00A14F93"/>
    <w:rsid w:val="00A20467"/>
    <w:rsid w:val="00A20562"/>
    <w:rsid w:val="00A217E4"/>
    <w:rsid w:val="00A22581"/>
    <w:rsid w:val="00A22BCE"/>
    <w:rsid w:val="00A23561"/>
    <w:rsid w:val="00A2396E"/>
    <w:rsid w:val="00A24AC9"/>
    <w:rsid w:val="00A261F5"/>
    <w:rsid w:val="00A26B81"/>
    <w:rsid w:val="00A273C9"/>
    <w:rsid w:val="00A319B8"/>
    <w:rsid w:val="00A31A74"/>
    <w:rsid w:val="00A33296"/>
    <w:rsid w:val="00A33E0F"/>
    <w:rsid w:val="00A34185"/>
    <w:rsid w:val="00A34E38"/>
    <w:rsid w:val="00A35A40"/>
    <w:rsid w:val="00A36653"/>
    <w:rsid w:val="00A40700"/>
    <w:rsid w:val="00A4116E"/>
    <w:rsid w:val="00A422B9"/>
    <w:rsid w:val="00A42342"/>
    <w:rsid w:val="00A42712"/>
    <w:rsid w:val="00A428DC"/>
    <w:rsid w:val="00A43449"/>
    <w:rsid w:val="00A435A6"/>
    <w:rsid w:val="00A43860"/>
    <w:rsid w:val="00A43B84"/>
    <w:rsid w:val="00A46224"/>
    <w:rsid w:val="00A46E49"/>
    <w:rsid w:val="00A50367"/>
    <w:rsid w:val="00A515A6"/>
    <w:rsid w:val="00A52D96"/>
    <w:rsid w:val="00A52F85"/>
    <w:rsid w:val="00A53AB1"/>
    <w:rsid w:val="00A53C99"/>
    <w:rsid w:val="00A540F3"/>
    <w:rsid w:val="00A5442C"/>
    <w:rsid w:val="00A54774"/>
    <w:rsid w:val="00A55499"/>
    <w:rsid w:val="00A61D71"/>
    <w:rsid w:val="00A62C67"/>
    <w:rsid w:val="00A6313A"/>
    <w:rsid w:val="00A63EC2"/>
    <w:rsid w:val="00A66A28"/>
    <w:rsid w:val="00A6725A"/>
    <w:rsid w:val="00A73EF3"/>
    <w:rsid w:val="00A74A6B"/>
    <w:rsid w:val="00A751FB"/>
    <w:rsid w:val="00A758A0"/>
    <w:rsid w:val="00A75AE3"/>
    <w:rsid w:val="00A75B82"/>
    <w:rsid w:val="00A760A9"/>
    <w:rsid w:val="00A761AF"/>
    <w:rsid w:val="00A76A3B"/>
    <w:rsid w:val="00A77D56"/>
    <w:rsid w:val="00A77E0B"/>
    <w:rsid w:val="00A80EC7"/>
    <w:rsid w:val="00A814FC"/>
    <w:rsid w:val="00A818A0"/>
    <w:rsid w:val="00A823A3"/>
    <w:rsid w:val="00A83C93"/>
    <w:rsid w:val="00A83EDC"/>
    <w:rsid w:val="00A85BF2"/>
    <w:rsid w:val="00A85CF9"/>
    <w:rsid w:val="00A870E3"/>
    <w:rsid w:val="00A87557"/>
    <w:rsid w:val="00A877A8"/>
    <w:rsid w:val="00A9197A"/>
    <w:rsid w:val="00A922DE"/>
    <w:rsid w:val="00A934B0"/>
    <w:rsid w:val="00A942DC"/>
    <w:rsid w:val="00A94A64"/>
    <w:rsid w:val="00A95815"/>
    <w:rsid w:val="00A958E5"/>
    <w:rsid w:val="00A95C01"/>
    <w:rsid w:val="00A95D02"/>
    <w:rsid w:val="00A95D72"/>
    <w:rsid w:val="00A95F4B"/>
    <w:rsid w:val="00A96CF5"/>
    <w:rsid w:val="00A97B84"/>
    <w:rsid w:val="00AA03DD"/>
    <w:rsid w:val="00AA069C"/>
    <w:rsid w:val="00AA06FF"/>
    <w:rsid w:val="00AA1EB9"/>
    <w:rsid w:val="00AA2463"/>
    <w:rsid w:val="00AA2564"/>
    <w:rsid w:val="00AA269A"/>
    <w:rsid w:val="00AA289B"/>
    <w:rsid w:val="00AA30CA"/>
    <w:rsid w:val="00AA4532"/>
    <w:rsid w:val="00AA5153"/>
    <w:rsid w:val="00AA5854"/>
    <w:rsid w:val="00AA5B7E"/>
    <w:rsid w:val="00AA5D78"/>
    <w:rsid w:val="00AA5DF4"/>
    <w:rsid w:val="00AA630E"/>
    <w:rsid w:val="00AA78F5"/>
    <w:rsid w:val="00AB0279"/>
    <w:rsid w:val="00AB1059"/>
    <w:rsid w:val="00AB124D"/>
    <w:rsid w:val="00AB1376"/>
    <w:rsid w:val="00AB1632"/>
    <w:rsid w:val="00AB1F2D"/>
    <w:rsid w:val="00AB24AC"/>
    <w:rsid w:val="00AB3775"/>
    <w:rsid w:val="00AB561A"/>
    <w:rsid w:val="00AB570B"/>
    <w:rsid w:val="00AB6741"/>
    <w:rsid w:val="00AB6B12"/>
    <w:rsid w:val="00AB707B"/>
    <w:rsid w:val="00AB798D"/>
    <w:rsid w:val="00AB79C3"/>
    <w:rsid w:val="00AB7C7A"/>
    <w:rsid w:val="00AC0020"/>
    <w:rsid w:val="00AC011B"/>
    <w:rsid w:val="00AC016B"/>
    <w:rsid w:val="00AC0F58"/>
    <w:rsid w:val="00AC1553"/>
    <w:rsid w:val="00AC3FF4"/>
    <w:rsid w:val="00AC48F5"/>
    <w:rsid w:val="00AC5CF3"/>
    <w:rsid w:val="00AC6E33"/>
    <w:rsid w:val="00AD0960"/>
    <w:rsid w:val="00AD18C8"/>
    <w:rsid w:val="00AD1F37"/>
    <w:rsid w:val="00AD2673"/>
    <w:rsid w:val="00AD2787"/>
    <w:rsid w:val="00AD3C12"/>
    <w:rsid w:val="00AD4864"/>
    <w:rsid w:val="00AD590B"/>
    <w:rsid w:val="00AD6DA3"/>
    <w:rsid w:val="00AD797E"/>
    <w:rsid w:val="00AE01BD"/>
    <w:rsid w:val="00AE0415"/>
    <w:rsid w:val="00AE2A7A"/>
    <w:rsid w:val="00AE327F"/>
    <w:rsid w:val="00AE3F58"/>
    <w:rsid w:val="00AE41DE"/>
    <w:rsid w:val="00AE5859"/>
    <w:rsid w:val="00AE58FD"/>
    <w:rsid w:val="00AE5C47"/>
    <w:rsid w:val="00AE6075"/>
    <w:rsid w:val="00AE6DAE"/>
    <w:rsid w:val="00AF0AF9"/>
    <w:rsid w:val="00AF0C8C"/>
    <w:rsid w:val="00AF1A95"/>
    <w:rsid w:val="00AF1DFA"/>
    <w:rsid w:val="00AF28AE"/>
    <w:rsid w:val="00AF2B44"/>
    <w:rsid w:val="00AF2C18"/>
    <w:rsid w:val="00AF5148"/>
    <w:rsid w:val="00AF5E44"/>
    <w:rsid w:val="00AF5E92"/>
    <w:rsid w:val="00AF661C"/>
    <w:rsid w:val="00AF776D"/>
    <w:rsid w:val="00B000D4"/>
    <w:rsid w:val="00B00512"/>
    <w:rsid w:val="00B0105D"/>
    <w:rsid w:val="00B024D1"/>
    <w:rsid w:val="00B02631"/>
    <w:rsid w:val="00B052C0"/>
    <w:rsid w:val="00B05B64"/>
    <w:rsid w:val="00B06D69"/>
    <w:rsid w:val="00B10ADD"/>
    <w:rsid w:val="00B10EC5"/>
    <w:rsid w:val="00B10F42"/>
    <w:rsid w:val="00B12580"/>
    <w:rsid w:val="00B12783"/>
    <w:rsid w:val="00B133D6"/>
    <w:rsid w:val="00B133FC"/>
    <w:rsid w:val="00B14449"/>
    <w:rsid w:val="00B14B59"/>
    <w:rsid w:val="00B161CD"/>
    <w:rsid w:val="00B16FCC"/>
    <w:rsid w:val="00B22878"/>
    <w:rsid w:val="00B263F7"/>
    <w:rsid w:val="00B26849"/>
    <w:rsid w:val="00B26F5C"/>
    <w:rsid w:val="00B27553"/>
    <w:rsid w:val="00B27906"/>
    <w:rsid w:val="00B31340"/>
    <w:rsid w:val="00B313D1"/>
    <w:rsid w:val="00B31C21"/>
    <w:rsid w:val="00B32965"/>
    <w:rsid w:val="00B3312C"/>
    <w:rsid w:val="00B34078"/>
    <w:rsid w:val="00B3461C"/>
    <w:rsid w:val="00B36560"/>
    <w:rsid w:val="00B36EA2"/>
    <w:rsid w:val="00B37AEF"/>
    <w:rsid w:val="00B41FCD"/>
    <w:rsid w:val="00B42351"/>
    <w:rsid w:val="00B43024"/>
    <w:rsid w:val="00B43040"/>
    <w:rsid w:val="00B43E23"/>
    <w:rsid w:val="00B440FD"/>
    <w:rsid w:val="00B45202"/>
    <w:rsid w:val="00B4543A"/>
    <w:rsid w:val="00B458CE"/>
    <w:rsid w:val="00B45C1F"/>
    <w:rsid w:val="00B4672E"/>
    <w:rsid w:val="00B47730"/>
    <w:rsid w:val="00B511F6"/>
    <w:rsid w:val="00B51702"/>
    <w:rsid w:val="00B51C8F"/>
    <w:rsid w:val="00B5213C"/>
    <w:rsid w:val="00B53F36"/>
    <w:rsid w:val="00B53F9D"/>
    <w:rsid w:val="00B54DC8"/>
    <w:rsid w:val="00B550EC"/>
    <w:rsid w:val="00B56766"/>
    <w:rsid w:val="00B57588"/>
    <w:rsid w:val="00B575EF"/>
    <w:rsid w:val="00B60D5A"/>
    <w:rsid w:val="00B628E2"/>
    <w:rsid w:val="00B63F1E"/>
    <w:rsid w:val="00B65186"/>
    <w:rsid w:val="00B66851"/>
    <w:rsid w:val="00B67099"/>
    <w:rsid w:val="00B676F5"/>
    <w:rsid w:val="00B67CD8"/>
    <w:rsid w:val="00B7119B"/>
    <w:rsid w:val="00B71888"/>
    <w:rsid w:val="00B72D8E"/>
    <w:rsid w:val="00B73392"/>
    <w:rsid w:val="00B75B08"/>
    <w:rsid w:val="00B76783"/>
    <w:rsid w:val="00B76BBB"/>
    <w:rsid w:val="00B77207"/>
    <w:rsid w:val="00B778E2"/>
    <w:rsid w:val="00B77E3D"/>
    <w:rsid w:val="00B8126C"/>
    <w:rsid w:val="00B818D1"/>
    <w:rsid w:val="00B819AC"/>
    <w:rsid w:val="00B8216C"/>
    <w:rsid w:val="00B82961"/>
    <w:rsid w:val="00B82B69"/>
    <w:rsid w:val="00B83B27"/>
    <w:rsid w:val="00B84A65"/>
    <w:rsid w:val="00B85232"/>
    <w:rsid w:val="00B85BA8"/>
    <w:rsid w:val="00B860B8"/>
    <w:rsid w:val="00B87065"/>
    <w:rsid w:val="00B90829"/>
    <w:rsid w:val="00B90E47"/>
    <w:rsid w:val="00B9146A"/>
    <w:rsid w:val="00B91954"/>
    <w:rsid w:val="00B92E5D"/>
    <w:rsid w:val="00B934BF"/>
    <w:rsid w:val="00B95D50"/>
    <w:rsid w:val="00B978F1"/>
    <w:rsid w:val="00BA12EA"/>
    <w:rsid w:val="00BA1A5F"/>
    <w:rsid w:val="00BA2E7B"/>
    <w:rsid w:val="00BA4036"/>
    <w:rsid w:val="00BA55EB"/>
    <w:rsid w:val="00BA5723"/>
    <w:rsid w:val="00BA5B85"/>
    <w:rsid w:val="00BA5DB5"/>
    <w:rsid w:val="00BA6E77"/>
    <w:rsid w:val="00BA7A56"/>
    <w:rsid w:val="00BA7FD6"/>
    <w:rsid w:val="00BB20F3"/>
    <w:rsid w:val="00BB269A"/>
    <w:rsid w:val="00BB2D67"/>
    <w:rsid w:val="00BB31D3"/>
    <w:rsid w:val="00BB4840"/>
    <w:rsid w:val="00BB55C3"/>
    <w:rsid w:val="00BB5885"/>
    <w:rsid w:val="00BB5FAA"/>
    <w:rsid w:val="00BB7C55"/>
    <w:rsid w:val="00BB7FB0"/>
    <w:rsid w:val="00BC147B"/>
    <w:rsid w:val="00BC1548"/>
    <w:rsid w:val="00BC19E7"/>
    <w:rsid w:val="00BC1F17"/>
    <w:rsid w:val="00BC1F8C"/>
    <w:rsid w:val="00BC363F"/>
    <w:rsid w:val="00BC3953"/>
    <w:rsid w:val="00BC4080"/>
    <w:rsid w:val="00BC742E"/>
    <w:rsid w:val="00BC74CA"/>
    <w:rsid w:val="00BC7AC8"/>
    <w:rsid w:val="00BD1C12"/>
    <w:rsid w:val="00BD33CF"/>
    <w:rsid w:val="00BD5469"/>
    <w:rsid w:val="00BD5558"/>
    <w:rsid w:val="00BD574C"/>
    <w:rsid w:val="00BD645E"/>
    <w:rsid w:val="00BD6741"/>
    <w:rsid w:val="00BD675A"/>
    <w:rsid w:val="00BE1A29"/>
    <w:rsid w:val="00BE1B65"/>
    <w:rsid w:val="00BE506B"/>
    <w:rsid w:val="00BE510E"/>
    <w:rsid w:val="00BE702F"/>
    <w:rsid w:val="00BE7492"/>
    <w:rsid w:val="00BF0C28"/>
    <w:rsid w:val="00BF10BB"/>
    <w:rsid w:val="00BF3C24"/>
    <w:rsid w:val="00BF4ECB"/>
    <w:rsid w:val="00C045A4"/>
    <w:rsid w:val="00C048D3"/>
    <w:rsid w:val="00C05349"/>
    <w:rsid w:val="00C05C67"/>
    <w:rsid w:val="00C05E69"/>
    <w:rsid w:val="00C05F4E"/>
    <w:rsid w:val="00C0665D"/>
    <w:rsid w:val="00C0721A"/>
    <w:rsid w:val="00C076C2"/>
    <w:rsid w:val="00C07D47"/>
    <w:rsid w:val="00C07DBD"/>
    <w:rsid w:val="00C10583"/>
    <w:rsid w:val="00C10CA3"/>
    <w:rsid w:val="00C10CF6"/>
    <w:rsid w:val="00C10EAB"/>
    <w:rsid w:val="00C11671"/>
    <w:rsid w:val="00C11AC8"/>
    <w:rsid w:val="00C11B0C"/>
    <w:rsid w:val="00C11F8C"/>
    <w:rsid w:val="00C13CAE"/>
    <w:rsid w:val="00C148C3"/>
    <w:rsid w:val="00C1538D"/>
    <w:rsid w:val="00C15DA1"/>
    <w:rsid w:val="00C16267"/>
    <w:rsid w:val="00C20D9D"/>
    <w:rsid w:val="00C219D2"/>
    <w:rsid w:val="00C21A25"/>
    <w:rsid w:val="00C2296E"/>
    <w:rsid w:val="00C230E2"/>
    <w:rsid w:val="00C246B8"/>
    <w:rsid w:val="00C24A27"/>
    <w:rsid w:val="00C2553C"/>
    <w:rsid w:val="00C257F6"/>
    <w:rsid w:val="00C25B5E"/>
    <w:rsid w:val="00C2762E"/>
    <w:rsid w:val="00C3090F"/>
    <w:rsid w:val="00C334AC"/>
    <w:rsid w:val="00C33771"/>
    <w:rsid w:val="00C33803"/>
    <w:rsid w:val="00C342D2"/>
    <w:rsid w:val="00C34305"/>
    <w:rsid w:val="00C357CC"/>
    <w:rsid w:val="00C37380"/>
    <w:rsid w:val="00C3768C"/>
    <w:rsid w:val="00C40F01"/>
    <w:rsid w:val="00C41759"/>
    <w:rsid w:val="00C42C92"/>
    <w:rsid w:val="00C43531"/>
    <w:rsid w:val="00C44812"/>
    <w:rsid w:val="00C4576C"/>
    <w:rsid w:val="00C45E09"/>
    <w:rsid w:val="00C45E7E"/>
    <w:rsid w:val="00C46813"/>
    <w:rsid w:val="00C46C07"/>
    <w:rsid w:val="00C46E5B"/>
    <w:rsid w:val="00C47081"/>
    <w:rsid w:val="00C475E3"/>
    <w:rsid w:val="00C477B1"/>
    <w:rsid w:val="00C479E0"/>
    <w:rsid w:val="00C47A87"/>
    <w:rsid w:val="00C47EE9"/>
    <w:rsid w:val="00C50468"/>
    <w:rsid w:val="00C506A4"/>
    <w:rsid w:val="00C50D6B"/>
    <w:rsid w:val="00C510AE"/>
    <w:rsid w:val="00C51885"/>
    <w:rsid w:val="00C5206B"/>
    <w:rsid w:val="00C52C46"/>
    <w:rsid w:val="00C53790"/>
    <w:rsid w:val="00C54882"/>
    <w:rsid w:val="00C55854"/>
    <w:rsid w:val="00C55977"/>
    <w:rsid w:val="00C56535"/>
    <w:rsid w:val="00C56851"/>
    <w:rsid w:val="00C577C4"/>
    <w:rsid w:val="00C57EB8"/>
    <w:rsid w:val="00C605BD"/>
    <w:rsid w:val="00C6065D"/>
    <w:rsid w:val="00C63B4F"/>
    <w:rsid w:val="00C63BA0"/>
    <w:rsid w:val="00C63ED6"/>
    <w:rsid w:val="00C64F3B"/>
    <w:rsid w:val="00C65211"/>
    <w:rsid w:val="00C65454"/>
    <w:rsid w:val="00C65C4D"/>
    <w:rsid w:val="00C66330"/>
    <w:rsid w:val="00C7206E"/>
    <w:rsid w:val="00C74B39"/>
    <w:rsid w:val="00C74E9F"/>
    <w:rsid w:val="00C75708"/>
    <w:rsid w:val="00C76706"/>
    <w:rsid w:val="00C76777"/>
    <w:rsid w:val="00C76D42"/>
    <w:rsid w:val="00C81064"/>
    <w:rsid w:val="00C81AAC"/>
    <w:rsid w:val="00C81F74"/>
    <w:rsid w:val="00C8293C"/>
    <w:rsid w:val="00C8401E"/>
    <w:rsid w:val="00C875D4"/>
    <w:rsid w:val="00C902A3"/>
    <w:rsid w:val="00C903B9"/>
    <w:rsid w:val="00C9152C"/>
    <w:rsid w:val="00C92062"/>
    <w:rsid w:val="00C92793"/>
    <w:rsid w:val="00C93BE9"/>
    <w:rsid w:val="00C941A7"/>
    <w:rsid w:val="00C95479"/>
    <w:rsid w:val="00C9748F"/>
    <w:rsid w:val="00C9794B"/>
    <w:rsid w:val="00CA01BE"/>
    <w:rsid w:val="00CA1126"/>
    <w:rsid w:val="00CA163A"/>
    <w:rsid w:val="00CA1712"/>
    <w:rsid w:val="00CA1883"/>
    <w:rsid w:val="00CA1C85"/>
    <w:rsid w:val="00CA2064"/>
    <w:rsid w:val="00CA22B2"/>
    <w:rsid w:val="00CA362B"/>
    <w:rsid w:val="00CA52AA"/>
    <w:rsid w:val="00CA56C3"/>
    <w:rsid w:val="00CA5E09"/>
    <w:rsid w:val="00CA6C0F"/>
    <w:rsid w:val="00CA7752"/>
    <w:rsid w:val="00CB1FF1"/>
    <w:rsid w:val="00CB21D4"/>
    <w:rsid w:val="00CB2D17"/>
    <w:rsid w:val="00CB3EF5"/>
    <w:rsid w:val="00CB5DED"/>
    <w:rsid w:val="00CB62F9"/>
    <w:rsid w:val="00CB6B5D"/>
    <w:rsid w:val="00CC0556"/>
    <w:rsid w:val="00CC1619"/>
    <w:rsid w:val="00CC268F"/>
    <w:rsid w:val="00CC2DA3"/>
    <w:rsid w:val="00CC3112"/>
    <w:rsid w:val="00CC3F1F"/>
    <w:rsid w:val="00CC4D3B"/>
    <w:rsid w:val="00CC7156"/>
    <w:rsid w:val="00CC76CA"/>
    <w:rsid w:val="00CD2481"/>
    <w:rsid w:val="00CD273D"/>
    <w:rsid w:val="00CD2944"/>
    <w:rsid w:val="00CD2B1C"/>
    <w:rsid w:val="00CD505B"/>
    <w:rsid w:val="00CD537B"/>
    <w:rsid w:val="00CD560F"/>
    <w:rsid w:val="00CD5CD2"/>
    <w:rsid w:val="00CD6598"/>
    <w:rsid w:val="00CE06EF"/>
    <w:rsid w:val="00CE112B"/>
    <w:rsid w:val="00CE3A1C"/>
    <w:rsid w:val="00CE5047"/>
    <w:rsid w:val="00CE58CF"/>
    <w:rsid w:val="00CE5D36"/>
    <w:rsid w:val="00CE6561"/>
    <w:rsid w:val="00CE663D"/>
    <w:rsid w:val="00CF0899"/>
    <w:rsid w:val="00CF0F02"/>
    <w:rsid w:val="00CF1361"/>
    <w:rsid w:val="00CF33A4"/>
    <w:rsid w:val="00CF34FE"/>
    <w:rsid w:val="00CF4086"/>
    <w:rsid w:val="00CF413D"/>
    <w:rsid w:val="00CF46A2"/>
    <w:rsid w:val="00CF51B9"/>
    <w:rsid w:val="00CF704E"/>
    <w:rsid w:val="00CF7445"/>
    <w:rsid w:val="00D0049B"/>
    <w:rsid w:val="00D0070D"/>
    <w:rsid w:val="00D00922"/>
    <w:rsid w:val="00D00D39"/>
    <w:rsid w:val="00D012D3"/>
    <w:rsid w:val="00D0194F"/>
    <w:rsid w:val="00D0400D"/>
    <w:rsid w:val="00D04A73"/>
    <w:rsid w:val="00D05961"/>
    <w:rsid w:val="00D0684C"/>
    <w:rsid w:val="00D07D24"/>
    <w:rsid w:val="00D10C46"/>
    <w:rsid w:val="00D12A00"/>
    <w:rsid w:val="00D13594"/>
    <w:rsid w:val="00D13CBA"/>
    <w:rsid w:val="00D13EED"/>
    <w:rsid w:val="00D14817"/>
    <w:rsid w:val="00D17146"/>
    <w:rsid w:val="00D17BAA"/>
    <w:rsid w:val="00D17F0D"/>
    <w:rsid w:val="00D20F40"/>
    <w:rsid w:val="00D21096"/>
    <w:rsid w:val="00D22AFA"/>
    <w:rsid w:val="00D26225"/>
    <w:rsid w:val="00D26A7A"/>
    <w:rsid w:val="00D27307"/>
    <w:rsid w:val="00D275F0"/>
    <w:rsid w:val="00D30570"/>
    <w:rsid w:val="00D3084D"/>
    <w:rsid w:val="00D34BA8"/>
    <w:rsid w:val="00D351AF"/>
    <w:rsid w:val="00D357DE"/>
    <w:rsid w:val="00D35F0C"/>
    <w:rsid w:val="00D35F65"/>
    <w:rsid w:val="00D3759E"/>
    <w:rsid w:val="00D4321B"/>
    <w:rsid w:val="00D43A00"/>
    <w:rsid w:val="00D449A4"/>
    <w:rsid w:val="00D45168"/>
    <w:rsid w:val="00D461BF"/>
    <w:rsid w:val="00D467C1"/>
    <w:rsid w:val="00D50788"/>
    <w:rsid w:val="00D508F9"/>
    <w:rsid w:val="00D512E2"/>
    <w:rsid w:val="00D51D21"/>
    <w:rsid w:val="00D52C06"/>
    <w:rsid w:val="00D52E58"/>
    <w:rsid w:val="00D5336D"/>
    <w:rsid w:val="00D5359D"/>
    <w:rsid w:val="00D535DF"/>
    <w:rsid w:val="00D54371"/>
    <w:rsid w:val="00D544CE"/>
    <w:rsid w:val="00D54B7F"/>
    <w:rsid w:val="00D54BE1"/>
    <w:rsid w:val="00D55490"/>
    <w:rsid w:val="00D5587B"/>
    <w:rsid w:val="00D559BC"/>
    <w:rsid w:val="00D56886"/>
    <w:rsid w:val="00D5690E"/>
    <w:rsid w:val="00D56993"/>
    <w:rsid w:val="00D5789C"/>
    <w:rsid w:val="00D61DC4"/>
    <w:rsid w:val="00D62048"/>
    <w:rsid w:val="00D625F5"/>
    <w:rsid w:val="00D62839"/>
    <w:rsid w:val="00D65258"/>
    <w:rsid w:val="00D70081"/>
    <w:rsid w:val="00D70348"/>
    <w:rsid w:val="00D70951"/>
    <w:rsid w:val="00D70BD8"/>
    <w:rsid w:val="00D70D6A"/>
    <w:rsid w:val="00D7235C"/>
    <w:rsid w:val="00D72C40"/>
    <w:rsid w:val="00D75AAF"/>
    <w:rsid w:val="00D77862"/>
    <w:rsid w:val="00D80087"/>
    <w:rsid w:val="00D802A0"/>
    <w:rsid w:val="00D81C12"/>
    <w:rsid w:val="00D839C4"/>
    <w:rsid w:val="00D84591"/>
    <w:rsid w:val="00D845F3"/>
    <w:rsid w:val="00D85DDE"/>
    <w:rsid w:val="00D86BB2"/>
    <w:rsid w:val="00D87519"/>
    <w:rsid w:val="00D87965"/>
    <w:rsid w:val="00D90071"/>
    <w:rsid w:val="00D917DD"/>
    <w:rsid w:val="00D91988"/>
    <w:rsid w:val="00D93DC7"/>
    <w:rsid w:val="00D94377"/>
    <w:rsid w:val="00D96B9C"/>
    <w:rsid w:val="00D97288"/>
    <w:rsid w:val="00D97967"/>
    <w:rsid w:val="00DA0425"/>
    <w:rsid w:val="00DA0E81"/>
    <w:rsid w:val="00DA11B4"/>
    <w:rsid w:val="00DA1283"/>
    <w:rsid w:val="00DA199D"/>
    <w:rsid w:val="00DA3D47"/>
    <w:rsid w:val="00DA4826"/>
    <w:rsid w:val="00DA5CD3"/>
    <w:rsid w:val="00DA6134"/>
    <w:rsid w:val="00DA6157"/>
    <w:rsid w:val="00DA7096"/>
    <w:rsid w:val="00DA7439"/>
    <w:rsid w:val="00DB084A"/>
    <w:rsid w:val="00DB0ABB"/>
    <w:rsid w:val="00DB181F"/>
    <w:rsid w:val="00DB1938"/>
    <w:rsid w:val="00DB270E"/>
    <w:rsid w:val="00DB2898"/>
    <w:rsid w:val="00DB3800"/>
    <w:rsid w:val="00DB3A1B"/>
    <w:rsid w:val="00DB4448"/>
    <w:rsid w:val="00DB6C87"/>
    <w:rsid w:val="00DB6F11"/>
    <w:rsid w:val="00DB7BB8"/>
    <w:rsid w:val="00DC1322"/>
    <w:rsid w:val="00DC1C49"/>
    <w:rsid w:val="00DC2536"/>
    <w:rsid w:val="00DC2546"/>
    <w:rsid w:val="00DC256F"/>
    <w:rsid w:val="00DC2B5C"/>
    <w:rsid w:val="00DC5C62"/>
    <w:rsid w:val="00DC62F9"/>
    <w:rsid w:val="00DC6DE4"/>
    <w:rsid w:val="00DC70BD"/>
    <w:rsid w:val="00DD010E"/>
    <w:rsid w:val="00DD0B19"/>
    <w:rsid w:val="00DD0CA6"/>
    <w:rsid w:val="00DD0F9E"/>
    <w:rsid w:val="00DD21ED"/>
    <w:rsid w:val="00DD3175"/>
    <w:rsid w:val="00DD31CB"/>
    <w:rsid w:val="00DD3AFC"/>
    <w:rsid w:val="00DD4756"/>
    <w:rsid w:val="00DD54D7"/>
    <w:rsid w:val="00DD5A66"/>
    <w:rsid w:val="00DD6DDD"/>
    <w:rsid w:val="00DD701F"/>
    <w:rsid w:val="00DE084D"/>
    <w:rsid w:val="00DE103F"/>
    <w:rsid w:val="00DE10D6"/>
    <w:rsid w:val="00DE1196"/>
    <w:rsid w:val="00DE1AAE"/>
    <w:rsid w:val="00DE28F4"/>
    <w:rsid w:val="00DE5932"/>
    <w:rsid w:val="00DE707A"/>
    <w:rsid w:val="00DE7873"/>
    <w:rsid w:val="00DE7C65"/>
    <w:rsid w:val="00DF11FE"/>
    <w:rsid w:val="00DF247A"/>
    <w:rsid w:val="00DF24A3"/>
    <w:rsid w:val="00DF3982"/>
    <w:rsid w:val="00DF5777"/>
    <w:rsid w:val="00DF5A06"/>
    <w:rsid w:val="00DF6245"/>
    <w:rsid w:val="00DF6CF3"/>
    <w:rsid w:val="00DF7023"/>
    <w:rsid w:val="00DF72B9"/>
    <w:rsid w:val="00DF7564"/>
    <w:rsid w:val="00DF7C25"/>
    <w:rsid w:val="00E0168E"/>
    <w:rsid w:val="00E055E0"/>
    <w:rsid w:val="00E05846"/>
    <w:rsid w:val="00E05BC8"/>
    <w:rsid w:val="00E05D3F"/>
    <w:rsid w:val="00E07968"/>
    <w:rsid w:val="00E07A00"/>
    <w:rsid w:val="00E10737"/>
    <w:rsid w:val="00E108EA"/>
    <w:rsid w:val="00E122E1"/>
    <w:rsid w:val="00E12B8B"/>
    <w:rsid w:val="00E1405B"/>
    <w:rsid w:val="00E140B5"/>
    <w:rsid w:val="00E146C5"/>
    <w:rsid w:val="00E14D13"/>
    <w:rsid w:val="00E16748"/>
    <w:rsid w:val="00E20610"/>
    <w:rsid w:val="00E238F3"/>
    <w:rsid w:val="00E26832"/>
    <w:rsid w:val="00E300E8"/>
    <w:rsid w:val="00E30451"/>
    <w:rsid w:val="00E305D7"/>
    <w:rsid w:val="00E30AD6"/>
    <w:rsid w:val="00E30E07"/>
    <w:rsid w:val="00E31A45"/>
    <w:rsid w:val="00E323B9"/>
    <w:rsid w:val="00E325F9"/>
    <w:rsid w:val="00E33D4E"/>
    <w:rsid w:val="00E348F4"/>
    <w:rsid w:val="00E358B7"/>
    <w:rsid w:val="00E3590E"/>
    <w:rsid w:val="00E35EA1"/>
    <w:rsid w:val="00E37516"/>
    <w:rsid w:val="00E37E54"/>
    <w:rsid w:val="00E403E2"/>
    <w:rsid w:val="00E40FB5"/>
    <w:rsid w:val="00E41AA8"/>
    <w:rsid w:val="00E41B9C"/>
    <w:rsid w:val="00E42F9E"/>
    <w:rsid w:val="00E43FF6"/>
    <w:rsid w:val="00E445E1"/>
    <w:rsid w:val="00E45875"/>
    <w:rsid w:val="00E45D2F"/>
    <w:rsid w:val="00E477FF"/>
    <w:rsid w:val="00E47827"/>
    <w:rsid w:val="00E500FF"/>
    <w:rsid w:val="00E50E7B"/>
    <w:rsid w:val="00E5131C"/>
    <w:rsid w:val="00E53157"/>
    <w:rsid w:val="00E5323A"/>
    <w:rsid w:val="00E539C8"/>
    <w:rsid w:val="00E53E40"/>
    <w:rsid w:val="00E54358"/>
    <w:rsid w:val="00E54949"/>
    <w:rsid w:val="00E55643"/>
    <w:rsid w:val="00E56088"/>
    <w:rsid w:val="00E56B2F"/>
    <w:rsid w:val="00E57F15"/>
    <w:rsid w:val="00E61394"/>
    <w:rsid w:val="00E6201C"/>
    <w:rsid w:val="00E624D0"/>
    <w:rsid w:val="00E6318D"/>
    <w:rsid w:val="00E643AB"/>
    <w:rsid w:val="00E648A6"/>
    <w:rsid w:val="00E670C6"/>
    <w:rsid w:val="00E706EC"/>
    <w:rsid w:val="00E7125D"/>
    <w:rsid w:val="00E7272D"/>
    <w:rsid w:val="00E74E91"/>
    <w:rsid w:val="00E7629E"/>
    <w:rsid w:val="00E76AF8"/>
    <w:rsid w:val="00E76C49"/>
    <w:rsid w:val="00E76EBB"/>
    <w:rsid w:val="00E80BA7"/>
    <w:rsid w:val="00E81332"/>
    <w:rsid w:val="00E83726"/>
    <w:rsid w:val="00E83F1D"/>
    <w:rsid w:val="00E84496"/>
    <w:rsid w:val="00E86723"/>
    <w:rsid w:val="00E873B1"/>
    <w:rsid w:val="00E87610"/>
    <w:rsid w:val="00E87C42"/>
    <w:rsid w:val="00E901CC"/>
    <w:rsid w:val="00E90F14"/>
    <w:rsid w:val="00E93E84"/>
    <w:rsid w:val="00E94BAF"/>
    <w:rsid w:val="00E94E2B"/>
    <w:rsid w:val="00E94EC6"/>
    <w:rsid w:val="00E9673F"/>
    <w:rsid w:val="00EA32BF"/>
    <w:rsid w:val="00EA33B8"/>
    <w:rsid w:val="00EA3CB7"/>
    <w:rsid w:val="00EA5218"/>
    <w:rsid w:val="00EA5364"/>
    <w:rsid w:val="00EA56FF"/>
    <w:rsid w:val="00EA663A"/>
    <w:rsid w:val="00EA6C48"/>
    <w:rsid w:val="00EA6E5D"/>
    <w:rsid w:val="00EA7797"/>
    <w:rsid w:val="00EA7F55"/>
    <w:rsid w:val="00EB2771"/>
    <w:rsid w:val="00EB3278"/>
    <w:rsid w:val="00EB32A6"/>
    <w:rsid w:val="00EB3A15"/>
    <w:rsid w:val="00EB48CD"/>
    <w:rsid w:val="00EB4EEE"/>
    <w:rsid w:val="00EB521B"/>
    <w:rsid w:val="00EB5868"/>
    <w:rsid w:val="00EB6732"/>
    <w:rsid w:val="00EC0152"/>
    <w:rsid w:val="00EC12BD"/>
    <w:rsid w:val="00EC178C"/>
    <w:rsid w:val="00EC4902"/>
    <w:rsid w:val="00EC4DA3"/>
    <w:rsid w:val="00EC5269"/>
    <w:rsid w:val="00ED02C4"/>
    <w:rsid w:val="00ED08D9"/>
    <w:rsid w:val="00ED2002"/>
    <w:rsid w:val="00ED24B1"/>
    <w:rsid w:val="00ED2E66"/>
    <w:rsid w:val="00ED470D"/>
    <w:rsid w:val="00ED5187"/>
    <w:rsid w:val="00ED6287"/>
    <w:rsid w:val="00ED6D03"/>
    <w:rsid w:val="00ED6D42"/>
    <w:rsid w:val="00ED6DF5"/>
    <w:rsid w:val="00EE2296"/>
    <w:rsid w:val="00EE2524"/>
    <w:rsid w:val="00EE2632"/>
    <w:rsid w:val="00EE2692"/>
    <w:rsid w:val="00EE34B1"/>
    <w:rsid w:val="00EE34DD"/>
    <w:rsid w:val="00EE3D26"/>
    <w:rsid w:val="00EE4FC5"/>
    <w:rsid w:val="00EE586A"/>
    <w:rsid w:val="00EE5A31"/>
    <w:rsid w:val="00EE67D6"/>
    <w:rsid w:val="00EE6A83"/>
    <w:rsid w:val="00EE7D68"/>
    <w:rsid w:val="00EF0561"/>
    <w:rsid w:val="00EF0D6C"/>
    <w:rsid w:val="00EF1817"/>
    <w:rsid w:val="00EF2E07"/>
    <w:rsid w:val="00EF304B"/>
    <w:rsid w:val="00EF3FD0"/>
    <w:rsid w:val="00EF4072"/>
    <w:rsid w:val="00EF4552"/>
    <w:rsid w:val="00EF4E96"/>
    <w:rsid w:val="00EF6107"/>
    <w:rsid w:val="00EF6743"/>
    <w:rsid w:val="00EF7B44"/>
    <w:rsid w:val="00F00158"/>
    <w:rsid w:val="00F00FAB"/>
    <w:rsid w:val="00F01D34"/>
    <w:rsid w:val="00F024EB"/>
    <w:rsid w:val="00F02C32"/>
    <w:rsid w:val="00F03766"/>
    <w:rsid w:val="00F0399A"/>
    <w:rsid w:val="00F03B1A"/>
    <w:rsid w:val="00F046D2"/>
    <w:rsid w:val="00F05433"/>
    <w:rsid w:val="00F0662B"/>
    <w:rsid w:val="00F06F08"/>
    <w:rsid w:val="00F11435"/>
    <w:rsid w:val="00F12022"/>
    <w:rsid w:val="00F121D2"/>
    <w:rsid w:val="00F12285"/>
    <w:rsid w:val="00F122B8"/>
    <w:rsid w:val="00F135AF"/>
    <w:rsid w:val="00F13D5B"/>
    <w:rsid w:val="00F1549C"/>
    <w:rsid w:val="00F157F2"/>
    <w:rsid w:val="00F15B7C"/>
    <w:rsid w:val="00F15C59"/>
    <w:rsid w:val="00F15F5F"/>
    <w:rsid w:val="00F160EA"/>
    <w:rsid w:val="00F16F1F"/>
    <w:rsid w:val="00F17386"/>
    <w:rsid w:val="00F200B2"/>
    <w:rsid w:val="00F2059C"/>
    <w:rsid w:val="00F21342"/>
    <w:rsid w:val="00F22F68"/>
    <w:rsid w:val="00F23183"/>
    <w:rsid w:val="00F23417"/>
    <w:rsid w:val="00F24666"/>
    <w:rsid w:val="00F254EF"/>
    <w:rsid w:val="00F30225"/>
    <w:rsid w:val="00F309A6"/>
    <w:rsid w:val="00F30F87"/>
    <w:rsid w:val="00F31894"/>
    <w:rsid w:val="00F33B46"/>
    <w:rsid w:val="00F33F15"/>
    <w:rsid w:val="00F3442B"/>
    <w:rsid w:val="00F35214"/>
    <w:rsid w:val="00F360F9"/>
    <w:rsid w:val="00F36555"/>
    <w:rsid w:val="00F365F9"/>
    <w:rsid w:val="00F37EA5"/>
    <w:rsid w:val="00F40524"/>
    <w:rsid w:val="00F408F1"/>
    <w:rsid w:val="00F40A30"/>
    <w:rsid w:val="00F41071"/>
    <w:rsid w:val="00F413A9"/>
    <w:rsid w:val="00F41C45"/>
    <w:rsid w:val="00F41EEF"/>
    <w:rsid w:val="00F42BDF"/>
    <w:rsid w:val="00F438F5"/>
    <w:rsid w:val="00F43B91"/>
    <w:rsid w:val="00F43EB8"/>
    <w:rsid w:val="00F43EF6"/>
    <w:rsid w:val="00F44625"/>
    <w:rsid w:val="00F45444"/>
    <w:rsid w:val="00F45722"/>
    <w:rsid w:val="00F46AD2"/>
    <w:rsid w:val="00F47317"/>
    <w:rsid w:val="00F47400"/>
    <w:rsid w:val="00F50132"/>
    <w:rsid w:val="00F50DF9"/>
    <w:rsid w:val="00F52E4A"/>
    <w:rsid w:val="00F5490A"/>
    <w:rsid w:val="00F5677C"/>
    <w:rsid w:val="00F56D91"/>
    <w:rsid w:val="00F5714D"/>
    <w:rsid w:val="00F572AB"/>
    <w:rsid w:val="00F6065A"/>
    <w:rsid w:val="00F60AC5"/>
    <w:rsid w:val="00F60C6D"/>
    <w:rsid w:val="00F61139"/>
    <w:rsid w:val="00F620A8"/>
    <w:rsid w:val="00F62939"/>
    <w:rsid w:val="00F63D5A"/>
    <w:rsid w:val="00F6446E"/>
    <w:rsid w:val="00F6692C"/>
    <w:rsid w:val="00F66BFB"/>
    <w:rsid w:val="00F66D53"/>
    <w:rsid w:val="00F6743A"/>
    <w:rsid w:val="00F7019C"/>
    <w:rsid w:val="00F70479"/>
    <w:rsid w:val="00F7054F"/>
    <w:rsid w:val="00F7082B"/>
    <w:rsid w:val="00F72202"/>
    <w:rsid w:val="00F7257B"/>
    <w:rsid w:val="00F7358C"/>
    <w:rsid w:val="00F740B5"/>
    <w:rsid w:val="00F76CA3"/>
    <w:rsid w:val="00F778B7"/>
    <w:rsid w:val="00F779B7"/>
    <w:rsid w:val="00F81A70"/>
    <w:rsid w:val="00F81D6D"/>
    <w:rsid w:val="00F81F36"/>
    <w:rsid w:val="00F82ED9"/>
    <w:rsid w:val="00F83525"/>
    <w:rsid w:val="00F83966"/>
    <w:rsid w:val="00F83E4D"/>
    <w:rsid w:val="00F849E9"/>
    <w:rsid w:val="00F85DB8"/>
    <w:rsid w:val="00F8665E"/>
    <w:rsid w:val="00F86793"/>
    <w:rsid w:val="00F87B00"/>
    <w:rsid w:val="00F90A22"/>
    <w:rsid w:val="00F9209A"/>
    <w:rsid w:val="00F9243D"/>
    <w:rsid w:val="00F92BF7"/>
    <w:rsid w:val="00F9396C"/>
    <w:rsid w:val="00F93DE1"/>
    <w:rsid w:val="00F94BAD"/>
    <w:rsid w:val="00F952D3"/>
    <w:rsid w:val="00F95C4E"/>
    <w:rsid w:val="00F95DAE"/>
    <w:rsid w:val="00F96048"/>
    <w:rsid w:val="00F96D6A"/>
    <w:rsid w:val="00F974A4"/>
    <w:rsid w:val="00FA0099"/>
    <w:rsid w:val="00FA2246"/>
    <w:rsid w:val="00FA2B46"/>
    <w:rsid w:val="00FA2C16"/>
    <w:rsid w:val="00FA2F5A"/>
    <w:rsid w:val="00FA4057"/>
    <w:rsid w:val="00FA40C3"/>
    <w:rsid w:val="00FA4294"/>
    <w:rsid w:val="00FA4AA0"/>
    <w:rsid w:val="00FA5AE0"/>
    <w:rsid w:val="00FA5E03"/>
    <w:rsid w:val="00FA6992"/>
    <w:rsid w:val="00FB17DF"/>
    <w:rsid w:val="00FB23CA"/>
    <w:rsid w:val="00FB3EA4"/>
    <w:rsid w:val="00FB4163"/>
    <w:rsid w:val="00FB4A3D"/>
    <w:rsid w:val="00FB52B2"/>
    <w:rsid w:val="00FB649B"/>
    <w:rsid w:val="00FB7F1B"/>
    <w:rsid w:val="00FC1507"/>
    <w:rsid w:val="00FC154C"/>
    <w:rsid w:val="00FC25C3"/>
    <w:rsid w:val="00FC2FBD"/>
    <w:rsid w:val="00FC3B54"/>
    <w:rsid w:val="00FC4E3F"/>
    <w:rsid w:val="00FC5855"/>
    <w:rsid w:val="00FC683C"/>
    <w:rsid w:val="00FC6C7A"/>
    <w:rsid w:val="00FC7367"/>
    <w:rsid w:val="00FC7928"/>
    <w:rsid w:val="00FD0954"/>
    <w:rsid w:val="00FD0FFC"/>
    <w:rsid w:val="00FD1599"/>
    <w:rsid w:val="00FD2D18"/>
    <w:rsid w:val="00FD43B5"/>
    <w:rsid w:val="00FD4E69"/>
    <w:rsid w:val="00FD5A75"/>
    <w:rsid w:val="00FD64B6"/>
    <w:rsid w:val="00FD6EC0"/>
    <w:rsid w:val="00FD746F"/>
    <w:rsid w:val="00FE0600"/>
    <w:rsid w:val="00FE0618"/>
    <w:rsid w:val="00FE12A7"/>
    <w:rsid w:val="00FE19E2"/>
    <w:rsid w:val="00FE2422"/>
    <w:rsid w:val="00FE3456"/>
    <w:rsid w:val="00FE3528"/>
    <w:rsid w:val="00FE462F"/>
    <w:rsid w:val="00FE4AC6"/>
    <w:rsid w:val="00FE6D27"/>
    <w:rsid w:val="00FE6FDD"/>
    <w:rsid w:val="00FE7C58"/>
    <w:rsid w:val="00FF107E"/>
    <w:rsid w:val="00FF12EE"/>
    <w:rsid w:val="00FF14FD"/>
    <w:rsid w:val="00FF1928"/>
    <w:rsid w:val="00FF1AA0"/>
    <w:rsid w:val="00FF206F"/>
    <w:rsid w:val="00FF2596"/>
    <w:rsid w:val="00FF2732"/>
    <w:rsid w:val="00FF38C2"/>
    <w:rsid w:val="00FF3D46"/>
    <w:rsid w:val="00FF3FA7"/>
    <w:rsid w:val="00FF5C0D"/>
    <w:rsid w:val="00FF6EDF"/>
    <w:rsid w:val="00FF7435"/>
    <w:rsid w:val="027AC265"/>
    <w:rsid w:val="0337FE23"/>
    <w:rsid w:val="058009D7"/>
    <w:rsid w:val="05E92842"/>
    <w:rsid w:val="069C4A66"/>
    <w:rsid w:val="14CE870F"/>
    <w:rsid w:val="14CF7A82"/>
    <w:rsid w:val="156ADAC1"/>
    <w:rsid w:val="16C36390"/>
    <w:rsid w:val="18BD2B04"/>
    <w:rsid w:val="196D9EDE"/>
    <w:rsid w:val="1C310BE1"/>
    <w:rsid w:val="1CF6917D"/>
    <w:rsid w:val="1DADF269"/>
    <w:rsid w:val="1FFF6E7B"/>
    <w:rsid w:val="22794430"/>
    <w:rsid w:val="236F3232"/>
    <w:rsid w:val="25B79322"/>
    <w:rsid w:val="25EAD312"/>
    <w:rsid w:val="26F126B8"/>
    <w:rsid w:val="27464067"/>
    <w:rsid w:val="27C03D5B"/>
    <w:rsid w:val="28423EAE"/>
    <w:rsid w:val="2E355C95"/>
    <w:rsid w:val="2E602065"/>
    <w:rsid w:val="309C73B7"/>
    <w:rsid w:val="30C6FEBE"/>
    <w:rsid w:val="30CA651B"/>
    <w:rsid w:val="340774EC"/>
    <w:rsid w:val="35A0C9D0"/>
    <w:rsid w:val="38D07D0C"/>
    <w:rsid w:val="3943A06D"/>
    <w:rsid w:val="3AFC2F98"/>
    <w:rsid w:val="3F25C44F"/>
    <w:rsid w:val="3FF0E874"/>
    <w:rsid w:val="480CF417"/>
    <w:rsid w:val="4EC6039F"/>
    <w:rsid w:val="5389983C"/>
    <w:rsid w:val="5396184E"/>
    <w:rsid w:val="54B2F0C2"/>
    <w:rsid w:val="5BA12A33"/>
    <w:rsid w:val="5E317502"/>
    <w:rsid w:val="60DB3EA2"/>
    <w:rsid w:val="6300FD2C"/>
    <w:rsid w:val="64F3D2F1"/>
    <w:rsid w:val="68330078"/>
    <w:rsid w:val="6B4B4DD9"/>
    <w:rsid w:val="6BBC15C9"/>
    <w:rsid w:val="76783E30"/>
    <w:rsid w:val="7B2BF01E"/>
    <w:rsid w:val="7C9FBA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D08C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C24A27"/>
    <w:pPr>
      <w:spacing w:after="0" w:line="240" w:lineRule="auto"/>
      <w:jc w:val="both"/>
    </w:pPr>
    <w:rPr>
      <w:rFonts w:ascii="Times New Roman" w:hAnsi="Times New Roman" w:eastAsia="Times New Roman" w:cs="Times New Roman"/>
      <w:sz w:val="24"/>
      <w:szCs w:val="24"/>
    </w:rPr>
  </w:style>
  <w:style w:type="paragraph" w:styleId="Pealkiri1">
    <w:name w:val="heading 1"/>
    <w:basedOn w:val="Normaallaad"/>
    <w:link w:val="Pealkiri1Mrk"/>
    <w:uiPriority w:val="9"/>
    <w:qFormat/>
    <w:rsid w:val="004214D1"/>
    <w:pPr>
      <w:numPr>
        <w:numId w:val="36"/>
      </w:numPr>
      <w:jc w:val="left"/>
      <w:outlineLvl w:val="0"/>
    </w:pPr>
    <w:rPr>
      <w:b/>
    </w:rPr>
  </w:style>
  <w:style w:type="paragraph" w:styleId="Pealkiri2">
    <w:name w:val="heading 2"/>
    <w:basedOn w:val="Pealkiri1"/>
    <w:next w:val="Normaallaad"/>
    <w:link w:val="Pealkiri2Mrk"/>
    <w:uiPriority w:val="9"/>
    <w:unhideWhenUsed/>
    <w:qFormat/>
    <w:rsid w:val="004214D1"/>
    <w:pPr>
      <w:numPr>
        <w:ilvl w:val="1"/>
      </w:numPr>
      <w:outlineLvl w:val="1"/>
    </w:pPr>
  </w:style>
  <w:style w:type="paragraph" w:styleId="Pealkiri3">
    <w:name w:val="heading 3"/>
    <w:basedOn w:val="Pealkiri1"/>
    <w:next w:val="Normaallaad"/>
    <w:link w:val="Pealkiri3Mrk"/>
    <w:uiPriority w:val="9"/>
    <w:unhideWhenUsed/>
    <w:qFormat/>
    <w:rsid w:val="004214D1"/>
    <w:pPr>
      <w:numPr>
        <w:ilvl w:val="2"/>
      </w:numPr>
      <w:outlineLvl w:val="2"/>
    </w:pPr>
    <w:rPr>
      <w:b w:val="0"/>
      <w:u w:val="single"/>
    </w:rPr>
  </w:style>
  <w:style w:type="paragraph" w:styleId="Pealkiri4">
    <w:name w:val="heading 4"/>
    <w:basedOn w:val="Pealkiri1"/>
    <w:next w:val="Normaallaad"/>
    <w:link w:val="Pealkiri4Mrk"/>
    <w:uiPriority w:val="9"/>
    <w:semiHidden/>
    <w:unhideWhenUsed/>
    <w:qFormat/>
    <w:rsid w:val="004214D1"/>
    <w:pPr>
      <w:numPr>
        <w:ilvl w:val="3"/>
      </w:numPr>
      <w:jc w:val="center"/>
      <w:outlineLvl w:val="3"/>
    </w:pPr>
  </w:style>
  <w:style w:type="paragraph" w:styleId="Pealkiri5">
    <w:name w:val="heading 5"/>
    <w:basedOn w:val="Pealkiri1"/>
    <w:next w:val="Normaallaad"/>
    <w:link w:val="Pealkiri5Mrk"/>
    <w:uiPriority w:val="9"/>
    <w:semiHidden/>
    <w:unhideWhenUsed/>
    <w:qFormat/>
    <w:rsid w:val="004214D1"/>
    <w:pPr>
      <w:numPr>
        <w:ilvl w:val="4"/>
      </w:numPr>
      <w:outlineLvl w:val="4"/>
    </w:pPr>
    <w:rPr>
      <w:b w:val="0"/>
    </w:rPr>
  </w:style>
  <w:style w:type="paragraph" w:styleId="Pealkiri6">
    <w:name w:val="heading 6"/>
    <w:basedOn w:val="Pealkiri1"/>
    <w:next w:val="Normaallaad"/>
    <w:link w:val="Pealkiri6Mrk"/>
    <w:uiPriority w:val="9"/>
    <w:semiHidden/>
    <w:unhideWhenUsed/>
    <w:qFormat/>
    <w:rsid w:val="004214D1"/>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4214D1"/>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4214D1"/>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C24A27"/>
    <w:pPr>
      <w:numPr>
        <w:ilvl w:val="8"/>
        <w:numId w:val="17"/>
      </w:numPr>
      <w:ind w:left="0" w:firstLine="0"/>
      <w:jc w:val="both"/>
      <w:outlineLvl w:val="8"/>
    </w:pPr>
    <w:rPr>
      <w:b w:val="0"/>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uiPriority w:val="1"/>
    <w:qFormat/>
    <w:rsid w:val="00C24A27"/>
    <w:pPr>
      <w:spacing w:after="0" w:line="240" w:lineRule="auto"/>
      <w:jc w:val="both"/>
    </w:pPr>
    <w:rPr>
      <w:rFonts w:ascii="Times New Roman" w:hAnsi="Times New Roman"/>
      <w:sz w:val="24"/>
      <w:szCs w:val="24"/>
    </w:rPr>
  </w:style>
  <w:style w:type="character" w:styleId="Pealkiri1Mrk" w:customStyle="1">
    <w:name w:val="Pealkiri 1 Märk"/>
    <w:basedOn w:val="Liguvaikefont"/>
    <w:link w:val="Pealkiri1"/>
    <w:uiPriority w:val="9"/>
    <w:rsid w:val="00C24A27"/>
    <w:rPr>
      <w:rFonts w:ascii="Times New Roman" w:hAnsi="Times New Roman" w:eastAsia="Times New Roman" w:cs="Times New Roman"/>
      <w:b/>
      <w:sz w:val="24"/>
      <w:szCs w:val="24"/>
    </w:rPr>
  </w:style>
  <w:style w:type="character" w:styleId="Pealkiri2Mrk" w:customStyle="1">
    <w:name w:val="Pealkiri 2 Märk"/>
    <w:basedOn w:val="Liguvaikefont"/>
    <w:link w:val="Pealkiri2"/>
    <w:uiPriority w:val="9"/>
    <w:rsid w:val="00C24A27"/>
    <w:rPr>
      <w:rFonts w:ascii="Times New Roman" w:hAnsi="Times New Roman" w:eastAsia="Times New Roman" w:cs="Times New Roman"/>
      <w:b/>
      <w:sz w:val="24"/>
      <w:szCs w:val="24"/>
    </w:rPr>
  </w:style>
  <w:style w:type="character" w:styleId="Pealkiri3Mrk" w:customStyle="1">
    <w:name w:val="Pealkiri 3 Märk"/>
    <w:basedOn w:val="Liguvaikefont"/>
    <w:link w:val="Pealkiri3"/>
    <w:uiPriority w:val="9"/>
    <w:rsid w:val="00A877A8"/>
    <w:rPr>
      <w:rFonts w:ascii="Times New Roman" w:hAnsi="Times New Roman" w:eastAsia="Times New Roman" w:cs="Times New Roman"/>
      <w:sz w:val="24"/>
      <w:szCs w:val="24"/>
      <w:u w:val="single"/>
    </w:rPr>
  </w:style>
  <w:style w:type="character" w:styleId="Hperlink">
    <w:name w:val="Hyperlink"/>
    <w:uiPriority w:val="99"/>
    <w:unhideWhenUsed/>
    <w:rsid w:val="001017FF"/>
    <w:rPr>
      <w:color w:val="0563C1"/>
      <w:u w:val="single"/>
    </w:rPr>
  </w:style>
  <w:style w:type="paragraph" w:styleId="Loendilik">
    <w:name w:val="List Paragraph"/>
    <w:basedOn w:val="Normaallaad"/>
    <w:uiPriority w:val="34"/>
    <w:qFormat/>
    <w:rsid w:val="00C24A27"/>
    <w:pPr>
      <w:ind w:left="720"/>
      <w:contextualSpacing/>
    </w:pPr>
  </w:style>
  <w:style w:type="character" w:styleId="Allmrkuseviide">
    <w:name w:val="footnote reference"/>
    <w:uiPriority w:val="99"/>
    <w:unhideWhenUsed/>
    <w:rsid w:val="001017FF"/>
    <w:rPr>
      <w:vertAlign w:val="superscript"/>
    </w:rPr>
  </w:style>
  <w:style w:type="paragraph" w:styleId="Pealkiri">
    <w:name w:val="Title"/>
    <w:basedOn w:val="Normaallaad"/>
    <w:next w:val="Normaallaad"/>
    <w:link w:val="PealkiriMrk"/>
    <w:uiPriority w:val="10"/>
    <w:qFormat/>
    <w:rsid w:val="00C24A27"/>
    <w:pPr>
      <w:contextualSpacing/>
      <w:jc w:val="center"/>
    </w:pPr>
    <w:rPr>
      <w:rFonts w:eastAsiaTheme="majorEastAsia"/>
      <w:b/>
      <w:spacing w:val="-10"/>
      <w:kern w:val="28"/>
      <w:sz w:val="32"/>
      <w:szCs w:val="32"/>
    </w:rPr>
  </w:style>
  <w:style w:type="character" w:styleId="PealkiriMrk" w:customStyle="1">
    <w:name w:val="Pealkiri Märk"/>
    <w:basedOn w:val="Liguvaikefont"/>
    <w:link w:val="Pealkiri"/>
    <w:uiPriority w:val="10"/>
    <w:rsid w:val="00C24A27"/>
    <w:rPr>
      <w:rFonts w:ascii="Times New Roman" w:hAnsi="Times New Roman" w:cs="Times New Roman" w:eastAsiaTheme="majorEastAsia"/>
      <w:b/>
      <w:spacing w:val="-10"/>
      <w:kern w:val="28"/>
      <w:sz w:val="32"/>
      <w:szCs w:val="32"/>
    </w:rPr>
  </w:style>
  <w:style w:type="paragraph" w:styleId="Alapealkiri">
    <w:name w:val="Subtitle"/>
    <w:basedOn w:val="Normaallaad"/>
    <w:next w:val="Normaallaad"/>
    <w:link w:val="AlapealkiriMrk"/>
    <w:uiPriority w:val="11"/>
    <w:qFormat/>
    <w:rsid w:val="001017FF"/>
    <w:pPr>
      <w:numPr>
        <w:ilvl w:val="1"/>
      </w:numPr>
      <w:spacing w:after="160"/>
    </w:pPr>
    <w:rPr>
      <w:rFonts w:asciiTheme="minorHAnsi" w:hAnsiTheme="minorHAnsi" w:eastAsiaTheme="minorEastAsia" w:cstheme="minorBidi"/>
      <w:color w:val="5A5A5A" w:themeColor="text1" w:themeTint="A5"/>
      <w:spacing w:val="15"/>
      <w:sz w:val="22"/>
      <w:szCs w:val="22"/>
    </w:rPr>
  </w:style>
  <w:style w:type="character" w:styleId="AlapealkiriMrk" w:customStyle="1">
    <w:name w:val="Alapealkiri Märk"/>
    <w:basedOn w:val="Liguvaikefont"/>
    <w:link w:val="Alapealkiri"/>
    <w:uiPriority w:val="11"/>
    <w:rsid w:val="001017FF"/>
    <w:rPr>
      <w:rFonts w:eastAsiaTheme="minorEastAsia"/>
      <w:color w:val="5A5A5A" w:themeColor="text1" w:themeTint="A5"/>
      <w:spacing w:val="15"/>
    </w:rPr>
  </w:style>
  <w:style w:type="paragraph" w:styleId="Pis">
    <w:name w:val="header"/>
    <w:basedOn w:val="Normaallaad"/>
    <w:link w:val="PisMrk"/>
    <w:uiPriority w:val="99"/>
    <w:unhideWhenUsed/>
    <w:rsid w:val="001017FF"/>
    <w:pPr>
      <w:tabs>
        <w:tab w:val="center" w:pos="4536"/>
        <w:tab w:val="right" w:pos="9072"/>
      </w:tabs>
    </w:pPr>
  </w:style>
  <w:style w:type="character" w:styleId="PisMrk" w:customStyle="1">
    <w:name w:val="Päis Märk"/>
    <w:basedOn w:val="Liguvaikefont"/>
    <w:link w:val="Pis"/>
    <w:uiPriority w:val="99"/>
    <w:rsid w:val="001017FF"/>
    <w:rPr>
      <w:rFonts w:ascii="Calibri" w:hAnsi="Calibri" w:eastAsia="Times New Roman" w:cs="Times New Roman"/>
    </w:rPr>
  </w:style>
  <w:style w:type="paragraph" w:styleId="Jalus">
    <w:name w:val="footer"/>
    <w:basedOn w:val="Normaallaad"/>
    <w:link w:val="JalusMrk"/>
    <w:uiPriority w:val="99"/>
    <w:unhideWhenUsed/>
    <w:rsid w:val="001017FF"/>
    <w:pPr>
      <w:tabs>
        <w:tab w:val="center" w:pos="4536"/>
        <w:tab w:val="right" w:pos="9072"/>
      </w:tabs>
    </w:pPr>
  </w:style>
  <w:style w:type="character" w:styleId="JalusMrk" w:customStyle="1">
    <w:name w:val="Jalus Märk"/>
    <w:basedOn w:val="Liguvaikefont"/>
    <w:link w:val="Jalus"/>
    <w:uiPriority w:val="99"/>
    <w:rsid w:val="001017FF"/>
    <w:rPr>
      <w:rFonts w:ascii="Calibri" w:hAnsi="Calibri" w:eastAsia="Times New Roman" w:cs="Times New Roman"/>
    </w:rPr>
  </w:style>
  <w:style w:type="paragraph" w:styleId="Jutumullitekst">
    <w:name w:val="Balloon Text"/>
    <w:basedOn w:val="Normaallaad"/>
    <w:link w:val="JutumullitekstMrk"/>
    <w:uiPriority w:val="99"/>
    <w:semiHidden/>
    <w:unhideWhenUsed/>
    <w:rsid w:val="001017FF"/>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1017FF"/>
    <w:rPr>
      <w:rFonts w:ascii="Segoe UI" w:hAnsi="Segoe UI" w:eastAsia="Times New Roman" w:cs="Segoe UI"/>
      <w:sz w:val="18"/>
      <w:szCs w:val="18"/>
    </w:rPr>
  </w:style>
  <w:style w:type="character" w:styleId="Kommentaariviide">
    <w:name w:val="annotation reference"/>
    <w:uiPriority w:val="99"/>
    <w:semiHidden/>
    <w:unhideWhenUsed/>
    <w:rsid w:val="001017FF"/>
    <w:rPr>
      <w:sz w:val="16"/>
      <w:szCs w:val="16"/>
    </w:rPr>
  </w:style>
  <w:style w:type="paragraph" w:styleId="Kommentaaritekst">
    <w:name w:val="annotation text"/>
    <w:basedOn w:val="Normaallaad"/>
    <w:link w:val="KommentaaritekstMrk"/>
    <w:uiPriority w:val="99"/>
    <w:unhideWhenUsed/>
    <w:rsid w:val="001017FF"/>
    <w:rPr>
      <w:sz w:val="20"/>
      <w:szCs w:val="20"/>
    </w:rPr>
  </w:style>
  <w:style w:type="character" w:styleId="KommentaaritekstMrk" w:customStyle="1">
    <w:name w:val="Kommentaari tekst Märk"/>
    <w:basedOn w:val="Liguvaikefont"/>
    <w:link w:val="Kommentaaritekst"/>
    <w:uiPriority w:val="99"/>
    <w:rsid w:val="001017FF"/>
    <w:rPr>
      <w:rFonts w:ascii="Calibri" w:hAnsi="Calibri"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017FF"/>
    <w:rPr>
      <w:b/>
      <w:bCs/>
    </w:rPr>
  </w:style>
  <w:style w:type="character" w:styleId="KommentaariteemaMrk" w:customStyle="1">
    <w:name w:val="Kommentaari teema Märk"/>
    <w:basedOn w:val="KommentaaritekstMrk"/>
    <w:link w:val="Kommentaariteema"/>
    <w:uiPriority w:val="99"/>
    <w:semiHidden/>
    <w:rsid w:val="001017FF"/>
    <w:rPr>
      <w:rFonts w:ascii="Calibri" w:hAnsi="Calibri" w:eastAsia="Times New Roman" w:cs="Times New Roman"/>
      <w:b/>
      <w:bCs/>
      <w:sz w:val="20"/>
      <w:szCs w:val="20"/>
    </w:rPr>
  </w:style>
  <w:style w:type="character" w:styleId="tyhik" w:customStyle="1">
    <w:name w:val="tyhik"/>
    <w:rsid w:val="001017FF"/>
  </w:style>
  <w:style w:type="paragraph" w:styleId="Normaallaadveeb">
    <w:name w:val="Normal (Web)"/>
    <w:basedOn w:val="Normaallaad"/>
    <w:uiPriority w:val="99"/>
    <w:unhideWhenUsed/>
    <w:rsid w:val="001017FF"/>
    <w:pPr>
      <w:spacing w:before="100" w:beforeAutospacing="1" w:after="100" w:afterAutospacing="1"/>
    </w:pPr>
    <w:rPr>
      <w:lang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C24A27"/>
    <w:pPr>
      <w:spacing w:after="200" w:line="276" w:lineRule="auto"/>
    </w:pPr>
    <w:rPr>
      <w:rFonts w:ascii="Calibri" w:hAnsi="Calibri"/>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C24A27"/>
    <w:rPr>
      <w:rFonts w:ascii="Calibri" w:hAnsi="Calibri" w:eastAsia="Times New Roman" w:cs="Times New Roman"/>
      <w:sz w:val="20"/>
      <w:szCs w:val="20"/>
    </w:rPr>
  </w:style>
  <w:style w:type="character" w:styleId="Klastatudhperlink">
    <w:name w:val="FollowedHyperlink"/>
    <w:uiPriority w:val="99"/>
    <w:semiHidden/>
    <w:unhideWhenUsed/>
    <w:rsid w:val="001017FF"/>
    <w:rPr>
      <w:color w:val="800080"/>
      <w:u w:val="single"/>
    </w:rPr>
  </w:style>
  <w:style w:type="character" w:styleId="leitudss" w:customStyle="1">
    <w:name w:val="leitud_ss"/>
    <w:rsid w:val="001017FF"/>
  </w:style>
  <w:style w:type="character" w:styleId="grg" w:customStyle="1">
    <w:name w:val="grg"/>
    <w:rsid w:val="001017FF"/>
  </w:style>
  <w:style w:type="character" w:styleId="mt" w:customStyle="1">
    <w:name w:val="mt"/>
    <w:rsid w:val="001017FF"/>
  </w:style>
  <w:style w:type="character" w:styleId="mvq" w:customStyle="1">
    <w:name w:val="mvq"/>
    <w:rsid w:val="001017FF"/>
  </w:style>
  <w:style w:type="character" w:styleId="d" w:customStyle="1">
    <w:name w:val="d"/>
    <w:rsid w:val="001017FF"/>
  </w:style>
  <w:style w:type="character" w:styleId="kvm" w:customStyle="1">
    <w:name w:val="kvm"/>
    <w:rsid w:val="001017FF"/>
  </w:style>
  <w:style w:type="character" w:styleId="dqdliik" w:customStyle="1">
    <w:name w:val="d_q_dliik"/>
    <w:rsid w:val="001017FF"/>
  </w:style>
  <w:style w:type="character" w:styleId="n" w:customStyle="1">
    <w:name w:val="n"/>
    <w:rsid w:val="001017FF"/>
  </w:style>
  <w:style w:type="character" w:styleId="no" w:customStyle="1">
    <w:name w:val="no"/>
    <w:rsid w:val="001017FF"/>
  </w:style>
  <w:style w:type="character" w:styleId="m" w:customStyle="1">
    <w:name w:val="m"/>
    <w:rsid w:val="001017FF"/>
  </w:style>
  <w:style w:type="character" w:styleId="k" w:customStyle="1">
    <w:name w:val="k"/>
    <w:rsid w:val="001017FF"/>
  </w:style>
  <w:style w:type="character" w:styleId="Rhutus">
    <w:name w:val="Emphasis"/>
    <w:uiPriority w:val="20"/>
    <w:qFormat/>
    <w:rsid w:val="001017FF"/>
    <w:rPr>
      <w:i/>
      <w:iCs/>
    </w:rPr>
  </w:style>
  <w:style w:type="character" w:styleId="v" w:customStyle="1">
    <w:name w:val="v"/>
    <w:rsid w:val="001017FF"/>
  </w:style>
  <w:style w:type="character" w:styleId="v1" w:customStyle="1">
    <w:name w:val="v1"/>
    <w:rsid w:val="001017FF"/>
  </w:style>
  <w:style w:type="character" w:styleId="tpxtnr" w:customStyle="1">
    <w:name w:val="tp_x_tnr"/>
    <w:rsid w:val="001017FF"/>
  </w:style>
  <w:style w:type="character" w:styleId="a" w:customStyle="1">
    <w:name w:val="a"/>
    <w:rsid w:val="001017FF"/>
  </w:style>
  <w:style w:type="character" w:styleId="poh" w:customStyle="1">
    <w:name w:val="poh"/>
    <w:rsid w:val="001017FF"/>
  </w:style>
  <w:style w:type="character" w:styleId="tvt2xtvtl2" w:customStyle="1">
    <w:name w:val="tvt2_x_tvtl2"/>
    <w:rsid w:val="001017FF"/>
  </w:style>
  <w:style w:type="character" w:styleId="s" w:customStyle="1">
    <w:name w:val="s"/>
    <w:rsid w:val="001017FF"/>
  </w:style>
  <w:style w:type="character" w:styleId="s1" w:customStyle="1">
    <w:name w:val="s1"/>
    <w:rsid w:val="001017FF"/>
  </w:style>
  <w:style w:type="character" w:styleId="vql" w:customStyle="1">
    <w:name w:val="v_q_l"/>
    <w:rsid w:val="001017FF"/>
  </w:style>
  <w:style w:type="character" w:styleId="lsjupp" w:customStyle="1">
    <w:name w:val="lsjupp"/>
    <w:rsid w:val="001017FF"/>
  </w:style>
  <w:style w:type="character" w:styleId="ng" w:customStyle="1">
    <w:name w:val="ng"/>
    <w:rsid w:val="001017FF"/>
  </w:style>
  <w:style w:type="character" w:styleId="mvtqmvtl" w:customStyle="1">
    <w:name w:val="mvt_q_mvtl"/>
    <w:rsid w:val="001017FF"/>
  </w:style>
  <w:style w:type="character" w:styleId="mvt" w:customStyle="1">
    <w:name w:val="mvt"/>
    <w:rsid w:val="001017FF"/>
  </w:style>
  <w:style w:type="character" w:styleId="mv" w:customStyle="1">
    <w:name w:val="mv"/>
    <w:rsid w:val="001017FF"/>
  </w:style>
  <w:style w:type="character" w:styleId="sl" w:customStyle="1">
    <w:name w:val="sl"/>
    <w:rsid w:val="001017FF"/>
  </w:style>
  <w:style w:type="character" w:styleId="nd" w:customStyle="1">
    <w:name w:val="nd"/>
    <w:rsid w:val="001017FF"/>
  </w:style>
  <w:style w:type="character" w:styleId="c" w:customStyle="1">
    <w:name w:val="c"/>
    <w:rsid w:val="001017FF"/>
  </w:style>
  <w:style w:type="character" w:styleId="caut" w:customStyle="1">
    <w:name w:val="caut"/>
    <w:rsid w:val="001017FF"/>
  </w:style>
  <w:style w:type="character" w:styleId="kn" w:customStyle="1">
    <w:name w:val="kn"/>
    <w:rsid w:val="001017FF"/>
  </w:style>
  <w:style w:type="character" w:styleId="nn" w:customStyle="1">
    <w:name w:val="nn"/>
    <w:rsid w:val="001017FF"/>
  </w:style>
  <w:style w:type="character" w:styleId="nno" w:customStyle="1">
    <w:name w:val="nno"/>
    <w:rsid w:val="001017FF"/>
  </w:style>
  <w:style w:type="character" w:styleId="na" w:customStyle="1">
    <w:name w:val="na"/>
    <w:rsid w:val="001017FF"/>
  </w:style>
  <w:style w:type="character" w:styleId="nao" w:customStyle="1">
    <w:name w:val="nao"/>
    <w:rsid w:val="001017FF"/>
  </w:style>
  <w:style w:type="character" w:styleId="hev" w:customStyle="1">
    <w:name w:val="hev"/>
    <w:rsid w:val="001017FF"/>
  </w:style>
  <w:style w:type="character" w:styleId="keel" w:customStyle="1">
    <w:name w:val="keel"/>
    <w:rsid w:val="001017FF"/>
  </w:style>
  <w:style w:type="character" w:styleId="ex" w:customStyle="1">
    <w:name w:val="ex"/>
    <w:rsid w:val="001017FF"/>
  </w:style>
  <w:style w:type="character" w:styleId="tt" w:customStyle="1">
    <w:name w:val="tt"/>
    <w:rsid w:val="001017FF"/>
  </w:style>
  <w:style w:type="character" w:styleId="r" w:customStyle="1">
    <w:name w:val="r"/>
    <w:rsid w:val="001017FF"/>
  </w:style>
  <w:style w:type="character" w:styleId="Tugev">
    <w:name w:val="Strong"/>
    <w:uiPriority w:val="22"/>
    <w:qFormat/>
    <w:rsid w:val="001017FF"/>
    <w:rPr>
      <w:b/>
      <w:bCs/>
    </w:rPr>
  </w:style>
  <w:style w:type="character" w:styleId="mm" w:customStyle="1">
    <w:name w:val="mm"/>
    <w:rsid w:val="001017FF"/>
  </w:style>
  <w:style w:type="character" w:styleId="vk" w:customStyle="1">
    <w:name w:val="vk"/>
    <w:rsid w:val="001017FF"/>
  </w:style>
  <w:style w:type="character" w:styleId="boxheaditems" w:customStyle="1">
    <w:name w:val="boxheaditems"/>
    <w:rsid w:val="001017FF"/>
  </w:style>
  <w:style w:type="character" w:styleId="grpheading" w:customStyle="1">
    <w:name w:val="grpheading"/>
    <w:rsid w:val="001017FF"/>
  </w:style>
  <w:style w:type="character" w:styleId="vtl" w:customStyle="1">
    <w:name w:val="vtl"/>
    <w:rsid w:val="001017FF"/>
  </w:style>
  <w:style w:type="character" w:styleId="m7" w:customStyle="1">
    <w:name w:val="m7"/>
    <w:rsid w:val="001017FF"/>
  </w:style>
  <w:style w:type="character" w:styleId="grg2" w:customStyle="1">
    <w:name w:val="grg2"/>
    <w:rsid w:val="001017FF"/>
  </w:style>
  <w:style w:type="character" w:styleId="d4" w:customStyle="1">
    <w:name w:val="d4"/>
    <w:rsid w:val="001017FF"/>
    <w:rPr>
      <w:i/>
      <w:iCs/>
    </w:rPr>
  </w:style>
  <w:style w:type="character" w:styleId="n4" w:customStyle="1">
    <w:name w:val="n4"/>
    <w:rsid w:val="001017FF"/>
  </w:style>
  <w:style w:type="character" w:styleId="leitudss14" w:customStyle="1">
    <w:name w:val="leitud_ss14"/>
    <w:rsid w:val="001017FF"/>
    <w:rPr>
      <w:shd w:val="clear" w:color="auto" w:fill="FFD700"/>
    </w:rPr>
  </w:style>
  <w:style w:type="character" w:styleId="termtxt" w:customStyle="1">
    <w:name w:val="termtxt"/>
    <w:rsid w:val="001017FF"/>
  </w:style>
  <w:style w:type="character" w:styleId="v9" w:customStyle="1">
    <w:name w:val="v9"/>
    <w:rsid w:val="001017FF"/>
    <w:rPr>
      <w:smallCaps/>
    </w:rPr>
  </w:style>
  <w:style w:type="character" w:styleId="gki" w:customStyle="1">
    <w:name w:val="gki"/>
    <w:rsid w:val="001017FF"/>
  </w:style>
  <w:style w:type="character" w:styleId="nvtxtvtl" w:customStyle="1">
    <w:name w:val="nvt_x_tvtl"/>
    <w:rsid w:val="001017FF"/>
  </w:style>
  <w:style w:type="paragraph" w:styleId="Redaktsioon">
    <w:name w:val="Revision"/>
    <w:hidden/>
    <w:uiPriority w:val="99"/>
    <w:semiHidden/>
    <w:rsid w:val="001017FF"/>
    <w:pPr>
      <w:spacing w:after="0" w:line="240" w:lineRule="auto"/>
    </w:pPr>
    <w:rPr>
      <w:rFonts w:ascii="Calibri" w:hAnsi="Calibri" w:eastAsia="Times New Roman" w:cs="Times New Roman"/>
    </w:rPr>
  </w:style>
  <w:style w:type="table" w:styleId="Kontuurtabel">
    <w:name w:val="Table Grid"/>
    <w:basedOn w:val="Normaaltabel"/>
    <w:uiPriority w:val="39"/>
    <w:rsid w:val="001017FF"/>
    <w:pPr>
      <w:spacing w:after="0" w:line="240" w:lineRule="auto"/>
    </w:pPr>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ahendamatamainimine1" w:customStyle="1">
    <w:name w:val="Lahendamata mainimine1"/>
    <w:basedOn w:val="Liguvaikefont"/>
    <w:uiPriority w:val="99"/>
    <w:semiHidden/>
    <w:unhideWhenUsed/>
    <w:rsid w:val="001017FF"/>
    <w:rPr>
      <w:color w:val="605E5C"/>
      <w:shd w:val="clear" w:color="auto" w:fill="E1DFDD"/>
    </w:rPr>
  </w:style>
  <w:style w:type="character" w:styleId="UnresolvedMention1" w:customStyle="1">
    <w:name w:val="Unresolved Mention1"/>
    <w:basedOn w:val="Liguvaikefont"/>
    <w:uiPriority w:val="99"/>
    <w:semiHidden/>
    <w:unhideWhenUsed/>
    <w:rsid w:val="007746ED"/>
    <w:rPr>
      <w:color w:val="605E5C"/>
      <w:shd w:val="clear" w:color="auto" w:fill="E1DFDD"/>
    </w:rPr>
  </w:style>
  <w:style w:type="paragraph" w:styleId="Default" w:customStyle="1">
    <w:name w:val="Default"/>
    <w:rsid w:val="002036AC"/>
    <w:pPr>
      <w:autoSpaceDE w:val="0"/>
      <w:autoSpaceDN w:val="0"/>
      <w:adjustRightInd w:val="0"/>
      <w:spacing w:after="0" w:line="240" w:lineRule="auto"/>
    </w:pPr>
    <w:rPr>
      <w:rFonts w:ascii="Roboto" w:hAnsi="Roboto" w:eastAsia="Calibri" w:cs="Roboto"/>
      <w:color w:val="000000"/>
      <w:sz w:val="24"/>
      <w:szCs w:val="24"/>
    </w:rPr>
  </w:style>
  <w:style w:type="character" w:styleId="Pealkiri4Mrk" w:customStyle="1">
    <w:name w:val="Pealkiri 4 Märk"/>
    <w:basedOn w:val="Liguvaikefont"/>
    <w:link w:val="Pealkiri4"/>
    <w:uiPriority w:val="9"/>
    <w:semiHidden/>
    <w:rsid w:val="00C24A27"/>
    <w:rPr>
      <w:rFonts w:ascii="Times New Roman" w:hAnsi="Times New Roman" w:eastAsia="Times New Roman" w:cs="Times New Roman"/>
      <w:b/>
      <w:sz w:val="24"/>
      <w:szCs w:val="24"/>
    </w:rPr>
  </w:style>
  <w:style w:type="character" w:styleId="Pealkiri5Mrk" w:customStyle="1">
    <w:name w:val="Pealkiri 5 Märk"/>
    <w:basedOn w:val="Liguvaikefont"/>
    <w:link w:val="Pealkiri5"/>
    <w:uiPriority w:val="9"/>
    <w:semiHidden/>
    <w:rsid w:val="00C24A27"/>
    <w:rPr>
      <w:rFonts w:ascii="Times New Roman" w:hAnsi="Times New Roman" w:eastAsia="Times New Roman" w:cs="Times New Roman"/>
      <w:sz w:val="24"/>
      <w:szCs w:val="24"/>
    </w:rPr>
  </w:style>
  <w:style w:type="character" w:styleId="Pealkiri6Mrk" w:customStyle="1">
    <w:name w:val="Pealkiri 6 Märk"/>
    <w:basedOn w:val="Liguvaikefont"/>
    <w:link w:val="Pealkiri6"/>
    <w:uiPriority w:val="9"/>
    <w:semiHidden/>
    <w:rsid w:val="00C24A27"/>
    <w:rPr>
      <w:rFonts w:ascii="Times New Roman" w:hAnsi="Times New Roman" w:eastAsia="Times New Roman" w:cs="Times New Roman"/>
      <w:sz w:val="24"/>
      <w:szCs w:val="24"/>
    </w:rPr>
  </w:style>
  <w:style w:type="character" w:styleId="Pealkiri7Mrk" w:customStyle="1">
    <w:name w:val="Pealkiri 7 Märk"/>
    <w:basedOn w:val="Liguvaikefont"/>
    <w:link w:val="Pealkiri7"/>
    <w:uiPriority w:val="9"/>
    <w:semiHidden/>
    <w:rsid w:val="00C24A27"/>
    <w:rPr>
      <w:rFonts w:ascii="Times New Roman" w:hAnsi="Times New Roman" w:eastAsia="Times New Roman" w:cs="Times New Roman"/>
      <w:sz w:val="24"/>
      <w:szCs w:val="24"/>
    </w:rPr>
  </w:style>
  <w:style w:type="character" w:styleId="Pealkiri8Mrk" w:customStyle="1">
    <w:name w:val="Pealkiri 8 Märk"/>
    <w:basedOn w:val="Liguvaikefont"/>
    <w:link w:val="Pealkiri8"/>
    <w:uiPriority w:val="9"/>
    <w:semiHidden/>
    <w:rsid w:val="00C24A27"/>
    <w:rPr>
      <w:rFonts w:ascii="Times New Roman" w:hAnsi="Times New Roman" w:eastAsia="Times New Roman" w:cs="Times New Roman"/>
      <w:sz w:val="24"/>
      <w:szCs w:val="24"/>
    </w:rPr>
  </w:style>
  <w:style w:type="character" w:styleId="Pealkiri9Mrk" w:customStyle="1">
    <w:name w:val="Pealkiri 9 Märk"/>
    <w:basedOn w:val="Liguvaikefont"/>
    <w:link w:val="Pealkiri9"/>
    <w:uiPriority w:val="9"/>
    <w:semiHidden/>
    <w:rsid w:val="00C24A27"/>
    <w:rPr>
      <w:rFonts w:ascii="Times New Roman" w:hAnsi="Times New Roman" w:eastAsia="Times New Roman" w:cs="Times New Roman"/>
      <w:sz w:val="24"/>
      <w:szCs w:val="24"/>
    </w:rPr>
  </w:style>
  <w:style w:type="character" w:styleId="Kohatitetekst">
    <w:name w:val="Placeholder Text"/>
    <w:basedOn w:val="Liguvaikefont"/>
    <w:uiPriority w:val="99"/>
    <w:semiHidden/>
    <w:rsid w:val="003511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280259">
      <w:bodyDiv w:val="1"/>
      <w:marLeft w:val="0"/>
      <w:marRight w:val="0"/>
      <w:marTop w:val="0"/>
      <w:marBottom w:val="0"/>
      <w:divBdr>
        <w:top w:val="none" w:sz="0" w:space="0" w:color="auto"/>
        <w:left w:val="none" w:sz="0" w:space="0" w:color="auto"/>
        <w:bottom w:val="none" w:sz="0" w:space="0" w:color="auto"/>
        <w:right w:val="none" w:sz="0" w:space="0" w:color="auto"/>
      </w:divBdr>
    </w:div>
    <w:div w:id="264657216">
      <w:bodyDiv w:val="1"/>
      <w:marLeft w:val="0"/>
      <w:marRight w:val="0"/>
      <w:marTop w:val="0"/>
      <w:marBottom w:val="0"/>
      <w:divBdr>
        <w:top w:val="none" w:sz="0" w:space="0" w:color="auto"/>
        <w:left w:val="none" w:sz="0" w:space="0" w:color="auto"/>
        <w:bottom w:val="none" w:sz="0" w:space="0" w:color="auto"/>
        <w:right w:val="none" w:sz="0" w:space="0" w:color="auto"/>
      </w:divBdr>
    </w:div>
    <w:div w:id="425345462">
      <w:bodyDiv w:val="1"/>
      <w:marLeft w:val="0"/>
      <w:marRight w:val="0"/>
      <w:marTop w:val="0"/>
      <w:marBottom w:val="0"/>
      <w:divBdr>
        <w:top w:val="none" w:sz="0" w:space="0" w:color="auto"/>
        <w:left w:val="none" w:sz="0" w:space="0" w:color="auto"/>
        <w:bottom w:val="none" w:sz="0" w:space="0" w:color="auto"/>
        <w:right w:val="none" w:sz="0" w:space="0" w:color="auto"/>
      </w:divBdr>
    </w:div>
    <w:div w:id="483787020">
      <w:bodyDiv w:val="1"/>
      <w:marLeft w:val="0"/>
      <w:marRight w:val="0"/>
      <w:marTop w:val="0"/>
      <w:marBottom w:val="0"/>
      <w:divBdr>
        <w:top w:val="none" w:sz="0" w:space="0" w:color="auto"/>
        <w:left w:val="none" w:sz="0" w:space="0" w:color="auto"/>
        <w:bottom w:val="none" w:sz="0" w:space="0" w:color="auto"/>
        <w:right w:val="none" w:sz="0" w:space="0" w:color="auto"/>
      </w:divBdr>
    </w:div>
    <w:div w:id="784538733">
      <w:bodyDiv w:val="1"/>
      <w:marLeft w:val="0"/>
      <w:marRight w:val="0"/>
      <w:marTop w:val="0"/>
      <w:marBottom w:val="0"/>
      <w:divBdr>
        <w:top w:val="none" w:sz="0" w:space="0" w:color="auto"/>
        <w:left w:val="none" w:sz="0" w:space="0" w:color="auto"/>
        <w:bottom w:val="none" w:sz="0" w:space="0" w:color="auto"/>
        <w:right w:val="none" w:sz="0" w:space="0" w:color="auto"/>
      </w:divBdr>
    </w:div>
    <w:div w:id="797839926">
      <w:bodyDiv w:val="1"/>
      <w:marLeft w:val="0"/>
      <w:marRight w:val="0"/>
      <w:marTop w:val="0"/>
      <w:marBottom w:val="0"/>
      <w:divBdr>
        <w:top w:val="none" w:sz="0" w:space="0" w:color="auto"/>
        <w:left w:val="none" w:sz="0" w:space="0" w:color="auto"/>
        <w:bottom w:val="none" w:sz="0" w:space="0" w:color="auto"/>
        <w:right w:val="none" w:sz="0" w:space="0" w:color="auto"/>
      </w:divBdr>
    </w:div>
    <w:div w:id="941258030">
      <w:bodyDiv w:val="1"/>
      <w:marLeft w:val="0"/>
      <w:marRight w:val="0"/>
      <w:marTop w:val="0"/>
      <w:marBottom w:val="0"/>
      <w:divBdr>
        <w:top w:val="none" w:sz="0" w:space="0" w:color="auto"/>
        <w:left w:val="none" w:sz="0" w:space="0" w:color="auto"/>
        <w:bottom w:val="none" w:sz="0" w:space="0" w:color="auto"/>
        <w:right w:val="none" w:sz="0" w:space="0" w:color="auto"/>
      </w:divBdr>
    </w:div>
    <w:div w:id="1025139030">
      <w:bodyDiv w:val="1"/>
      <w:marLeft w:val="0"/>
      <w:marRight w:val="0"/>
      <w:marTop w:val="0"/>
      <w:marBottom w:val="0"/>
      <w:divBdr>
        <w:top w:val="none" w:sz="0" w:space="0" w:color="auto"/>
        <w:left w:val="none" w:sz="0" w:space="0" w:color="auto"/>
        <w:bottom w:val="none" w:sz="0" w:space="0" w:color="auto"/>
        <w:right w:val="none" w:sz="0" w:space="0" w:color="auto"/>
      </w:divBdr>
    </w:div>
    <w:div w:id="1035886982">
      <w:bodyDiv w:val="1"/>
      <w:marLeft w:val="0"/>
      <w:marRight w:val="0"/>
      <w:marTop w:val="0"/>
      <w:marBottom w:val="0"/>
      <w:divBdr>
        <w:top w:val="none" w:sz="0" w:space="0" w:color="auto"/>
        <w:left w:val="none" w:sz="0" w:space="0" w:color="auto"/>
        <w:bottom w:val="none" w:sz="0" w:space="0" w:color="auto"/>
        <w:right w:val="none" w:sz="0" w:space="0" w:color="auto"/>
      </w:divBdr>
    </w:div>
    <w:div w:id="1184323259">
      <w:bodyDiv w:val="1"/>
      <w:marLeft w:val="0"/>
      <w:marRight w:val="0"/>
      <w:marTop w:val="0"/>
      <w:marBottom w:val="0"/>
      <w:divBdr>
        <w:top w:val="none" w:sz="0" w:space="0" w:color="auto"/>
        <w:left w:val="none" w:sz="0" w:space="0" w:color="auto"/>
        <w:bottom w:val="none" w:sz="0" w:space="0" w:color="auto"/>
        <w:right w:val="none" w:sz="0" w:space="0" w:color="auto"/>
      </w:divBdr>
    </w:div>
    <w:div w:id="1628193678">
      <w:bodyDiv w:val="1"/>
      <w:marLeft w:val="0"/>
      <w:marRight w:val="0"/>
      <w:marTop w:val="0"/>
      <w:marBottom w:val="0"/>
      <w:divBdr>
        <w:top w:val="none" w:sz="0" w:space="0" w:color="auto"/>
        <w:left w:val="none" w:sz="0" w:space="0" w:color="auto"/>
        <w:bottom w:val="none" w:sz="0" w:space="0" w:color="auto"/>
        <w:right w:val="none" w:sz="0" w:space="0" w:color="auto"/>
      </w:divBdr>
    </w:div>
    <w:div w:id="1674798837">
      <w:bodyDiv w:val="1"/>
      <w:marLeft w:val="0"/>
      <w:marRight w:val="0"/>
      <w:marTop w:val="0"/>
      <w:marBottom w:val="0"/>
      <w:divBdr>
        <w:top w:val="none" w:sz="0" w:space="0" w:color="auto"/>
        <w:left w:val="none" w:sz="0" w:space="0" w:color="auto"/>
        <w:bottom w:val="none" w:sz="0" w:space="0" w:color="auto"/>
        <w:right w:val="none" w:sz="0" w:space="0" w:color="auto"/>
      </w:divBdr>
    </w:div>
    <w:div w:id="1793206029">
      <w:bodyDiv w:val="1"/>
      <w:marLeft w:val="0"/>
      <w:marRight w:val="0"/>
      <w:marTop w:val="0"/>
      <w:marBottom w:val="0"/>
      <w:divBdr>
        <w:top w:val="none" w:sz="0" w:space="0" w:color="auto"/>
        <w:left w:val="none" w:sz="0" w:space="0" w:color="auto"/>
        <w:bottom w:val="none" w:sz="0" w:space="0" w:color="auto"/>
        <w:right w:val="none" w:sz="0" w:space="0" w:color="auto"/>
      </w:divBdr>
    </w:div>
    <w:div w:id="1844396039">
      <w:bodyDiv w:val="1"/>
      <w:marLeft w:val="0"/>
      <w:marRight w:val="0"/>
      <w:marTop w:val="0"/>
      <w:marBottom w:val="0"/>
      <w:divBdr>
        <w:top w:val="none" w:sz="0" w:space="0" w:color="auto"/>
        <w:left w:val="none" w:sz="0" w:space="0" w:color="auto"/>
        <w:bottom w:val="none" w:sz="0" w:space="0" w:color="auto"/>
        <w:right w:val="none" w:sz="0" w:space="0" w:color="auto"/>
      </w:divBdr>
    </w:div>
    <w:div w:id="1854957395">
      <w:bodyDiv w:val="1"/>
      <w:marLeft w:val="0"/>
      <w:marRight w:val="0"/>
      <w:marTop w:val="0"/>
      <w:marBottom w:val="0"/>
      <w:divBdr>
        <w:top w:val="none" w:sz="0" w:space="0" w:color="auto"/>
        <w:left w:val="none" w:sz="0" w:space="0" w:color="auto"/>
        <w:bottom w:val="none" w:sz="0" w:space="0" w:color="auto"/>
        <w:right w:val="none" w:sz="0" w:space="0" w:color="auto"/>
      </w:divBdr>
    </w:div>
    <w:div w:id="2105373611">
      <w:bodyDiv w:val="1"/>
      <w:marLeft w:val="0"/>
      <w:marRight w:val="0"/>
      <w:marTop w:val="0"/>
      <w:marBottom w:val="0"/>
      <w:divBdr>
        <w:top w:val="none" w:sz="0" w:space="0" w:color="auto"/>
        <w:left w:val="none" w:sz="0" w:space="0" w:color="auto"/>
        <w:bottom w:val="none" w:sz="0" w:space="0" w:color="auto"/>
        <w:right w:val="none" w:sz="0" w:space="0" w:color="auto"/>
      </w:divBdr>
    </w:div>
    <w:div w:id="2120947018">
      <w:bodyDiv w:val="1"/>
      <w:marLeft w:val="0"/>
      <w:marRight w:val="0"/>
      <w:marTop w:val="0"/>
      <w:marBottom w:val="0"/>
      <w:divBdr>
        <w:top w:val="none" w:sz="0" w:space="0" w:color="auto"/>
        <w:left w:val="none" w:sz="0" w:space="0" w:color="auto"/>
        <w:bottom w:val="none" w:sz="0" w:space="0" w:color="auto"/>
        <w:right w:val="none" w:sz="0" w:space="0" w:color="auto"/>
      </w:divBdr>
    </w:div>
    <w:div w:id="212750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arion.saarna-kukk@kaitseministeerium.ee"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 Type="http://schemas.openxmlformats.org/officeDocument/2006/relationships/comments" Target="comments.xml" Id="R5ff3442f13cf4e02" /><Relationship Type="http://schemas.microsoft.com/office/2016/09/relationships/commentsIds" Target="commentsIds.xml" Id="R69a23f1139d446c6" /><Relationship Type="http://schemas.microsoft.com/office/2011/relationships/commentsExtended" Target="commentsExtended.xml" Id="R2a83acd4b31a421c" /><Relationship Type="http://schemas.microsoft.com/office/2011/relationships/people" Target="people.xml" Id="R4c979a18a39e4952" /></Relationships>
</file>

<file path=word/_rels/footnotes.xml.rels><?xml version="1.0" encoding="UTF-8" standalone="yes"?>
<Relationships xmlns="http://schemas.openxmlformats.org/package/2006/relationships"><Relationship Id="rId13" Type="http://schemas.openxmlformats.org/officeDocument/2006/relationships/hyperlink" Target="https://www.spiegel.de/politik/deutschland/spionageverdacht-ermittler-fassen-mutmassliche-kreml-saboteure-a-49a53686-db16-4f46-81ff-45f5002265f9" TargetMode="External"/><Relationship Id="rId18" Type="http://schemas.openxmlformats.org/officeDocument/2006/relationships/hyperlink" Target="https://kapo.ee/sites/default/files/content_page_attachments/aastaraamat-2024-2025_0.pdf" TargetMode="External"/><Relationship Id="rId26" Type="http://schemas.openxmlformats.org/officeDocument/2006/relationships/hyperlink" Target="https://zakon.rada.gov.ua/laws/show/228-2014-%D0%BF" TargetMode="External"/><Relationship Id="rId3" Type="http://schemas.openxmlformats.org/officeDocument/2006/relationships/hyperlink" Target="https://www.n-tv.de/politik/Marine-Inspekteur-Jan-Christian-Kaack-Deutsche-Kriegsschiffe-wurden-sabotiert-article25555013.html" TargetMode="External"/><Relationship Id="rId21" Type="http://schemas.openxmlformats.org/officeDocument/2006/relationships/hyperlink" Target="https://ihl-databases.icrc.org/en/ihl-treaties/gciii-1949/article-22/commentary/2020?activeTab=" TargetMode="External"/><Relationship Id="rId34" Type="http://schemas.openxmlformats.org/officeDocument/2006/relationships/hyperlink" Target="https://www.riigikogu.ee/tegevus/eelnoud/eelnou/2b20b36b-00e5-4a4b-b6af-263de4ff65d2/eesti-vabariigi-ja-rootsi-kuningriigi-vahelise-eesti-vabariigis-rootsi-kuningriigi-vanglakaristuste-taideviimise-kokkuleppe-ratifitseerimise-seadus/" TargetMode="External"/><Relationship Id="rId7" Type="http://schemas.openxmlformats.org/officeDocument/2006/relationships/hyperlink" Target="https://www.delfi.ee/artikkel/120306313/killnet-hakkis-teid-kuidas-vene-sojavaeluure-saatis-latist-kaks-meest-tallinna-hirmu-kulvama" TargetMode="External"/><Relationship Id="rId12" Type="http://schemas.openxmlformats.org/officeDocument/2006/relationships/hyperlink" Target="https://www.dw.com/en/germany-arrests-3-for-planning-russian-sabotage-attacks/a-68048728?maca=en-rss-en-all-1573-rdf" TargetMode="External"/><Relationship Id="rId17" Type="http://schemas.openxmlformats.org/officeDocument/2006/relationships/hyperlink" Target="https://www.lrt.lt/naujienos/lietuvoje/2/2500074/policija-per-nepavykusi-teroro-akta-siauliuose-noreta-sunaikinti-karine-parama-ukrainai" TargetMode="External"/><Relationship Id="rId25" Type="http://schemas.openxmlformats.org/officeDocument/2006/relationships/hyperlink" Target="https://ihl-databases.icrc.org/en/ihl-treaties/gciii-1949/article-25/commentary/2020" TargetMode="External"/><Relationship Id="rId33" Type="http://schemas.openxmlformats.org/officeDocument/2006/relationships/hyperlink" Target="https://vanglateenistus.ee/meist/vanglateenistus/tartu-vangla" TargetMode="External"/><Relationship Id="rId2" Type="http://schemas.openxmlformats.org/officeDocument/2006/relationships/hyperlink" Target="https://mil.ee/wp-content/uploads/2024/09/Ohuvae-pohimaarus.pdf" TargetMode="External"/><Relationship Id="rId16" Type="http://schemas.openxmlformats.org/officeDocument/2006/relationships/hyperlink" Target="https://www.tagesschau.de/investigativ/russland-sabotage-100.html" TargetMode="External"/><Relationship Id="rId20" Type="http://schemas.openxmlformats.org/officeDocument/2006/relationships/hyperlink" Target="https://eelnoud.valitsus.ee/main/mount/docList/cd4ee9b6-4603-49e1-87cc-6245ee81622d" TargetMode="External"/><Relationship Id="rId29" Type="http://schemas.openxmlformats.org/officeDocument/2006/relationships/hyperlink" Target="https://www.riigiteataja.ee/akt/79251" TargetMode="External"/><Relationship Id="rId1" Type="http://schemas.openxmlformats.org/officeDocument/2006/relationships/hyperlink" Target="https://www.riigikogu.ee/tegevus/eelnoud/eelnou/13032f15-ab1b-48a9-892c-44badaf89859/kaitsevae-korralduse-seaduse-ja-teiste-seaduste-muutmise-seadus-politsei--ja-piirivalveameti-laevade-uleandmine-kaitseministeeriumi-valitsemisalasse" TargetMode="External"/><Relationship Id="rId6" Type="http://schemas.openxmlformats.org/officeDocument/2006/relationships/hyperlink" Target="https://www.err.ee/1609725954/kaitsevae-tapa-ja-johvi-linnak-sattusid-sugisel-vooraste-droonide-huvi-alla" TargetMode="External"/><Relationship Id="rId11" Type="http://schemas.openxmlformats.org/officeDocument/2006/relationships/hyperlink" Target="https://www.n-tv.de/politik/Kreml-Kanaele-prahlen-mit-Anschlag-auf-Bundeswehr-in-Erfurt-article25862710.html" TargetMode="External"/><Relationship Id="rId24" Type="http://schemas.openxmlformats.org/officeDocument/2006/relationships/hyperlink" Target="https://bip.brpo.gov.pl/sites/default/files/%2FPlanowanie%20i%20budowa%20wi%C4%99zie%C5%84%20%28UNOPS%2C%202016%29.pdf" TargetMode="External"/><Relationship Id="rId32" Type="http://schemas.openxmlformats.org/officeDocument/2006/relationships/hyperlink" Target="https://vanglateenistus.ee/meist/vanglateenistus/tallinna-vangla" TargetMode="External"/><Relationship Id="rId5" Type="http://schemas.openxmlformats.org/officeDocument/2006/relationships/hyperlink" Target="https://www.theguardian.com/world/2025/jun/30/russia-pays-ukrainians-suicide-bombers-shadow-war-you-now" TargetMode="External"/><Relationship Id="rId15" Type="http://schemas.openxmlformats.org/officeDocument/2006/relationships/hyperlink" Target="https://www.tagesschau.de/investigativ/russland-sabotage-100.html" TargetMode="External"/><Relationship Id="rId23" Type="http://schemas.openxmlformats.org/officeDocument/2006/relationships/hyperlink" Target="https://ihl-databases.icrc.org/en/ihl-treaties/gciii-1949/article-22/commentary/2020?activeTab=" TargetMode="External"/><Relationship Id="rId28" Type="http://schemas.openxmlformats.org/officeDocument/2006/relationships/hyperlink" Target="https://www.riigiteataja.ee/akt/109032018003?leiaKehtiv" TargetMode="External"/><Relationship Id="rId10" Type="http://schemas.openxmlformats.org/officeDocument/2006/relationships/hyperlink" Target="https://www.welt.de/politik/deutschland/video256312974/sechs-lastwagen-in-flammen-pro-russische-kanaele-prahlen-mit-anschlag-auf-bundeswehr-in-erfurt.html" TargetMode="External"/><Relationship Id="rId19" Type="http://schemas.openxmlformats.org/officeDocument/2006/relationships/hyperlink" Target="https://www.err.ee/1609663862/margo-palloson-venemaa-eriteenistuste-luurehuvi-eesti-vastu-on-pidev" TargetMode="External"/><Relationship Id="rId31" Type="http://schemas.openxmlformats.org/officeDocument/2006/relationships/hyperlink" Target="https://www.riigiteataja.ee/akt/79251" TargetMode="External"/><Relationship Id="rId4" Type="http://schemas.openxmlformats.org/officeDocument/2006/relationships/hyperlink" Target="https://www.lsm.lv/raksts/zinas/latvija/21.06.2025-pieaug-interese-par-militaro-un-kritiskas-infrastrukturas-objektu-fotografesanu-un-filmesanu.a604184/" TargetMode="External"/><Relationship Id="rId9" Type="http://schemas.openxmlformats.org/officeDocument/2006/relationships/hyperlink" Target="https://www.n-tv.de/politik/Kreml-Kanaele-prahlen-mit-Anschlag-auf-Bundeswehr-in-Erfurt-article25862710.html" TargetMode="External"/><Relationship Id="rId14" Type="http://schemas.openxmlformats.org/officeDocument/2006/relationships/hyperlink" Target="https://www.dw.com/en/germany-arrests-3-for-planning-russian-sabotage-attacks/a-68048728?maca=en-rss-en-all-1573-rdf" TargetMode="External"/><Relationship Id="rId22" Type="http://schemas.openxmlformats.org/officeDocument/2006/relationships/hyperlink" Target="https://www.ohchr.org/sites/default/files/documents/countries/ukraine/2023/23-03-24-Ukraine-thematic-report-POWs-ENG.pdf" TargetMode="External"/><Relationship Id="rId27" Type="http://schemas.openxmlformats.org/officeDocument/2006/relationships/hyperlink" Target="https://ihl-databases.icrc.org/en/ihl-treaties/gciii-1949/article-30/commentary/2020?activeTab" TargetMode="External"/><Relationship Id="rId30" Type="http://schemas.openxmlformats.org/officeDocument/2006/relationships/hyperlink" Target="https://www.riigiteataja.ee/akt/79251" TargetMode="External"/><Relationship Id="rId8" Type="http://schemas.openxmlformats.org/officeDocument/2006/relationships/hyperlink" Target="https://yle.fi/a/74-2014367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1C781EF-946A-4339-A88B-29D3A5444D56}"/>
      </w:docPartPr>
      <w:docPartBody>
        <w:p w:rsidR="00886EA4" w:rsidRDefault="00D3084D">
          <w:r w:rsidRPr="00CB25D2">
            <w:rPr>
              <w:rStyle w:val="Kohatiteteks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Roboto">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84D"/>
    <w:rsid w:val="000012CF"/>
    <w:rsid w:val="00017938"/>
    <w:rsid w:val="00062AAF"/>
    <w:rsid w:val="001A3F83"/>
    <w:rsid w:val="001F4081"/>
    <w:rsid w:val="002237FD"/>
    <w:rsid w:val="002C2022"/>
    <w:rsid w:val="003E5D9C"/>
    <w:rsid w:val="00476004"/>
    <w:rsid w:val="00495142"/>
    <w:rsid w:val="00533B91"/>
    <w:rsid w:val="005C4032"/>
    <w:rsid w:val="00774E84"/>
    <w:rsid w:val="00886EA4"/>
    <w:rsid w:val="00900B30"/>
    <w:rsid w:val="00915D97"/>
    <w:rsid w:val="00A10D45"/>
    <w:rsid w:val="00A3725B"/>
    <w:rsid w:val="00AC269F"/>
    <w:rsid w:val="00AF5B37"/>
    <w:rsid w:val="00BE49F0"/>
    <w:rsid w:val="00C5439B"/>
    <w:rsid w:val="00CC27C6"/>
    <w:rsid w:val="00D146D8"/>
    <w:rsid w:val="00D3084D"/>
    <w:rsid w:val="00E108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3084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88c73f43467497f661bce66abf60ee86">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4a24d4994c8a4f1f130b6ab7863d872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6CE57-A531-4998-9210-3B668F9D673F}">
  <ds:schemaRefs>
    <ds:schemaRef ds:uri="http://schemas.openxmlformats.org/officeDocument/2006/bibliography"/>
  </ds:schemaRefs>
</ds:datastoreItem>
</file>

<file path=customXml/itemProps2.xml><?xml version="1.0" encoding="utf-8"?>
<ds:datastoreItem xmlns:ds="http://schemas.openxmlformats.org/officeDocument/2006/customXml" ds:itemID="{1DE3CCC2-EC71-4780-9A18-248975FF71B1}">
  <ds:schemaRefs>
    <ds:schemaRef ds:uri="e293f50e-b80d-400a-80a1-6226c80ebbbb"/>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schemas.microsoft.com/office/infopath/2007/PartnerControls"/>
    <ds:schemaRef ds:uri="c8ae1d7c-2bd3-44b1-9ec8-2a84712b19ec"/>
  </ds:schemaRefs>
</ds:datastoreItem>
</file>

<file path=customXml/itemProps3.xml><?xml version="1.0" encoding="utf-8"?>
<ds:datastoreItem xmlns:ds="http://schemas.openxmlformats.org/officeDocument/2006/customXml" ds:itemID="{280F98A2-2BE5-4DBF-8E0B-9033D2B7F21B}">
  <ds:schemaRefs>
    <ds:schemaRef ds:uri="http://schemas.microsoft.com/sharepoint/v3/contenttype/forms"/>
  </ds:schemaRefs>
</ds:datastoreItem>
</file>

<file path=customXml/itemProps4.xml><?xml version="1.0" encoding="utf-8"?>
<ds:datastoreItem xmlns:ds="http://schemas.openxmlformats.org/officeDocument/2006/customXml" ds:itemID="{77094D55-6576-49CE-A101-AD6182D181C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ja teiste seaduste muutmise seaduse eelnõu seletuskiri</dc:title>
  <dc:subject/>
  <dc:creator/>
  <cp:keywords/>
  <dc:description/>
  <cp:lastModifiedBy>Kärt Voor - JUSTDIGI</cp:lastModifiedBy>
  <cp:revision>5</cp:revision>
  <dcterms:created xsi:type="dcterms:W3CDTF">2025-10-09T12:33:00Z</dcterms:created>
  <dcterms:modified xsi:type="dcterms:W3CDTF">2025-10-27T10:09:54Z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5fe2ed67-9a82-4984-be10-2a444e568060</vt:lpwstr>
  </property>
  <property fmtid="{D5CDD505-2E9C-101B-9397-08002B2CF9AE}" pid="4" name="MSIP_Label_defa4170-0d19-0005-0004-bc88714345d2_Enabled">
    <vt:lpwstr>true</vt:lpwstr>
  </property>
  <property fmtid="{D5CDD505-2E9C-101B-9397-08002B2CF9AE}" pid="5" name="MSIP_Label_defa4170-0d19-0005-0004-bc88714345d2_SetDate">
    <vt:lpwstr>2025-10-09T12:33:41Z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40d967d6-69ed-40e2-808d-b3d33b7cb002</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MediaServiceImageTags">
    <vt:lpwstr/>
  </property>
  <property fmtid="{D5CDD505-2E9C-101B-9397-08002B2CF9AE}" pid="14" name="docLang">
    <vt:lpwstr>et</vt:lpwstr>
  </property>
</Properties>
</file>